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0A18A" w14:textId="4B2CCBCF" w:rsidR="00A4552B" w:rsidRPr="008940D2" w:rsidRDefault="00F217A7" w:rsidP="00A4552B">
      <w:pPr>
        <w:jc w:val="right"/>
      </w:pPr>
      <w:r>
        <w:t>08.10.2025</w:t>
      </w:r>
    </w:p>
    <w:p w14:paraId="4913EE29" w14:textId="77777777" w:rsidR="00E00549" w:rsidRPr="008940D2" w:rsidRDefault="00E00549" w:rsidP="00CD29BC">
      <w:pPr>
        <w:jc w:val="center"/>
        <w:rPr>
          <w:b/>
          <w:sz w:val="32"/>
          <w:szCs w:val="32"/>
        </w:rPr>
      </w:pPr>
    </w:p>
    <w:p w14:paraId="5E79E507" w14:textId="364FB9D6" w:rsidR="00F10AAA" w:rsidRPr="008940D2" w:rsidRDefault="00A4552B" w:rsidP="00CD29BC">
      <w:pPr>
        <w:jc w:val="center"/>
        <w:rPr>
          <w:b/>
          <w:sz w:val="32"/>
          <w:szCs w:val="32"/>
        </w:rPr>
      </w:pPr>
      <w:r w:rsidRPr="008940D2">
        <w:rPr>
          <w:b/>
          <w:sz w:val="32"/>
          <w:szCs w:val="32"/>
        </w:rPr>
        <w:t>P</w:t>
      </w:r>
      <w:r w:rsidR="00F10AAA" w:rsidRPr="008940D2">
        <w:rPr>
          <w:b/>
          <w:sz w:val="32"/>
          <w:szCs w:val="32"/>
        </w:rPr>
        <w:t>ostiseaduse</w:t>
      </w:r>
      <w:r w:rsidR="00506E5E">
        <w:rPr>
          <w:b/>
          <w:sz w:val="32"/>
          <w:szCs w:val="32"/>
        </w:rPr>
        <w:t xml:space="preserve">, </w:t>
      </w:r>
      <w:r w:rsidR="00506E5E">
        <w:rPr>
          <w:b/>
          <w:bCs/>
          <w:sz w:val="32"/>
          <w:szCs w:val="32"/>
        </w:rPr>
        <w:t>konkurentsiseaduse ja riigilõivuseaduse</w:t>
      </w:r>
      <w:r w:rsidR="00506E5E" w:rsidRPr="4302B595">
        <w:rPr>
          <w:b/>
          <w:bCs/>
          <w:sz w:val="32"/>
          <w:szCs w:val="32"/>
        </w:rPr>
        <w:t xml:space="preserve"> </w:t>
      </w:r>
      <w:bookmarkStart w:id="0" w:name="_Hlk170829241"/>
      <w:r w:rsidR="00506E5E" w:rsidRPr="4302B595">
        <w:rPr>
          <w:b/>
          <w:bCs/>
          <w:sz w:val="32"/>
          <w:szCs w:val="32"/>
        </w:rPr>
        <w:t xml:space="preserve">muutmise </w:t>
      </w:r>
      <w:bookmarkEnd w:id="0"/>
      <w:r w:rsidR="00506E5E" w:rsidRPr="4302B595">
        <w:rPr>
          <w:b/>
          <w:bCs/>
          <w:sz w:val="32"/>
          <w:szCs w:val="32"/>
        </w:rPr>
        <w:t>seadus</w:t>
      </w:r>
    </w:p>
    <w:p w14:paraId="423AABBC" w14:textId="1D72D7E8" w:rsidR="00A4552B" w:rsidRPr="008940D2" w:rsidRDefault="00A4552B" w:rsidP="002B0C3F">
      <w:pPr>
        <w:pStyle w:val="Default"/>
        <w:rPr>
          <w:b/>
          <w:bCs/>
          <w:color w:val="auto"/>
        </w:rPr>
      </w:pPr>
    </w:p>
    <w:p w14:paraId="59D19215" w14:textId="77777777" w:rsidR="00875897" w:rsidRPr="008940D2" w:rsidRDefault="00875897" w:rsidP="002B0C3F">
      <w:pPr>
        <w:pStyle w:val="Default"/>
        <w:rPr>
          <w:b/>
          <w:bCs/>
          <w:color w:val="auto"/>
        </w:rPr>
      </w:pPr>
    </w:p>
    <w:p w14:paraId="0554374E" w14:textId="77777777" w:rsidR="00F10AAA" w:rsidRPr="008940D2" w:rsidRDefault="00ED481A" w:rsidP="002B0C3F">
      <w:pPr>
        <w:pStyle w:val="Default"/>
        <w:rPr>
          <w:b/>
          <w:bCs/>
          <w:color w:val="auto"/>
        </w:rPr>
      </w:pPr>
      <w:r w:rsidRPr="008940D2">
        <w:rPr>
          <w:b/>
          <w:bCs/>
          <w:color w:val="auto"/>
        </w:rPr>
        <w:t>1. Sissejuhatus</w:t>
      </w:r>
    </w:p>
    <w:p w14:paraId="0ADA652F" w14:textId="6AFBD61F" w:rsidR="003F26C4" w:rsidRPr="008940D2" w:rsidRDefault="003F26C4" w:rsidP="002B0C3F">
      <w:pPr>
        <w:pStyle w:val="Default"/>
        <w:rPr>
          <w:b/>
          <w:bCs/>
          <w:color w:val="auto"/>
        </w:rPr>
      </w:pPr>
    </w:p>
    <w:p w14:paraId="5A5256E0" w14:textId="4C0D3F23" w:rsidR="00E22B36" w:rsidRPr="008940D2" w:rsidRDefault="2132D1D8" w:rsidP="002B0C3F">
      <w:pPr>
        <w:pStyle w:val="Default"/>
        <w:rPr>
          <w:b/>
          <w:bCs/>
          <w:color w:val="auto"/>
        </w:rPr>
      </w:pPr>
      <w:r w:rsidRPr="79A72EDF">
        <w:rPr>
          <w:b/>
          <w:bCs/>
          <w:color w:val="auto"/>
        </w:rPr>
        <w:t>1.1 Sisukokkuvõte</w:t>
      </w:r>
    </w:p>
    <w:p w14:paraId="35EE7275" w14:textId="77777777" w:rsidR="00E22B36" w:rsidRPr="008940D2" w:rsidRDefault="00E22B36" w:rsidP="002B0C3F">
      <w:pPr>
        <w:pStyle w:val="Default"/>
        <w:rPr>
          <w:b/>
          <w:bCs/>
          <w:color w:val="auto"/>
        </w:rPr>
      </w:pPr>
    </w:p>
    <w:p w14:paraId="7768783D" w14:textId="7A13F4E6" w:rsidR="00FC5CDF" w:rsidRPr="008940D2" w:rsidRDefault="3BA2856F" w:rsidP="003F26C4">
      <w:pPr>
        <w:pStyle w:val="Default"/>
        <w:jc w:val="both"/>
      </w:pPr>
      <w:r w:rsidRPr="79A72EDF">
        <w:rPr>
          <w:color w:val="auto"/>
        </w:rPr>
        <w:t>Postiseaduse</w:t>
      </w:r>
      <w:r w:rsidR="001F5751">
        <w:rPr>
          <w:color w:val="auto"/>
        </w:rPr>
        <w:t xml:space="preserve">, konkurentsiseaduse ja riigilõivuseaduse </w:t>
      </w:r>
      <w:r w:rsidRPr="79A72EDF">
        <w:rPr>
          <w:color w:val="auto"/>
        </w:rPr>
        <w:t xml:space="preserve">muutmise seaduse eelnõu (edaspidi </w:t>
      </w:r>
      <w:r w:rsidRPr="79A72EDF">
        <w:rPr>
          <w:i/>
          <w:iCs/>
          <w:color w:val="auto"/>
        </w:rPr>
        <w:t>eelnõu</w:t>
      </w:r>
      <w:r w:rsidRPr="79A72EDF">
        <w:rPr>
          <w:color w:val="auto"/>
        </w:rPr>
        <w:t xml:space="preserve">) </w:t>
      </w:r>
      <w:r w:rsidR="618AFAD5" w:rsidRPr="79A72EDF">
        <w:rPr>
          <w:color w:val="auto"/>
        </w:rPr>
        <w:t>peamiseks sihiks on kaasajastada Eesti postiturgu puudutav</w:t>
      </w:r>
      <w:r w:rsidR="0B99F2FE" w:rsidRPr="79A72EDF">
        <w:rPr>
          <w:color w:val="auto"/>
        </w:rPr>
        <w:t>at</w:t>
      </w:r>
      <w:r w:rsidR="618AFAD5" w:rsidRPr="79A72EDF">
        <w:rPr>
          <w:color w:val="auto"/>
        </w:rPr>
        <w:t xml:space="preserve"> regulatsiooni, lähtudes </w:t>
      </w:r>
      <w:r w:rsidR="472B717E" w:rsidRPr="79A72EDF">
        <w:rPr>
          <w:color w:val="auto"/>
        </w:rPr>
        <w:t xml:space="preserve">põhimõttest, et </w:t>
      </w:r>
      <w:commentRangeStart w:id="1"/>
      <w:r w:rsidR="472B717E">
        <w:t>jätkusuutliku</w:t>
      </w:r>
      <w:r w:rsidR="33863ED5">
        <w:t xml:space="preserve"> </w:t>
      </w:r>
      <w:r w:rsidR="104794B6">
        <w:t xml:space="preserve">universaalse postiteenuse </w:t>
      </w:r>
      <w:commentRangeEnd w:id="1"/>
      <w:r w:rsidR="00614B99">
        <w:rPr>
          <w:rStyle w:val="Kommentaariviide"/>
        </w:rPr>
        <w:commentReference w:id="1"/>
      </w:r>
      <w:r w:rsidR="104794B6">
        <w:t xml:space="preserve">(edaspidi </w:t>
      </w:r>
      <w:r w:rsidR="104794B6" w:rsidRPr="79A72EDF">
        <w:rPr>
          <w:i/>
          <w:iCs/>
        </w:rPr>
        <w:t>UPT</w:t>
      </w:r>
      <w:r w:rsidR="104794B6">
        <w:t>)</w:t>
      </w:r>
      <w:r w:rsidR="472B717E">
        <w:t xml:space="preserve"> osutamiseks peavad olema parimal viisil kaitstud nii </w:t>
      </w:r>
      <w:r w:rsidR="33863ED5">
        <w:t>kasuta</w:t>
      </w:r>
      <w:r w:rsidR="472B717E">
        <w:t>ja</w:t>
      </w:r>
      <w:r w:rsidR="579DC67C">
        <w:t xml:space="preserve"> </w:t>
      </w:r>
      <w:r w:rsidR="4C43BD6A">
        <w:t xml:space="preserve">kui ka </w:t>
      </w:r>
      <w:r w:rsidR="104794B6">
        <w:t>UPT</w:t>
      </w:r>
      <w:r w:rsidR="4C43BD6A">
        <w:t xml:space="preserve"> osutaja</w:t>
      </w:r>
      <w:r w:rsidR="104794B6">
        <w:t xml:space="preserve"> (edaspidi </w:t>
      </w:r>
      <w:r w:rsidR="104794B6" w:rsidRPr="79A72EDF">
        <w:rPr>
          <w:i/>
          <w:iCs/>
        </w:rPr>
        <w:t>UPT osutaja</w:t>
      </w:r>
      <w:r w:rsidR="104794B6">
        <w:t>)</w:t>
      </w:r>
      <w:r w:rsidR="4C43BD6A">
        <w:t xml:space="preserve"> huvid.</w:t>
      </w:r>
      <w:r w:rsidR="00E435C6">
        <w:t xml:space="preserve"> Eesti postituru võib olemuselt jagada kaheks. Ühelt poolt traditsioonilised postiteenused, mille hulka kuuluvad kirjade, postipakkide ja perioodiliste väljaannete edastamine</w:t>
      </w:r>
      <w:commentRangeStart w:id="2"/>
      <w:ins w:id="3" w:author="Maarja-Liis Lall - JUSTDIGI" w:date="2025-10-21T07:11:00Z">
        <w:r w:rsidR="1F384FFF">
          <w:t>,</w:t>
        </w:r>
      </w:ins>
      <w:commentRangeEnd w:id="2"/>
      <w:r>
        <w:rPr>
          <w:rStyle w:val="Kommentaariviide"/>
        </w:rPr>
        <w:commentReference w:id="2"/>
      </w:r>
      <w:r w:rsidR="00E435C6">
        <w:t xml:space="preserve"> ning teisalt kullerpostisaadetised. Neist ainult viimases on turul toimiv konkurents, kus teenuse pakkujaid on mitmeid ning teenuse kasutajatel on võimalus valida teenuseosutajat. Seevastu traditsiooniliste postiteenuste osas on tegemist sisuliselt monopoliga. Arvestades kõnealust olukorda, postituru muutust ning üleilmseid trende on vajalik muuta UPT teenust, selle rahastamist ning vähendada kogu postiturule kohalduvaid nõudeid selleks, et postiteenused oleksid jätkusuutlikud.</w:t>
      </w:r>
      <w:r w:rsidR="372239EA">
        <w:t xml:space="preserve"> Seonduvalt postiseaduses</w:t>
      </w:r>
      <w:r w:rsidR="29E5B763">
        <w:t xml:space="preserve"> (edaspidi </w:t>
      </w:r>
      <w:r w:rsidR="29E5B763" w:rsidRPr="79A72EDF">
        <w:rPr>
          <w:i/>
          <w:iCs/>
        </w:rPr>
        <w:t>seadus</w:t>
      </w:r>
      <w:r w:rsidR="29E5B763">
        <w:t>)</w:t>
      </w:r>
      <w:r w:rsidR="793BC7CB">
        <w:t xml:space="preserve"> </w:t>
      </w:r>
      <w:r w:rsidR="372239EA">
        <w:t>tehtavate muudatustega muudetakse ka konkurentsiseadust</w:t>
      </w:r>
      <w:r w:rsidR="00506E5E">
        <w:t xml:space="preserve"> ja riigilõivuseadust.</w:t>
      </w:r>
    </w:p>
    <w:p w14:paraId="4F911E14" w14:textId="77777777" w:rsidR="00757E2D" w:rsidRPr="008940D2" w:rsidRDefault="00757E2D" w:rsidP="00757E2D">
      <w:pPr>
        <w:pStyle w:val="Default"/>
        <w:jc w:val="both"/>
        <w:rPr>
          <w:color w:val="auto"/>
        </w:rPr>
      </w:pPr>
    </w:p>
    <w:p w14:paraId="54C89F28" w14:textId="48BEE4E2" w:rsidR="00757E2D" w:rsidRPr="008940D2" w:rsidRDefault="00757E2D" w:rsidP="00757E2D">
      <w:pPr>
        <w:pStyle w:val="Default"/>
        <w:jc w:val="both"/>
        <w:rPr>
          <w:color w:val="auto"/>
        </w:rPr>
      </w:pPr>
      <w:r w:rsidRPr="008940D2">
        <w:rPr>
          <w:color w:val="auto"/>
        </w:rPr>
        <w:t>Võrreldes kehtiva seadusega näeb eelnõu ette järgmisi olulisi muudatusi:</w:t>
      </w:r>
    </w:p>
    <w:p w14:paraId="2F8EA749" w14:textId="4CE0D359" w:rsidR="00757E2D" w:rsidRPr="008940D2" w:rsidRDefault="00757E2D" w:rsidP="00757E2D">
      <w:pPr>
        <w:pStyle w:val="Default"/>
        <w:numPr>
          <w:ilvl w:val="0"/>
          <w:numId w:val="3"/>
        </w:numPr>
        <w:tabs>
          <w:tab w:val="left" w:pos="284"/>
        </w:tabs>
        <w:ind w:left="0" w:firstLine="0"/>
        <w:jc w:val="both"/>
        <w:rPr>
          <w:color w:val="auto"/>
        </w:rPr>
      </w:pPr>
      <w:r w:rsidRPr="008940D2">
        <w:rPr>
          <w:color w:val="auto"/>
        </w:rPr>
        <w:t xml:space="preserve">kaasajastatakse </w:t>
      </w:r>
      <w:r w:rsidR="00B36E72" w:rsidRPr="008940D2">
        <w:rPr>
          <w:color w:val="auto"/>
        </w:rPr>
        <w:t>UPT</w:t>
      </w:r>
      <w:r w:rsidRPr="008940D2">
        <w:rPr>
          <w:color w:val="auto"/>
        </w:rPr>
        <w:t xml:space="preserve"> ja </w:t>
      </w:r>
      <w:r w:rsidR="00B36E72" w:rsidRPr="008940D2">
        <w:rPr>
          <w:color w:val="auto"/>
        </w:rPr>
        <w:t>UPT</w:t>
      </w:r>
      <w:r w:rsidRPr="008940D2">
        <w:rPr>
          <w:color w:val="auto"/>
        </w:rPr>
        <w:t xml:space="preserve"> osutaja postivõrgule kehtestatud nõudeid;</w:t>
      </w:r>
    </w:p>
    <w:p w14:paraId="0EB468A0" w14:textId="77777777" w:rsidR="00757E2D" w:rsidRPr="008940D2" w:rsidRDefault="00757E2D" w:rsidP="00757E2D">
      <w:pPr>
        <w:pStyle w:val="Default"/>
        <w:numPr>
          <w:ilvl w:val="0"/>
          <w:numId w:val="3"/>
        </w:numPr>
        <w:tabs>
          <w:tab w:val="left" w:pos="284"/>
        </w:tabs>
        <w:ind w:left="0" w:firstLine="0"/>
        <w:jc w:val="both"/>
        <w:rPr>
          <w:color w:val="auto"/>
        </w:rPr>
      </w:pPr>
      <w:r w:rsidRPr="008940D2">
        <w:rPr>
          <w:color w:val="auto"/>
        </w:rPr>
        <w:t>universaalset postiteenust hakatakse osutama põhjendatud hinna alusel;</w:t>
      </w:r>
    </w:p>
    <w:p w14:paraId="3A1E7214" w14:textId="1B348DF8" w:rsidR="00757E2D" w:rsidRPr="008940D2" w:rsidRDefault="00757E2D" w:rsidP="00757E2D">
      <w:pPr>
        <w:pStyle w:val="Default"/>
        <w:numPr>
          <w:ilvl w:val="0"/>
          <w:numId w:val="3"/>
        </w:numPr>
        <w:tabs>
          <w:tab w:val="left" w:pos="284"/>
        </w:tabs>
        <w:ind w:left="0" w:firstLine="0"/>
        <w:jc w:val="both"/>
        <w:rPr>
          <w:color w:val="auto"/>
        </w:rPr>
      </w:pPr>
      <w:r w:rsidRPr="008940D2">
        <w:rPr>
          <w:color w:val="auto"/>
        </w:rPr>
        <w:t xml:space="preserve">kontrolli </w:t>
      </w:r>
      <w:r w:rsidR="00B36E72" w:rsidRPr="008940D2">
        <w:rPr>
          <w:color w:val="auto"/>
        </w:rPr>
        <w:t>UPT</w:t>
      </w:r>
      <w:r w:rsidRPr="008940D2">
        <w:rPr>
          <w:color w:val="auto"/>
        </w:rPr>
        <w:t xml:space="preserve"> </w:t>
      </w:r>
      <w:r w:rsidR="00C312C9" w:rsidRPr="008940D2">
        <w:rPr>
          <w:color w:val="auto"/>
        </w:rPr>
        <w:t>tasude</w:t>
      </w:r>
      <w:r w:rsidRPr="008940D2">
        <w:rPr>
          <w:color w:val="auto"/>
        </w:rPr>
        <w:t xml:space="preserve"> üle hakkab teostama Konkurentsiamet;</w:t>
      </w:r>
    </w:p>
    <w:p w14:paraId="437FB177" w14:textId="1E4434EF" w:rsidR="00156223" w:rsidRPr="008940D2" w:rsidRDefault="00757E2D" w:rsidP="00757E2D">
      <w:pPr>
        <w:pStyle w:val="Default"/>
        <w:numPr>
          <w:ilvl w:val="0"/>
          <w:numId w:val="3"/>
        </w:numPr>
        <w:tabs>
          <w:tab w:val="left" w:pos="284"/>
        </w:tabs>
        <w:ind w:left="0" w:firstLine="0"/>
        <w:jc w:val="both"/>
        <w:rPr>
          <w:color w:val="auto"/>
        </w:rPr>
      </w:pPr>
      <w:r w:rsidRPr="008940D2">
        <w:rPr>
          <w:color w:val="auto"/>
        </w:rPr>
        <w:t>seaduses</w:t>
      </w:r>
      <w:r w:rsidR="004C439D" w:rsidRPr="008940D2">
        <w:rPr>
          <w:color w:val="auto"/>
        </w:rPr>
        <w:t xml:space="preserve"> loobutakse </w:t>
      </w:r>
      <w:r w:rsidR="00B36E72" w:rsidRPr="008940D2">
        <w:rPr>
          <w:color w:val="auto"/>
        </w:rPr>
        <w:t>UPT</w:t>
      </w:r>
      <w:r w:rsidRPr="008940D2">
        <w:rPr>
          <w:color w:val="auto"/>
        </w:rPr>
        <w:t xml:space="preserve"> osutamise kohustuse täimisega seotud ebamõistlikult koormavate kulude hüvitamise regulatsioon</w:t>
      </w:r>
      <w:r w:rsidR="004C439D" w:rsidRPr="008940D2">
        <w:rPr>
          <w:color w:val="auto"/>
        </w:rPr>
        <w:t>ist</w:t>
      </w:r>
      <w:r w:rsidR="00156223" w:rsidRPr="008940D2">
        <w:rPr>
          <w:color w:val="auto"/>
        </w:rPr>
        <w:t>;</w:t>
      </w:r>
    </w:p>
    <w:p w14:paraId="3D0B4CB2" w14:textId="12CB6329" w:rsidR="00757E2D" w:rsidRDefault="00FB2F57" w:rsidP="00757E2D">
      <w:pPr>
        <w:pStyle w:val="Default"/>
        <w:numPr>
          <w:ilvl w:val="0"/>
          <w:numId w:val="3"/>
        </w:numPr>
        <w:tabs>
          <w:tab w:val="left" w:pos="284"/>
        </w:tabs>
        <w:ind w:left="0" w:firstLine="0"/>
        <w:jc w:val="both"/>
        <w:rPr>
          <w:color w:val="auto"/>
        </w:rPr>
      </w:pPr>
      <w:r w:rsidRPr="008940D2">
        <w:rPr>
          <w:color w:val="auto"/>
        </w:rPr>
        <w:t>kaotatakse väljaspool universaalset postiteenust tegevusloa regulatsioon.</w:t>
      </w:r>
    </w:p>
    <w:p w14:paraId="49574BE2" w14:textId="77777777" w:rsidR="001F5751" w:rsidRDefault="001F5751" w:rsidP="001F5751">
      <w:pPr>
        <w:pStyle w:val="Default"/>
        <w:tabs>
          <w:tab w:val="left" w:pos="284"/>
        </w:tabs>
        <w:jc w:val="both"/>
        <w:rPr>
          <w:color w:val="auto"/>
        </w:rPr>
      </w:pPr>
    </w:p>
    <w:p w14:paraId="67AF480C" w14:textId="6A78C0E0" w:rsidR="001F5751" w:rsidRPr="008940D2" w:rsidRDefault="6A9AA05D" w:rsidP="001F5751">
      <w:pPr>
        <w:pStyle w:val="Default"/>
        <w:tabs>
          <w:tab w:val="left" w:pos="284"/>
        </w:tabs>
        <w:jc w:val="both"/>
        <w:rPr>
          <w:color w:val="auto"/>
        </w:rPr>
      </w:pPr>
      <w:r w:rsidRPr="3B456AE5">
        <w:rPr>
          <w:color w:val="auto"/>
        </w:rPr>
        <w:t xml:space="preserve">Eelnõuga vähendatakse üldist halduskoormust. Kõige rohkem väheneb halduskoormus universaalse postiteenuse osutaja vaatest, kes edaspidi ei pea enam esitama eraldi </w:t>
      </w:r>
      <w:r w:rsidR="52CB181B" w:rsidRPr="3B456AE5">
        <w:rPr>
          <w:color w:val="auto"/>
        </w:rPr>
        <w:t xml:space="preserve">ebamõistlikult koormavate kulude hüvitamise </w:t>
      </w:r>
      <w:r w:rsidRPr="3B456AE5">
        <w:rPr>
          <w:color w:val="auto"/>
        </w:rPr>
        <w:t xml:space="preserve">taotluseid. Vähesel määral väheneb halduskoormus ka teiste postioperaatorite hulgas, kes ei pea esitama enam </w:t>
      </w:r>
      <w:commentRangeStart w:id="4"/>
      <w:r w:rsidRPr="3B456AE5">
        <w:rPr>
          <w:color w:val="auto"/>
        </w:rPr>
        <w:t>tegevusluba</w:t>
      </w:r>
      <w:commentRangeEnd w:id="4"/>
      <w:r w:rsidR="001F5751">
        <w:rPr>
          <w:rStyle w:val="Kommentaariviide"/>
        </w:rPr>
        <w:commentReference w:id="4"/>
      </w:r>
      <w:r w:rsidRPr="3B456AE5">
        <w:rPr>
          <w:color w:val="auto"/>
        </w:rPr>
        <w:t>, vaid</w:t>
      </w:r>
      <w:r w:rsidR="52CB181B" w:rsidRPr="3B456AE5">
        <w:rPr>
          <w:color w:val="auto"/>
        </w:rPr>
        <w:t xml:space="preserve"> edaspidi</w:t>
      </w:r>
      <w:r w:rsidRPr="3B456AE5">
        <w:rPr>
          <w:color w:val="auto"/>
        </w:rPr>
        <w:t xml:space="preserve"> piisab</w:t>
      </w:r>
      <w:r w:rsidR="52CB181B" w:rsidRPr="3B456AE5">
        <w:rPr>
          <w:color w:val="auto"/>
        </w:rPr>
        <w:t xml:space="preserve"> kõikide postiteenuste osas (v.a UPT)</w:t>
      </w:r>
      <w:r w:rsidRPr="3B456AE5">
        <w:rPr>
          <w:color w:val="auto"/>
        </w:rPr>
        <w:t xml:space="preserve"> majandustegevusteate esitamisest. Kasutajate (sh eraisikud, mittetulundusühingud) vaates ei muutu halduskoormus, kuna eelnõuga ei muudeta isikute ega postisektori väliste osapoolte õigusi ega </w:t>
      </w:r>
      <w:commentRangeStart w:id="5"/>
      <w:r w:rsidRPr="3B456AE5">
        <w:rPr>
          <w:color w:val="auto"/>
        </w:rPr>
        <w:t>kohustusi</w:t>
      </w:r>
      <w:commentRangeEnd w:id="5"/>
      <w:r w:rsidR="001F5751">
        <w:rPr>
          <w:rStyle w:val="Kommentaariviide"/>
        </w:rPr>
        <w:commentReference w:id="5"/>
      </w:r>
      <w:r w:rsidRPr="3B456AE5">
        <w:rPr>
          <w:color w:val="auto"/>
        </w:rPr>
        <w:t xml:space="preserve">. </w:t>
      </w:r>
    </w:p>
    <w:p w14:paraId="7DD9B6E4" w14:textId="77777777" w:rsidR="002870F0" w:rsidRPr="008940D2" w:rsidRDefault="002870F0" w:rsidP="003F26C4">
      <w:pPr>
        <w:pStyle w:val="Default"/>
        <w:jc w:val="both"/>
      </w:pPr>
    </w:p>
    <w:p w14:paraId="20A6D751" w14:textId="0D04091F" w:rsidR="00E22B36" w:rsidRPr="008940D2" w:rsidRDefault="00E22B36" w:rsidP="003F26C4">
      <w:pPr>
        <w:pStyle w:val="Default"/>
        <w:jc w:val="both"/>
        <w:rPr>
          <w:b/>
          <w:bCs/>
          <w:color w:val="auto"/>
        </w:rPr>
      </w:pPr>
      <w:r w:rsidRPr="008940D2">
        <w:rPr>
          <w:b/>
          <w:bCs/>
          <w:color w:val="auto"/>
        </w:rPr>
        <w:t>1.2 Eelnõu ettevalmistajad</w:t>
      </w:r>
    </w:p>
    <w:p w14:paraId="6EDE90C6" w14:textId="6B64E3B4" w:rsidR="00773DE9" w:rsidRPr="008940D2" w:rsidRDefault="00773DE9" w:rsidP="003F26C4">
      <w:pPr>
        <w:pStyle w:val="Default"/>
        <w:jc w:val="both"/>
        <w:rPr>
          <w:b/>
          <w:bCs/>
          <w:color w:val="auto"/>
        </w:rPr>
      </w:pPr>
    </w:p>
    <w:p w14:paraId="5EA2E61D" w14:textId="25891932" w:rsidR="00D5631A" w:rsidRPr="008940D2" w:rsidRDefault="3ACDAEED" w:rsidP="00D5631A">
      <w:pPr>
        <w:pStyle w:val="Default"/>
        <w:jc w:val="both"/>
        <w:rPr>
          <w:color w:val="auto"/>
        </w:rPr>
      </w:pPr>
      <w:r w:rsidRPr="79A72EDF">
        <w:rPr>
          <w:color w:val="auto"/>
        </w:rPr>
        <w:t>Seaduse eelnõu välja töö</w:t>
      </w:r>
      <w:r w:rsidR="372239EA" w:rsidRPr="79A72EDF">
        <w:rPr>
          <w:color w:val="auto"/>
        </w:rPr>
        <w:t>tamisega alustas</w:t>
      </w:r>
      <w:r w:rsidRPr="79A72EDF">
        <w:rPr>
          <w:color w:val="auto"/>
        </w:rPr>
        <w:t xml:space="preserve"> töörühm, kuhu kuulusid Majandus- ja Kommunikatsiooniministeeriumi (edaspidi </w:t>
      </w:r>
      <w:r w:rsidRPr="79A72EDF">
        <w:rPr>
          <w:i/>
          <w:iCs/>
          <w:color w:val="auto"/>
        </w:rPr>
        <w:t>MKM</w:t>
      </w:r>
      <w:r w:rsidRPr="79A72EDF">
        <w:rPr>
          <w:color w:val="auto"/>
        </w:rPr>
        <w:t>), Konkurentsiameti ning ASi Eesti Post esindajad.</w:t>
      </w:r>
      <w:r w:rsidR="33A780BB" w:rsidRPr="79A72EDF">
        <w:rPr>
          <w:color w:val="auto"/>
        </w:rPr>
        <w:t xml:space="preserve"> Samuti osalesid eelnõu väljatöötamise protsessis </w:t>
      </w:r>
      <w:r w:rsidR="104794B6" w:rsidRPr="79A72EDF">
        <w:rPr>
          <w:color w:val="auto"/>
        </w:rPr>
        <w:t>UPT</w:t>
      </w:r>
      <w:r w:rsidR="33A780BB" w:rsidRPr="79A72EDF">
        <w:rPr>
          <w:color w:val="auto"/>
        </w:rPr>
        <w:t xml:space="preserve"> osutaja esindajad ning Konkurentsiameti spetsialistid.</w:t>
      </w:r>
      <w:r w:rsidR="2CFF3169" w:rsidRPr="79A72EDF">
        <w:rPr>
          <w:color w:val="auto"/>
        </w:rPr>
        <w:t xml:space="preserve"> Alates 01.07.2023 on postside valdkond Regionaal- ja Põllumajandusministeeriumi </w:t>
      </w:r>
      <w:r w:rsidR="6C738117" w:rsidRPr="79A72EDF">
        <w:rPr>
          <w:color w:val="auto"/>
        </w:rPr>
        <w:t xml:space="preserve">(edaspidi ka </w:t>
      </w:r>
      <w:r w:rsidR="6C738117" w:rsidRPr="79A72EDF">
        <w:rPr>
          <w:i/>
          <w:iCs/>
          <w:color w:val="auto"/>
        </w:rPr>
        <w:t>REM</w:t>
      </w:r>
      <w:r w:rsidR="6C738117" w:rsidRPr="79A72EDF">
        <w:rPr>
          <w:color w:val="auto"/>
        </w:rPr>
        <w:t xml:space="preserve">) </w:t>
      </w:r>
      <w:r w:rsidR="2CFF3169" w:rsidRPr="79A72EDF">
        <w:rPr>
          <w:color w:val="auto"/>
        </w:rPr>
        <w:t>vastutusvaldkonnas, kes jätkas tööd seaduse eelnõuga.</w:t>
      </w:r>
    </w:p>
    <w:p w14:paraId="25B8AB7C" w14:textId="77777777" w:rsidR="00E22B36" w:rsidRPr="008940D2" w:rsidRDefault="00E22B36" w:rsidP="003F26C4">
      <w:pPr>
        <w:pStyle w:val="Default"/>
        <w:jc w:val="both"/>
        <w:rPr>
          <w:color w:val="auto"/>
        </w:rPr>
      </w:pPr>
    </w:p>
    <w:p w14:paraId="6F144155" w14:textId="5072C18C" w:rsidR="00E22B36" w:rsidRPr="008940D2" w:rsidRDefault="00F9491C" w:rsidP="004C439D">
      <w:pPr>
        <w:pStyle w:val="Default"/>
        <w:jc w:val="both"/>
        <w:rPr>
          <w:color w:val="auto"/>
        </w:rPr>
      </w:pPr>
      <w:r w:rsidRPr="008940D2">
        <w:rPr>
          <w:color w:val="auto"/>
        </w:rPr>
        <w:t>Eelnõu ja seletuskirja on koostanud</w:t>
      </w:r>
      <w:r w:rsidR="004F2F47" w:rsidRPr="008940D2">
        <w:rPr>
          <w:color w:val="auto"/>
        </w:rPr>
        <w:t xml:space="preserve"> Regionaal- ja Põllumajandusministeeriumi (edaspidi </w:t>
      </w:r>
      <w:r w:rsidR="004F2F47" w:rsidRPr="008940D2">
        <w:rPr>
          <w:i/>
          <w:iCs/>
          <w:color w:val="auto"/>
        </w:rPr>
        <w:t>REM</w:t>
      </w:r>
      <w:r w:rsidR="004F2F47" w:rsidRPr="008940D2">
        <w:rPr>
          <w:color w:val="auto"/>
        </w:rPr>
        <w:t xml:space="preserve">) </w:t>
      </w:r>
      <w:r w:rsidR="004F369F" w:rsidRPr="008940D2">
        <w:rPr>
          <w:color w:val="auto"/>
        </w:rPr>
        <w:t xml:space="preserve">regionaalarengu osakonna nõunik Taavi Kurvits (tel: 625 6526, e-post: </w:t>
      </w:r>
      <w:hyperlink r:id="rId15" w:history="1">
        <w:r w:rsidR="004F369F" w:rsidRPr="008940D2">
          <w:rPr>
            <w:rStyle w:val="Hperlink"/>
          </w:rPr>
          <w:t>taavi.kurvits@agri.ee</w:t>
        </w:r>
      </w:hyperlink>
      <w:r w:rsidR="004F369F" w:rsidRPr="008940D2">
        <w:rPr>
          <w:color w:val="auto"/>
        </w:rPr>
        <w:t>)</w:t>
      </w:r>
      <w:r w:rsidR="004F2F47" w:rsidRPr="008940D2">
        <w:rPr>
          <w:color w:val="auto"/>
        </w:rPr>
        <w:t xml:space="preserve">. </w:t>
      </w:r>
      <w:r w:rsidRPr="008940D2">
        <w:rPr>
          <w:color w:val="auto"/>
        </w:rPr>
        <w:lastRenderedPageBreak/>
        <w:t xml:space="preserve">Eelnõule on teinud juriidilise ekspertiisi </w:t>
      </w:r>
      <w:r w:rsidR="004F2F47" w:rsidRPr="008940D2">
        <w:rPr>
          <w:color w:val="auto"/>
        </w:rPr>
        <w:t xml:space="preserve">Regionaal- ja Põllumajandusministeeriumi õigusosakonna </w:t>
      </w:r>
      <w:r w:rsidR="0066013B" w:rsidRPr="008940D2">
        <w:rPr>
          <w:color w:val="auto"/>
        </w:rPr>
        <w:t>nõunik Elis-Ketter Müürsepp (tel: 5304 5154, e-post: elis-ketter.myyrsepp@agri.ee)</w:t>
      </w:r>
      <w:r w:rsidR="00C2246B" w:rsidRPr="008940D2">
        <w:rPr>
          <w:color w:val="auto"/>
        </w:rPr>
        <w:t xml:space="preserve"> </w:t>
      </w:r>
      <w:r w:rsidR="004F2F47" w:rsidRPr="008940D2">
        <w:rPr>
          <w:color w:val="auto"/>
        </w:rPr>
        <w:t xml:space="preserve">ning keeleliselt toimetanud </w:t>
      </w:r>
      <w:r w:rsidR="0066013B" w:rsidRPr="008940D2">
        <w:rPr>
          <w:color w:val="auto"/>
        </w:rPr>
        <w:t xml:space="preserve">sama osakonna peaspetsialist </w:t>
      </w:r>
      <w:r w:rsidR="004C439D" w:rsidRPr="008940D2">
        <w:rPr>
          <w:color w:val="auto"/>
        </w:rPr>
        <w:t>Leeni Kohal (tel: 5698 3427, e-post: leeni.kohal@agri.ee)</w:t>
      </w:r>
      <w:r w:rsidR="004F369F" w:rsidRPr="008940D2">
        <w:rPr>
          <w:color w:val="auto"/>
        </w:rPr>
        <w:t>.</w:t>
      </w:r>
    </w:p>
    <w:p w14:paraId="4E2EA8B1" w14:textId="77777777" w:rsidR="003F26C4" w:rsidRPr="008940D2" w:rsidRDefault="003F26C4" w:rsidP="003F26C4">
      <w:pPr>
        <w:pStyle w:val="Default"/>
        <w:jc w:val="both"/>
        <w:rPr>
          <w:color w:val="auto"/>
        </w:rPr>
      </w:pPr>
    </w:p>
    <w:p w14:paraId="66867C9F" w14:textId="6922C5D7" w:rsidR="00757E2D" w:rsidRPr="008940D2" w:rsidRDefault="691677A2" w:rsidP="003F26C4">
      <w:pPr>
        <w:pStyle w:val="Default"/>
        <w:jc w:val="both"/>
        <w:rPr>
          <w:b/>
          <w:bCs/>
          <w:color w:val="auto"/>
        </w:rPr>
      </w:pPr>
      <w:r w:rsidRPr="79A72EDF">
        <w:rPr>
          <w:b/>
          <w:bCs/>
          <w:color w:val="auto"/>
        </w:rPr>
        <w:t>1.3 Märkused</w:t>
      </w:r>
    </w:p>
    <w:p w14:paraId="3BB276F1" w14:textId="77777777" w:rsidR="00757E2D" w:rsidRPr="008940D2" w:rsidRDefault="00757E2D" w:rsidP="008C3ACD">
      <w:pPr>
        <w:pStyle w:val="Kehatekst"/>
        <w:rPr>
          <w:lang w:val="et-EE"/>
        </w:rPr>
      </w:pPr>
    </w:p>
    <w:p w14:paraId="60C6DFFF" w14:textId="6216FDC4" w:rsidR="00076116" w:rsidRPr="00E435C6" w:rsidRDefault="00076116" w:rsidP="00E435C6">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ins w:id="6" w:author="Maarja-Liis Lall - JUSTDIGI" w:date="2025-10-21T07:14:00Z" w16du:dateUtc="2025-10-21T07:14:02Z"/>
          <w:color w:val="auto"/>
          <w:lang w:val="et-EE"/>
        </w:rPr>
      </w:pPr>
      <w:r w:rsidRPr="2E2F4E31">
        <w:rPr>
          <w:color w:val="auto"/>
          <w:lang w:val="et-EE"/>
        </w:rPr>
        <w:t>Eelnõu ei ole seotud muu menetluses oleva eelnõuga.</w:t>
      </w:r>
      <w:commentRangeStart w:id="7"/>
      <w:commentRangeEnd w:id="7"/>
      <w:r>
        <w:rPr>
          <w:rStyle w:val="Kommentaariviide"/>
        </w:rPr>
        <w:commentReference w:id="7"/>
      </w:r>
    </w:p>
    <w:p w14:paraId="0E0CE9AC" w14:textId="5C7CF420" w:rsidR="2E2F4E31" w:rsidRDefault="2E2F4E31" w:rsidP="2E2F4E31">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p>
    <w:p w14:paraId="60E7FD9F" w14:textId="2D7E5887" w:rsidR="53BF6D88" w:rsidRDefault="53BF6D88" w:rsidP="2E2F4E31">
      <w:pPr>
        <w:pStyle w:val="Kehatekst"/>
        <w:rPr>
          <w:lang w:val="et-EE"/>
        </w:rPr>
      </w:pPr>
      <w:commentRangeStart w:id="8"/>
      <w:del w:id="9" w:author="Maarja-Liis Lall - JUSTDIGI" w:date="2025-10-21T07:15:00Z">
        <w:r w:rsidRPr="2E2F4E31" w:rsidDel="53BF6D88">
          <w:rPr>
            <w:lang w:val="et-EE"/>
          </w:rPr>
          <w:delText xml:space="preserve">Eelnõu välja töötamisel on arvestatud </w:delText>
        </w:r>
        <w:r w:rsidRPr="2E2F4E31" w:rsidDel="5C515731">
          <w:rPr>
            <w:lang w:val="et-EE"/>
          </w:rPr>
          <w:delText>halduskoormuse tasakaalustamise reeglit.</w:delText>
        </w:r>
      </w:del>
      <w:commentRangeEnd w:id="8"/>
      <w:r>
        <w:rPr>
          <w:rStyle w:val="Kommentaariviide"/>
        </w:rPr>
        <w:commentReference w:id="8"/>
      </w:r>
    </w:p>
    <w:p w14:paraId="5E98E345" w14:textId="50C4BF01" w:rsidR="00E435C6" w:rsidRDefault="00E435C6" w:rsidP="00E435C6">
      <w:pPr>
        <w:pStyle w:val="Kehatekst"/>
        <w:rPr>
          <w:ins w:id="10" w:author="Maarja-Liis Lall - JUSTDIGI" w:date="2025-10-21T07:14:00Z" w16du:dateUtc="2025-10-21T07:14:04Z"/>
          <w:highlight w:val="yellow"/>
          <w:lang w:val="et-EE"/>
        </w:rPr>
      </w:pPr>
      <w:r>
        <w:rPr>
          <w:lang w:val="et-EE"/>
        </w:rPr>
        <w:t xml:space="preserve">Eelnõu on </w:t>
      </w:r>
      <w:r w:rsidR="000B1B7B">
        <w:rPr>
          <w:lang w:val="et-EE"/>
        </w:rPr>
        <w:t xml:space="preserve">seotud </w:t>
      </w:r>
      <w:r w:rsidR="000B1B7B" w:rsidRPr="000B1B7B">
        <w:rPr>
          <w:lang w:val="et-EE"/>
        </w:rPr>
        <w:t>Euroopa Parlamendi ja nõukogu direktiiviga 2008/6/EÜ, millega muudetakse direktiivi 97/67/EÜ seoses ühenduse postiteenuste siseturu rajamise lõpuleviimisega.</w:t>
      </w:r>
    </w:p>
    <w:p w14:paraId="2F835C97" w14:textId="46623136" w:rsidR="2E2F4E31" w:rsidRDefault="2E2F4E31" w:rsidP="2E2F4E31">
      <w:pPr>
        <w:pStyle w:val="Kehatekst"/>
        <w:rPr>
          <w:highlight w:val="yellow"/>
          <w:lang w:val="et-EE"/>
          <w:rPrChange w:id="11" w:author="Maarja-Liis Lall - JUSTDIGI" w:date="2025-10-20T14:21:00Z">
            <w:rPr>
              <w:lang w:val="et-EE"/>
            </w:rPr>
          </w:rPrChange>
        </w:rPr>
      </w:pPr>
    </w:p>
    <w:p w14:paraId="68BADFFE" w14:textId="33AC6B3A" w:rsidR="00E435C6" w:rsidRPr="008940D2" w:rsidRDefault="00E435C6" w:rsidP="00E435C6">
      <w:pPr>
        <w:pStyle w:val="Kehatekst"/>
        <w:rPr>
          <w:ins w:id="12" w:author="Maarja-Liis Lall - JUSTDIGI" w:date="2025-10-21T07:14:00Z" w16du:dateUtc="2025-10-21T07:14:05Z"/>
          <w:lang w:val="et-EE"/>
        </w:rPr>
      </w:pPr>
      <w:r>
        <w:rPr>
          <w:lang w:val="et-EE"/>
        </w:rPr>
        <w:t>Eelnõu ei ole seotud Vabariigi Valitsuse tegevusprogrammiga.</w:t>
      </w:r>
    </w:p>
    <w:p w14:paraId="578366ED" w14:textId="119EFDA6" w:rsidR="2E2F4E31" w:rsidRDefault="2E2F4E31" w:rsidP="2E2F4E31">
      <w:pPr>
        <w:pStyle w:val="Kehatekst"/>
        <w:rPr>
          <w:lang w:val="et-EE"/>
        </w:rPr>
      </w:pPr>
    </w:p>
    <w:p w14:paraId="0BB25175" w14:textId="391233B9" w:rsidR="00E435C6" w:rsidRPr="008940D2" w:rsidRDefault="5C515731" w:rsidP="00E435C6">
      <w:pPr>
        <w:pStyle w:val="Kehatekst"/>
        <w:rPr>
          <w:ins w:id="13" w:author="Maarja-Liis Lall - JUSTDIGI" w:date="2025-10-21T07:14:00Z" w16du:dateUtc="2025-10-21T07:14:06Z"/>
          <w:lang w:val="et-EE"/>
        </w:rPr>
      </w:pPr>
      <w:commentRangeStart w:id="14"/>
      <w:r w:rsidRPr="2E2F4E31">
        <w:rPr>
          <w:lang w:val="et-EE"/>
        </w:rPr>
        <w:t>Eelnõuga muudetakse postiseaduse redaktsiooni RT I, 30.06.2023, 58</w:t>
      </w:r>
      <w:ins w:id="15" w:author="Maarja-Liis Lall - JUSTDIGI" w:date="2025-10-21T07:16:00Z">
        <w:r w:rsidR="2897B8CD" w:rsidRPr="2E2F4E31">
          <w:rPr>
            <w:lang w:val="et-EE"/>
          </w:rPr>
          <w:t>, konkurentsiseaduse redaktsiooni RT I, 05.07.2025, 20</w:t>
        </w:r>
      </w:ins>
      <w:ins w:id="16" w:author="Maarja-Liis Lall - JUSTDIGI" w:date="2025-10-21T07:17:00Z">
        <w:r w:rsidR="2897B8CD" w:rsidRPr="2E2F4E31">
          <w:rPr>
            <w:lang w:val="et-EE"/>
          </w:rPr>
          <w:t xml:space="preserve"> ja riigilõivuseaduse redaktsiooni </w:t>
        </w:r>
        <w:commentRangeStart w:id="17"/>
        <w:r w:rsidR="3A05B146" w:rsidRPr="2E2F4E31">
          <w:rPr>
            <w:lang w:val="et-EE"/>
          </w:rPr>
          <w:t>RT I, 02.10.2025, 9</w:t>
        </w:r>
      </w:ins>
      <w:del w:id="18" w:author="Maarja-Liis Lall - JUSTDIGI" w:date="2025-10-21T07:16:00Z">
        <w:r w:rsidR="00E435C6" w:rsidRPr="2E2F4E31" w:rsidDel="5C515731">
          <w:rPr>
            <w:lang w:val="et-EE"/>
          </w:rPr>
          <w:delText>.</w:delText>
        </w:r>
      </w:del>
      <w:commentRangeEnd w:id="14"/>
      <w:r w:rsidR="00E435C6">
        <w:rPr>
          <w:rStyle w:val="Kommentaariviide"/>
        </w:rPr>
        <w:commentReference w:id="14"/>
      </w:r>
      <w:commentRangeEnd w:id="17"/>
      <w:r w:rsidR="00E435C6">
        <w:rPr>
          <w:rStyle w:val="Kommentaariviide"/>
        </w:rPr>
        <w:commentReference w:id="17"/>
      </w:r>
    </w:p>
    <w:p w14:paraId="736BF958" w14:textId="2590FB9B" w:rsidR="2E2F4E31" w:rsidRDefault="2E2F4E31" w:rsidP="2E2F4E31">
      <w:pPr>
        <w:pStyle w:val="Kehatekst"/>
        <w:rPr>
          <w:lang w:val="et-EE"/>
        </w:rPr>
      </w:pPr>
    </w:p>
    <w:p w14:paraId="72420372" w14:textId="278D74EB" w:rsidR="003F26C4" w:rsidRDefault="5C515731" w:rsidP="008C3ACD">
      <w:pPr>
        <w:pStyle w:val="Kehatekst"/>
        <w:rPr>
          <w:lang w:val="et-EE"/>
        </w:rPr>
      </w:pPr>
      <w:r w:rsidRPr="2E2F4E31">
        <w:rPr>
          <w:lang w:val="et-EE"/>
        </w:rPr>
        <w:t>Eelnõu vastuvõtmiseks on vaja Riigikogu poolthäälte enamust</w:t>
      </w:r>
      <w:ins w:id="19" w:author="Maarja-Liis Lall - JUSTDIGI" w:date="2025-10-21T07:17:00Z">
        <w:r w:rsidR="413DBF75" w:rsidRPr="2E2F4E31">
          <w:rPr>
            <w:lang w:val="et-EE"/>
          </w:rPr>
          <w:t xml:space="preserve"> (Eesti Vabariigi </w:t>
        </w:r>
      </w:ins>
      <w:ins w:id="20" w:author="Maarja-Liis Lall - JUSTDIGI" w:date="2025-10-21T07:18:00Z">
        <w:r w:rsidR="413DBF75" w:rsidRPr="2E2F4E31">
          <w:rPr>
            <w:lang w:val="et-EE"/>
          </w:rPr>
          <w:t>põhiseaduse</w:t>
        </w:r>
      </w:ins>
      <w:ins w:id="21" w:author="Maarja-Liis Lall - JUSTDIGI" w:date="2025-10-21T07:19:00Z">
        <w:r w:rsidR="3A6DAFC5" w:rsidRPr="2E2F4E31">
          <w:rPr>
            <w:lang w:val="et-EE"/>
          </w:rPr>
          <w:t xml:space="preserve"> (edaspidi </w:t>
        </w:r>
        <w:r w:rsidR="3A6DAFC5" w:rsidRPr="2E2F4E31">
          <w:rPr>
            <w:i/>
            <w:iCs/>
            <w:lang w:val="et-EE"/>
            <w:rPrChange w:id="22" w:author="Maarja-Liis Lall - JUSTDIGI" w:date="2025-10-21T07:19:00Z">
              <w:rPr>
                <w:lang w:val="et-EE"/>
              </w:rPr>
            </w:rPrChange>
          </w:rPr>
          <w:t>PS</w:t>
        </w:r>
        <w:r w:rsidR="3A6DAFC5" w:rsidRPr="2E2F4E31">
          <w:rPr>
            <w:lang w:val="et-EE"/>
          </w:rPr>
          <w:t>)</w:t>
        </w:r>
      </w:ins>
      <w:ins w:id="23" w:author="Maarja-Liis Lall - JUSTDIGI" w:date="2025-10-21T07:18:00Z">
        <w:r w:rsidR="413DBF75" w:rsidRPr="2E2F4E31">
          <w:rPr>
            <w:lang w:val="et-EE"/>
          </w:rPr>
          <w:t xml:space="preserve"> § 73), kuivõrd põhiseadus ei näe ette teisiti</w:t>
        </w:r>
      </w:ins>
      <w:ins w:id="24" w:author="Maarja-Liis Lall - JUSTDIGI" w:date="2025-10-21T07:19:00Z">
        <w:r w:rsidR="5D604D0C" w:rsidRPr="2E2F4E31">
          <w:rPr>
            <w:lang w:val="et-EE"/>
          </w:rPr>
          <w:t xml:space="preserve"> (</w:t>
        </w:r>
        <w:r w:rsidR="2DF1AC8D" w:rsidRPr="2E2F4E31">
          <w:rPr>
            <w:lang w:val="et-EE"/>
          </w:rPr>
          <w:t>PS § 104 lg 2)</w:t>
        </w:r>
      </w:ins>
      <w:r w:rsidRPr="2E2F4E31">
        <w:rPr>
          <w:lang w:val="et-EE"/>
        </w:rPr>
        <w:t>.</w:t>
      </w:r>
    </w:p>
    <w:p w14:paraId="41BA45D6" w14:textId="77777777" w:rsidR="00E435C6" w:rsidRPr="008940D2" w:rsidRDefault="00E435C6" w:rsidP="008C3ACD">
      <w:pPr>
        <w:pStyle w:val="Kehatekst"/>
        <w:rPr>
          <w:lang w:val="et-EE"/>
        </w:rPr>
      </w:pPr>
    </w:p>
    <w:p w14:paraId="698B0F3E" w14:textId="33139535" w:rsidR="00E41E9D" w:rsidRPr="008940D2" w:rsidRDefault="00ED481A" w:rsidP="64F23CB5">
      <w:pPr>
        <w:pStyle w:val="Default"/>
        <w:jc w:val="both"/>
        <w:rPr>
          <w:b/>
          <w:bCs/>
        </w:rPr>
      </w:pPr>
      <w:r w:rsidRPr="64F23CB5">
        <w:rPr>
          <w:b/>
          <w:bCs/>
        </w:rPr>
        <w:t xml:space="preserve">2. </w:t>
      </w:r>
      <w:r w:rsidR="00AC341A" w:rsidRPr="64F23CB5">
        <w:rPr>
          <w:b/>
          <w:bCs/>
        </w:rPr>
        <w:t>Seaduse</w:t>
      </w:r>
      <w:r w:rsidRPr="64F23CB5">
        <w:rPr>
          <w:b/>
          <w:bCs/>
        </w:rPr>
        <w:t xml:space="preserve"> eesmärk</w:t>
      </w:r>
    </w:p>
    <w:p w14:paraId="16D4ADD8" w14:textId="77777777" w:rsidR="003F26C4" w:rsidRPr="008940D2" w:rsidRDefault="003F26C4" w:rsidP="003F26C4">
      <w:pPr>
        <w:pStyle w:val="Default"/>
        <w:jc w:val="both"/>
        <w:rPr>
          <w:b/>
        </w:rPr>
      </w:pPr>
    </w:p>
    <w:p w14:paraId="781DF5A8" w14:textId="4F42ECB7" w:rsidR="001A479A" w:rsidRPr="008940D2" w:rsidRDefault="60C41CBA" w:rsidP="79A72EDF">
      <w:pPr>
        <w:rPr>
          <w:rFonts w:cs="Times New Roman"/>
        </w:rPr>
      </w:pPr>
      <w:r w:rsidRPr="79A72EDF">
        <w:rPr>
          <w:rFonts w:cs="Times New Roman"/>
        </w:rPr>
        <w:t>2009. aastal avati postiturg konkurentsile eesmärgiga tagada kvaliteetne postiteenuse osutamine, postiteenuse kasutajate kaitse ning</w:t>
      </w:r>
      <w:r w:rsidR="104794B6" w:rsidRPr="79A72EDF">
        <w:rPr>
          <w:rFonts w:cs="Times New Roman"/>
        </w:rPr>
        <w:t xml:space="preserve"> </w:t>
      </w:r>
      <w:r w:rsidR="33CD6747" w:rsidRPr="79A72EDF">
        <w:rPr>
          <w:rFonts w:cs="Times New Roman"/>
        </w:rPr>
        <w:t>UPT</w:t>
      </w:r>
      <w:r w:rsidRPr="79A72EDF">
        <w:rPr>
          <w:rFonts w:cs="Times New Roman"/>
        </w:rPr>
        <w:t xml:space="preserve"> osutamise jätkamine konkurentsitingimustes. Seoses </w:t>
      </w:r>
      <w:r w:rsidR="0E1E4A2B" w:rsidRPr="79A72EDF">
        <w:rPr>
          <w:rFonts w:cs="Times New Roman"/>
        </w:rPr>
        <w:t xml:space="preserve">elektrooniliste </w:t>
      </w:r>
      <w:r w:rsidRPr="79A72EDF">
        <w:rPr>
          <w:rFonts w:cs="Times New Roman"/>
        </w:rPr>
        <w:t>teenust</w:t>
      </w:r>
      <w:r w:rsidR="0E1E4A2B" w:rsidRPr="79A72EDF">
        <w:rPr>
          <w:rFonts w:cs="Times New Roman"/>
        </w:rPr>
        <w:t>e</w:t>
      </w:r>
      <w:r w:rsidRPr="79A72EDF">
        <w:rPr>
          <w:rFonts w:cs="Times New Roman"/>
        </w:rPr>
        <w:t xml:space="preserve"> arenguga on aga tänane postiturg muutunud väg</w:t>
      </w:r>
      <w:r w:rsidR="6E27CFBC" w:rsidRPr="79A72EDF">
        <w:rPr>
          <w:rFonts w:cs="Times New Roman"/>
        </w:rPr>
        <w:t>a kiiresti ning traditsioonilis</w:t>
      </w:r>
      <w:r w:rsidRPr="79A72EDF">
        <w:rPr>
          <w:rFonts w:cs="Times New Roman"/>
        </w:rPr>
        <w:t>tele postiteenustele pakuvad üha rohkem kon</w:t>
      </w:r>
      <w:r w:rsidR="1B98F105" w:rsidRPr="79A72EDF">
        <w:rPr>
          <w:rFonts w:cs="Times New Roman"/>
        </w:rPr>
        <w:t xml:space="preserve">kurentsi </w:t>
      </w:r>
      <w:r w:rsidR="71799EDC" w:rsidRPr="79A72EDF">
        <w:rPr>
          <w:rFonts w:cs="Times New Roman"/>
        </w:rPr>
        <w:t xml:space="preserve">elektroonse </w:t>
      </w:r>
      <w:r w:rsidRPr="79A72EDF">
        <w:rPr>
          <w:rFonts w:cs="Times New Roman"/>
        </w:rPr>
        <w:t xml:space="preserve">keskkonna kaudu osutatavad </w:t>
      </w:r>
      <w:r w:rsidR="1B98F105" w:rsidRPr="79A72EDF">
        <w:rPr>
          <w:rFonts w:cs="Times New Roman"/>
        </w:rPr>
        <w:t xml:space="preserve">ja </w:t>
      </w:r>
      <w:r w:rsidRPr="79A72EDF">
        <w:rPr>
          <w:rFonts w:cs="Times New Roman"/>
        </w:rPr>
        <w:t>hõlpsasti kättesaadavad ning taskukohase</w:t>
      </w:r>
      <w:r w:rsidR="6E27CFBC" w:rsidRPr="79A72EDF">
        <w:rPr>
          <w:rFonts w:cs="Times New Roman"/>
        </w:rPr>
        <w:t>d teenused</w:t>
      </w:r>
      <w:r w:rsidR="71799EDC" w:rsidRPr="79A72EDF">
        <w:rPr>
          <w:rFonts w:cs="Times New Roman"/>
        </w:rPr>
        <w:t xml:space="preserve"> ning e-kaubandus</w:t>
      </w:r>
      <w:r w:rsidR="6E27CFBC" w:rsidRPr="79A72EDF">
        <w:rPr>
          <w:rFonts w:cs="Times New Roman"/>
        </w:rPr>
        <w:t>. See on kaasa toonud</w:t>
      </w:r>
      <w:r w:rsidRPr="79A72EDF">
        <w:rPr>
          <w:rFonts w:cs="Times New Roman"/>
        </w:rPr>
        <w:t xml:space="preserve"> </w:t>
      </w:r>
      <w:r w:rsidR="2CE12B75" w:rsidRPr="79A72EDF">
        <w:rPr>
          <w:rFonts w:cs="Times New Roman"/>
        </w:rPr>
        <w:t xml:space="preserve">UPT </w:t>
      </w:r>
      <w:r w:rsidR="1B98F105" w:rsidRPr="79A72EDF">
        <w:rPr>
          <w:rFonts w:cs="Times New Roman"/>
        </w:rPr>
        <w:t>hulka kuuluva lihtsaadetisena edastatavate kirisaadetiste mahu</w:t>
      </w:r>
      <w:r w:rsidRPr="79A72EDF">
        <w:rPr>
          <w:rFonts w:cs="Times New Roman"/>
        </w:rPr>
        <w:t xml:space="preserve"> olulise vähenemise </w:t>
      </w:r>
      <w:r w:rsidR="5C22B18D" w:rsidRPr="79A72EDF">
        <w:rPr>
          <w:rFonts w:cs="Times New Roman"/>
        </w:rPr>
        <w:t xml:space="preserve">nii </w:t>
      </w:r>
      <w:r w:rsidRPr="79A72EDF">
        <w:rPr>
          <w:rFonts w:cs="Times New Roman"/>
        </w:rPr>
        <w:t>Eesti</w:t>
      </w:r>
      <w:r w:rsidR="5C22B18D" w:rsidRPr="79A72EDF">
        <w:rPr>
          <w:rFonts w:cs="Times New Roman"/>
        </w:rPr>
        <w:t>s</w:t>
      </w:r>
      <w:r w:rsidRPr="79A72EDF">
        <w:rPr>
          <w:rFonts w:cs="Times New Roman"/>
        </w:rPr>
        <w:t xml:space="preserve"> </w:t>
      </w:r>
      <w:r w:rsidR="5C22B18D" w:rsidRPr="79A72EDF">
        <w:rPr>
          <w:rFonts w:cs="Times New Roman"/>
        </w:rPr>
        <w:t xml:space="preserve">kui </w:t>
      </w:r>
      <w:r w:rsidR="33CD6747" w:rsidRPr="79A72EDF">
        <w:rPr>
          <w:rFonts w:cs="Times New Roman"/>
        </w:rPr>
        <w:t>ka paljud</w:t>
      </w:r>
      <w:r w:rsidR="5C22B18D" w:rsidRPr="79A72EDF">
        <w:rPr>
          <w:rFonts w:cs="Times New Roman"/>
        </w:rPr>
        <w:t>es</w:t>
      </w:r>
      <w:r w:rsidR="33CD6747" w:rsidRPr="79A72EDF">
        <w:rPr>
          <w:rFonts w:cs="Times New Roman"/>
        </w:rPr>
        <w:t xml:space="preserve"> teis</w:t>
      </w:r>
      <w:r w:rsidR="5C22B18D" w:rsidRPr="79A72EDF">
        <w:rPr>
          <w:rFonts w:cs="Times New Roman"/>
        </w:rPr>
        <w:t>tes</w:t>
      </w:r>
      <w:r w:rsidR="33CD6747" w:rsidRPr="79A72EDF">
        <w:rPr>
          <w:rFonts w:cs="Times New Roman"/>
        </w:rPr>
        <w:t xml:space="preserve"> rii</w:t>
      </w:r>
      <w:r w:rsidR="5C22B18D" w:rsidRPr="79A72EDF">
        <w:rPr>
          <w:rFonts w:cs="Times New Roman"/>
        </w:rPr>
        <w:t>k</w:t>
      </w:r>
      <w:r w:rsidR="33CD6747" w:rsidRPr="79A72EDF">
        <w:rPr>
          <w:rFonts w:cs="Times New Roman"/>
        </w:rPr>
        <w:t>id</w:t>
      </w:r>
      <w:r w:rsidR="5C22B18D" w:rsidRPr="79A72EDF">
        <w:rPr>
          <w:rFonts w:cs="Times New Roman"/>
        </w:rPr>
        <w:t>es</w:t>
      </w:r>
      <w:r w:rsidR="33CD6747" w:rsidRPr="79A72EDF">
        <w:rPr>
          <w:rFonts w:cs="Times New Roman"/>
        </w:rPr>
        <w:t xml:space="preserve">. </w:t>
      </w:r>
      <w:r w:rsidR="3ACDAEED" w:rsidRPr="79A72EDF">
        <w:rPr>
          <w:rFonts w:cs="Times New Roman"/>
        </w:rPr>
        <w:t>Samal ajal</w:t>
      </w:r>
      <w:r w:rsidR="0E1E4A2B" w:rsidRPr="79A72EDF">
        <w:rPr>
          <w:rFonts w:cs="Times New Roman"/>
        </w:rPr>
        <w:t>,</w:t>
      </w:r>
      <w:r w:rsidR="3ACDAEED" w:rsidRPr="79A72EDF">
        <w:rPr>
          <w:rFonts w:cs="Times New Roman"/>
        </w:rPr>
        <w:t xml:space="preserve"> kui nõudlus enamike postiteenuste järele on kahanenud, on nõudlus pakiteenuste järele kasvanud.</w:t>
      </w:r>
      <w:r w:rsidR="0028488D" w:rsidRPr="0028488D">
        <w:t xml:space="preserve"> </w:t>
      </w:r>
      <w:r w:rsidR="0028488D">
        <w:t>Eeltoodust tulenevalt on käesoleva eelnõu</w:t>
      </w:r>
      <w:r w:rsidR="0028488D" w:rsidRPr="0028488D">
        <w:rPr>
          <w:rFonts w:cs="Times New Roman"/>
        </w:rPr>
        <w:t xml:space="preserve"> peamiseks sihiks kaasajastada Eesti postiturgu puudutavat regulatsiooni, </w:t>
      </w:r>
      <w:r w:rsidR="0028488D">
        <w:rPr>
          <w:rFonts w:cs="Times New Roman"/>
        </w:rPr>
        <w:t>uuendades UPT rahastamismudelit ning ajakohastada postiteenusele kohalduvaid nõudeid.</w:t>
      </w:r>
    </w:p>
    <w:p w14:paraId="5E619A5D" w14:textId="2BF4B32C" w:rsidR="00AC341A" w:rsidRPr="008940D2" w:rsidRDefault="00AC341A" w:rsidP="00343FB1">
      <w:pPr>
        <w:autoSpaceDE w:val="0"/>
        <w:autoSpaceDN w:val="0"/>
        <w:rPr>
          <w:rFonts w:eastAsia="Times New Roman" w:cs="Times New Roman"/>
          <w:szCs w:val="24"/>
        </w:rPr>
      </w:pPr>
    </w:p>
    <w:p w14:paraId="718C98DC" w14:textId="2F9CC10D" w:rsidR="00C2246B" w:rsidRDefault="0028488D" w:rsidP="79A72EDF">
      <w:pPr>
        <w:autoSpaceDE w:val="0"/>
        <w:autoSpaceDN w:val="0"/>
        <w:rPr>
          <w:rFonts w:eastAsia="Times New Roman" w:cs="Times New Roman"/>
        </w:rPr>
      </w:pPr>
      <w:r>
        <w:rPr>
          <w:rFonts w:eastAsia="Times New Roman" w:cs="Times New Roman"/>
        </w:rPr>
        <w:t>Sisuliselt</w:t>
      </w:r>
      <w:r w:rsidR="42D4C141" w:rsidRPr="79A72EDF">
        <w:rPr>
          <w:rFonts w:eastAsia="Times New Roman" w:cs="Times New Roman"/>
        </w:rPr>
        <w:t xml:space="preserve"> 15 aastat muutumatuna püsinud postituru regulatsioon</w:t>
      </w:r>
      <w:r>
        <w:rPr>
          <w:rFonts w:eastAsia="Times New Roman" w:cs="Times New Roman"/>
        </w:rPr>
        <w:t xml:space="preserve"> vajab</w:t>
      </w:r>
      <w:r w:rsidR="42D4C141" w:rsidRPr="79A72EDF">
        <w:rPr>
          <w:rFonts w:eastAsia="Times New Roman" w:cs="Times New Roman"/>
        </w:rPr>
        <w:t xml:space="preserve"> ajakohastamist, kasutades võimalikult paindlikku lähenemist ning arvestades uusi tehnoloogilisi lahendusi.</w:t>
      </w:r>
      <w:r>
        <w:rPr>
          <w:rFonts w:eastAsia="Times New Roman" w:cs="Times New Roman"/>
        </w:rPr>
        <w:t xml:space="preserve"> Kehtiv postiseadus ei vasta enam ei kasutaja ootustele ega ole kooskõlas tänaste UPT osutamiseks vajalike tingimustega. Ühe suurima kitsaskohan</w:t>
      </w:r>
      <w:del w:id="25" w:author="Maarja-Liis Lall - JUSTDIGI" w:date="2025-10-21T07:21:00Z">
        <w:r>
          <w:rPr>
            <w:rFonts w:eastAsia="Times New Roman" w:cs="Times New Roman"/>
          </w:rPr>
          <w:delText>e</w:delText>
        </w:r>
      </w:del>
      <w:ins w:id="26" w:author="Maarja-Liis Lall - JUSTDIGI" w:date="2025-10-21T07:21:00Z">
        <w:r w:rsidR="522317A9" w:rsidRPr="2E2F4E31">
          <w:rPr>
            <w:rFonts w:eastAsia="Times New Roman" w:cs="Times New Roman"/>
          </w:rPr>
          <w:t>a</w:t>
        </w:r>
      </w:ins>
      <w:r>
        <w:rPr>
          <w:rFonts w:eastAsia="Times New Roman" w:cs="Times New Roman"/>
        </w:rPr>
        <w:t xml:space="preserve"> ei ole kehtiv UPT rahastamismudel enam sobilik ning sellega seotud rakenduslikud vaidlused on jõudnud halduskohtuni. Eeltoodust tulenevalt on valitud eelnõus lahendused, mis lõpetavad ära tagantjärgi kulude kompenseerimise, muudavad UPT osutamise nõuded selgemaks ning ühtlustavad postituru regulatsiooni muutmaks kõikidele teenuse </w:t>
      </w:r>
      <w:r w:rsidR="1C7C5244" w:rsidRPr="2E2F4E31">
        <w:rPr>
          <w:rFonts w:eastAsia="Times New Roman" w:cs="Times New Roman"/>
        </w:rPr>
        <w:t>osutaja</w:t>
      </w:r>
      <w:ins w:id="27" w:author="Maarja-Liis Lall - JUSTDIGI" w:date="2025-10-21T07:21:00Z">
        <w:r w:rsidR="278D9208" w:rsidRPr="2E2F4E31">
          <w:rPr>
            <w:rFonts w:eastAsia="Times New Roman" w:cs="Times New Roman"/>
          </w:rPr>
          <w:t>te</w:t>
        </w:r>
      </w:ins>
      <w:r w:rsidR="1C7C5244" w:rsidRPr="2E2F4E31">
        <w:rPr>
          <w:rFonts w:eastAsia="Times New Roman" w:cs="Times New Roman"/>
        </w:rPr>
        <w:t>le</w:t>
      </w:r>
      <w:r>
        <w:rPr>
          <w:rFonts w:eastAsia="Times New Roman" w:cs="Times New Roman"/>
        </w:rPr>
        <w:t xml:space="preserve"> tingimused võrdsemaks.</w:t>
      </w:r>
    </w:p>
    <w:p w14:paraId="2BFA6F3F" w14:textId="77777777" w:rsidR="00A13F83" w:rsidRPr="008940D2" w:rsidRDefault="00A13F83" w:rsidP="79A72EDF">
      <w:pPr>
        <w:autoSpaceDE w:val="0"/>
        <w:autoSpaceDN w:val="0"/>
        <w:rPr>
          <w:rFonts w:eastAsia="Times New Roman" w:cs="Times New Roman"/>
        </w:rPr>
      </w:pPr>
    </w:p>
    <w:p w14:paraId="7D5A2AA3" w14:textId="5F1C1EFE" w:rsidR="00A777D4" w:rsidRDefault="31FE408C" w:rsidP="79A72EDF">
      <w:pPr>
        <w:autoSpaceDE w:val="0"/>
        <w:autoSpaceDN w:val="0"/>
        <w:rPr>
          <w:rFonts w:eastAsia="Times New Roman" w:cs="Times New Roman"/>
        </w:rPr>
      </w:pPr>
      <w:r w:rsidRPr="79A72EDF">
        <w:rPr>
          <w:rFonts w:eastAsia="Times New Roman" w:cs="Times New Roman"/>
        </w:rPr>
        <w:t>Käesoleva</w:t>
      </w:r>
      <w:r w:rsidR="2CE12B75" w:rsidRPr="79A72EDF">
        <w:rPr>
          <w:rFonts w:eastAsia="Times New Roman" w:cs="Times New Roman"/>
        </w:rPr>
        <w:t xml:space="preserve"> eelnõu eesmärgid on eelkõige järgmised: </w:t>
      </w:r>
    </w:p>
    <w:p w14:paraId="45DB2A93" w14:textId="77777777" w:rsidR="00CB34E8" w:rsidRPr="008940D2" w:rsidRDefault="00CB34E8" w:rsidP="79A72EDF">
      <w:pPr>
        <w:autoSpaceDE w:val="0"/>
        <w:autoSpaceDN w:val="0"/>
        <w:rPr>
          <w:rFonts w:eastAsia="Times New Roman" w:cs="Times New Roman"/>
        </w:rPr>
      </w:pPr>
    </w:p>
    <w:p w14:paraId="0722A11C" w14:textId="77777777" w:rsidR="00A777D4" w:rsidRPr="008940D2" w:rsidRDefault="00A777D4" w:rsidP="00A777D4">
      <w:pPr>
        <w:autoSpaceDE w:val="0"/>
        <w:autoSpaceDN w:val="0"/>
        <w:rPr>
          <w:rFonts w:eastAsia="Times New Roman" w:cs="Times New Roman"/>
          <w:szCs w:val="24"/>
        </w:rPr>
      </w:pPr>
      <w:r w:rsidRPr="008940D2">
        <w:rPr>
          <w:rFonts w:eastAsia="Times New Roman" w:cs="Times New Roman"/>
          <w:szCs w:val="24"/>
        </w:rPr>
        <w:t>1)</w:t>
      </w:r>
      <w:r w:rsidRPr="008940D2">
        <w:rPr>
          <w:rFonts w:eastAsia="Times New Roman" w:cs="Times New Roman"/>
          <w:szCs w:val="24"/>
        </w:rPr>
        <w:tab/>
        <w:t>tagada postiteenuse kasutajatele kättesaadav ja mugav teenus ning tõsta postiteenuse kasutajate rahulolu postiteenusega;</w:t>
      </w:r>
    </w:p>
    <w:p w14:paraId="568B663E" w14:textId="6FA69610" w:rsidR="00A777D4" w:rsidRPr="008940D2" w:rsidRDefault="00A777D4" w:rsidP="00A777D4">
      <w:pPr>
        <w:autoSpaceDE w:val="0"/>
        <w:autoSpaceDN w:val="0"/>
        <w:rPr>
          <w:rFonts w:eastAsia="Times New Roman" w:cs="Times New Roman"/>
          <w:szCs w:val="24"/>
        </w:rPr>
      </w:pPr>
      <w:r w:rsidRPr="008940D2">
        <w:rPr>
          <w:rFonts w:eastAsia="Times New Roman" w:cs="Times New Roman"/>
          <w:szCs w:val="24"/>
        </w:rPr>
        <w:t>2)</w:t>
      </w:r>
      <w:r w:rsidRPr="008940D2">
        <w:rPr>
          <w:rFonts w:eastAsia="Times New Roman" w:cs="Times New Roman"/>
          <w:szCs w:val="24"/>
        </w:rPr>
        <w:tab/>
        <w:t>tõhustada kontrolli UPT tasude üle ja tagada teenuse jätkusuutlikkus;</w:t>
      </w:r>
    </w:p>
    <w:p w14:paraId="3CDE45C5" w14:textId="4BC38183" w:rsidR="00A777D4" w:rsidRPr="008940D2" w:rsidRDefault="00A777D4" w:rsidP="00A777D4">
      <w:pPr>
        <w:autoSpaceDE w:val="0"/>
        <w:autoSpaceDN w:val="0"/>
        <w:rPr>
          <w:rFonts w:eastAsia="Times New Roman" w:cs="Times New Roman"/>
          <w:szCs w:val="24"/>
        </w:rPr>
      </w:pPr>
      <w:r w:rsidRPr="008940D2">
        <w:rPr>
          <w:rFonts w:eastAsia="Times New Roman" w:cs="Times New Roman"/>
          <w:szCs w:val="24"/>
        </w:rPr>
        <w:t>3)</w:t>
      </w:r>
      <w:r w:rsidRPr="008940D2">
        <w:rPr>
          <w:rFonts w:eastAsia="Times New Roman" w:cs="Times New Roman"/>
          <w:szCs w:val="24"/>
        </w:rPr>
        <w:tab/>
        <w:t xml:space="preserve">vähendada halduskoormust ja kaotada konkurentsi pärssiv </w:t>
      </w:r>
      <w:r w:rsidR="002726FF" w:rsidRPr="008940D2">
        <w:rPr>
          <w:rFonts w:eastAsia="Times New Roman" w:cs="Times New Roman"/>
          <w:szCs w:val="24"/>
        </w:rPr>
        <w:t xml:space="preserve">UPT </w:t>
      </w:r>
      <w:r w:rsidRPr="008940D2">
        <w:rPr>
          <w:rFonts w:eastAsia="Times New Roman" w:cs="Times New Roman"/>
          <w:szCs w:val="24"/>
        </w:rPr>
        <w:t>rahastamise regulatsioon;</w:t>
      </w:r>
    </w:p>
    <w:p w14:paraId="625D7B09" w14:textId="25F6F07A" w:rsidR="00EC4D03" w:rsidRPr="008940D2" w:rsidRDefault="00A777D4" w:rsidP="00A777D4">
      <w:pPr>
        <w:autoSpaceDE w:val="0"/>
        <w:autoSpaceDN w:val="0"/>
        <w:rPr>
          <w:rFonts w:eastAsia="Times New Roman" w:cs="Times New Roman"/>
          <w:szCs w:val="24"/>
        </w:rPr>
      </w:pPr>
      <w:r w:rsidRPr="008940D2">
        <w:rPr>
          <w:rFonts w:eastAsia="Times New Roman" w:cs="Times New Roman"/>
          <w:szCs w:val="24"/>
        </w:rPr>
        <w:lastRenderedPageBreak/>
        <w:t>4)</w:t>
      </w:r>
      <w:r w:rsidRPr="008940D2">
        <w:rPr>
          <w:rFonts w:eastAsia="Times New Roman" w:cs="Times New Roman"/>
          <w:szCs w:val="24"/>
        </w:rPr>
        <w:tab/>
        <w:t xml:space="preserve">sätestada tingimused </w:t>
      </w:r>
      <w:r w:rsidR="002726FF" w:rsidRPr="008940D2">
        <w:rPr>
          <w:rFonts w:eastAsia="Times New Roman" w:cs="Times New Roman"/>
          <w:szCs w:val="24"/>
        </w:rPr>
        <w:t>eksterritoriaalse postivahetuskeskuse</w:t>
      </w:r>
      <w:r w:rsidRPr="008940D2">
        <w:rPr>
          <w:rFonts w:eastAsia="Times New Roman" w:cs="Times New Roman"/>
          <w:szCs w:val="24"/>
        </w:rPr>
        <w:t xml:space="preserve"> tegutsemiseks vastastikuse põhimõt</w:t>
      </w:r>
      <w:r w:rsidR="009C4F30" w:rsidRPr="008940D2">
        <w:rPr>
          <w:rFonts w:eastAsia="Times New Roman" w:cs="Times New Roman"/>
          <w:szCs w:val="24"/>
        </w:rPr>
        <w:t>t</w:t>
      </w:r>
      <w:r w:rsidRPr="008940D2">
        <w:rPr>
          <w:rFonts w:eastAsia="Times New Roman" w:cs="Times New Roman"/>
          <w:szCs w:val="24"/>
        </w:rPr>
        <w:t>e alusel.</w:t>
      </w:r>
    </w:p>
    <w:p w14:paraId="7C16BA1E" w14:textId="77777777" w:rsidR="00B23CB9" w:rsidRPr="008940D2" w:rsidRDefault="00B23CB9" w:rsidP="00B23CB9">
      <w:pPr>
        <w:autoSpaceDE w:val="0"/>
        <w:autoSpaceDN w:val="0"/>
        <w:rPr>
          <w:rFonts w:eastAsia="Times New Roman" w:cs="Times New Roman"/>
          <w:szCs w:val="24"/>
        </w:rPr>
      </w:pPr>
    </w:p>
    <w:p w14:paraId="63A56776" w14:textId="5A80DA1D" w:rsidR="00B23CB9" w:rsidRDefault="00B23CB9" w:rsidP="3C01C09E">
      <w:pPr>
        <w:autoSpaceDE w:val="0"/>
        <w:autoSpaceDN w:val="0"/>
        <w:rPr>
          <w:rFonts w:eastAsia="Times New Roman" w:cs="Times New Roman"/>
        </w:rPr>
      </w:pPr>
      <w:r w:rsidRPr="3C01C09E">
        <w:rPr>
          <w:rFonts w:eastAsia="Times New Roman" w:cs="Times New Roman"/>
        </w:rPr>
        <w:t>Lähtudes hea õigusloome ja normitehnika eeskirja § 1 lõikest 1</w:t>
      </w:r>
      <w:r w:rsidR="00C57149" w:rsidRPr="3C01C09E">
        <w:rPr>
          <w:rFonts w:eastAsia="Times New Roman" w:cs="Times New Roman"/>
        </w:rPr>
        <w:t>,</w:t>
      </w:r>
      <w:r w:rsidRPr="3C01C09E">
        <w:rPr>
          <w:rFonts w:eastAsia="Times New Roman" w:cs="Times New Roman"/>
        </w:rPr>
        <w:t xml:space="preserve"> eelnes postiseaduse muutmise seaduse eelnõule väljatöötamiskavatsus</w:t>
      </w:r>
      <w:r w:rsidR="00CB34E8">
        <w:rPr>
          <w:rFonts w:eastAsia="Times New Roman" w:cs="Times New Roman"/>
        </w:rPr>
        <w:t xml:space="preserve"> (edaspidi </w:t>
      </w:r>
      <w:r w:rsidR="00CB34E8" w:rsidRPr="00CB34E8">
        <w:rPr>
          <w:rFonts w:eastAsia="Times New Roman" w:cs="Times New Roman"/>
          <w:i/>
          <w:iCs/>
        </w:rPr>
        <w:t>VTK</w:t>
      </w:r>
      <w:r w:rsidR="00CB34E8">
        <w:rPr>
          <w:rFonts w:eastAsia="Times New Roman" w:cs="Times New Roman"/>
        </w:rPr>
        <w:t>) (EIS toimik nr 22-0340</w:t>
      </w:r>
      <w:r w:rsidR="00CB34E8" w:rsidRPr="3C01C09E">
        <w:rPr>
          <w:rStyle w:val="Allmrkuseviide"/>
          <w:rFonts w:eastAsia="Times New Roman" w:cs="Times New Roman"/>
        </w:rPr>
        <w:footnoteReference w:id="1"/>
      </w:r>
      <w:r w:rsidR="00CB34E8">
        <w:rPr>
          <w:rFonts w:eastAsia="Times New Roman" w:cs="Times New Roman"/>
        </w:rPr>
        <w:t>)</w:t>
      </w:r>
      <w:r w:rsidRPr="3C01C09E">
        <w:rPr>
          <w:rFonts w:eastAsia="Times New Roman" w:cs="Times New Roman"/>
        </w:rPr>
        <w:t xml:space="preserve">. </w:t>
      </w:r>
      <w:r w:rsidR="00CB34E8">
        <w:rPr>
          <w:rFonts w:eastAsia="Times New Roman" w:cs="Times New Roman"/>
        </w:rPr>
        <w:t>VTK</w:t>
      </w:r>
      <w:r w:rsidRPr="3C01C09E">
        <w:rPr>
          <w:rFonts w:eastAsia="Times New Roman" w:cs="Times New Roman"/>
        </w:rPr>
        <w:t xml:space="preserve"> oli valitsuse eelnõude infosüsteemis arvamuse esitamiseks perioodil </w:t>
      </w:r>
      <w:r w:rsidR="004C2810" w:rsidRPr="3C01C09E">
        <w:rPr>
          <w:rFonts w:eastAsia="Times New Roman" w:cs="Times New Roman"/>
        </w:rPr>
        <w:t>25</w:t>
      </w:r>
      <w:r w:rsidRPr="3C01C09E">
        <w:rPr>
          <w:rFonts w:eastAsia="Times New Roman" w:cs="Times New Roman"/>
        </w:rPr>
        <w:t>.0</w:t>
      </w:r>
      <w:r w:rsidR="004C2810" w:rsidRPr="3C01C09E">
        <w:rPr>
          <w:rFonts w:eastAsia="Times New Roman" w:cs="Times New Roman"/>
        </w:rPr>
        <w:t>3</w:t>
      </w:r>
      <w:r w:rsidRPr="3C01C09E">
        <w:rPr>
          <w:rFonts w:eastAsia="Times New Roman" w:cs="Times New Roman"/>
        </w:rPr>
        <w:t>.202</w:t>
      </w:r>
      <w:r w:rsidR="004C2810" w:rsidRPr="3C01C09E">
        <w:rPr>
          <w:rFonts w:eastAsia="Times New Roman" w:cs="Times New Roman"/>
        </w:rPr>
        <w:t>2</w:t>
      </w:r>
      <w:r w:rsidRPr="3C01C09E">
        <w:rPr>
          <w:rFonts w:eastAsia="Times New Roman" w:cs="Times New Roman"/>
        </w:rPr>
        <w:t>–</w:t>
      </w:r>
      <w:r w:rsidR="004C2810" w:rsidRPr="3C01C09E">
        <w:rPr>
          <w:rFonts w:eastAsia="Times New Roman" w:cs="Times New Roman"/>
        </w:rPr>
        <w:t>25</w:t>
      </w:r>
      <w:r w:rsidRPr="3C01C09E">
        <w:rPr>
          <w:rFonts w:eastAsia="Times New Roman" w:cs="Times New Roman"/>
        </w:rPr>
        <w:t>.0</w:t>
      </w:r>
      <w:r w:rsidR="004C2810" w:rsidRPr="3C01C09E">
        <w:rPr>
          <w:rFonts w:eastAsia="Times New Roman" w:cs="Times New Roman"/>
        </w:rPr>
        <w:t>4</w:t>
      </w:r>
      <w:r w:rsidRPr="3C01C09E">
        <w:rPr>
          <w:rFonts w:eastAsia="Times New Roman" w:cs="Times New Roman"/>
        </w:rPr>
        <w:t>.202</w:t>
      </w:r>
      <w:r w:rsidR="004C2810" w:rsidRPr="3C01C09E">
        <w:rPr>
          <w:rFonts w:eastAsia="Times New Roman" w:cs="Times New Roman"/>
        </w:rPr>
        <w:t>2</w:t>
      </w:r>
      <w:r w:rsidRPr="3C01C09E">
        <w:rPr>
          <w:rFonts w:eastAsia="Times New Roman" w:cs="Times New Roman"/>
        </w:rPr>
        <w:t>.</w:t>
      </w:r>
      <w:r w:rsidR="00CB34E8">
        <w:rPr>
          <w:rFonts w:eastAsia="Times New Roman" w:cs="Times New Roman"/>
        </w:rPr>
        <w:t xml:space="preserve"> </w:t>
      </w:r>
      <w:r w:rsidR="00F338C1" w:rsidRPr="2916609E">
        <w:rPr>
          <w:rFonts w:eastAsia="Times New Roman" w:cs="Times New Roman"/>
        </w:rPr>
        <w:t>Kaasatavad</w:t>
      </w:r>
      <w:r w:rsidR="00F338C1" w:rsidRPr="2916609E">
        <w:rPr>
          <w:rFonts w:cs="Times New Roman"/>
        </w:rPr>
        <w:t xml:space="preserve"> nõustusid, et väljatöötamiskavatsuses välja toodud murekohad vajavad lahendusi ja muudatusi õigusaktide tasandil ning postiseadus vajab kaasajastamist ja kehtiv regulatsioon ülevaatamist, m</w:t>
      </w:r>
      <w:commentRangeStart w:id="28"/>
      <w:r w:rsidR="00F338C1" w:rsidRPr="2916609E">
        <w:rPr>
          <w:rFonts w:cs="Times New Roman"/>
        </w:rPr>
        <w:t>istõttu on väljatöötamiskavatsuses kirjeldatud eesmärgid</w:t>
      </w:r>
      <w:commentRangeEnd w:id="28"/>
      <w:r>
        <w:rPr>
          <w:rStyle w:val="Kommentaariviide"/>
        </w:rPr>
        <w:commentReference w:id="28"/>
      </w:r>
      <w:r w:rsidR="00F338C1">
        <w:rPr>
          <w:rFonts w:cs="Times New Roman"/>
        </w:rPr>
        <w:t xml:space="preserve"> (k</w:t>
      </w:r>
      <w:r w:rsidR="00F338C1" w:rsidRPr="00F338C1">
        <w:rPr>
          <w:rFonts w:cs="Times New Roman"/>
        </w:rPr>
        <w:t>ehtiva UPT sisu-, võrgu- ja kvaliteedinõuete täitmine on kulukas ning ei võimalda pakkuda postiteenuse kasutajate ootustele vastavat teenust</w:t>
      </w:r>
      <w:r w:rsidR="00F338C1">
        <w:rPr>
          <w:rFonts w:cs="Times New Roman"/>
        </w:rPr>
        <w:t xml:space="preserve">, </w:t>
      </w:r>
      <w:r w:rsidR="00F338C1" w:rsidRPr="00F338C1">
        <w:rPr>
          <w:rFonts w:cs="Times New Roman"/>
        </w:rPr>
        <w:t>UPT taskukohasuse nõue koosmõjus UPT fondiga takistab kvaliteetse UPT jätkusuutlikku pakkumist</w:t>
      </w:r>
      <w:r w:rsidR="00F338C1">
        <w:rPr>
          <w:rFonts w:cs="Times New Roman"/>
        </w:rPr>
        <w:t xml:space="preserve"> ning p</w:t>
      </w:r>
      <w:r w:rsidR="00F338C1" w:rsidRPr="00F338C1">
        <w:rPr>
          <w:rFonts w:cs="Times New Roman"/>
        </w:rPr>
        <w:t>erioodika kättetoimetamise sagedus toob lisakulusid UPT osutajal</w:t>
      </w:r>
      <w:r w:rsidR="00F338C1">
        <w:rPr>
          <w:rFonts w:cs="Times New Roman"/>
        </w:rPr>
        <w:t>e</w:t>
      </w:r>
      <w:r w:rsidR="00785E40">
        <w:rPr>
          <w:rFonts w:cs="Times New Roman"/>
        </w:rPr>
        <w:t>)</w:t>
      </w:r>
      <w:r w:rsidR="00F338C1" w:rsidRPr="2916609E">
        <w:rPr>
          <w:rFonts w:cs="Times New Roman"/>
        </w:rPr>
        <w:t xml:space="preserve">. </w:t>
      </w:r>
      <w:r w:rsidR="00CB34E8">
        <w:rPr>
          <w:rFonts w:eastAsia="Times New Roman" w:cs="Times New Roman"/>
        </w:rPr>
        <w:t xml:space="preserve">Lühikokkuvõte </w:t>
      </w:r>
      <w:r w:rsidR="00EB4C9D">
        <w:rPr>
          <w:rFonts w:eastAsia="Times New Roman" w:cs="Times New Roman"/>
        </w:rPr>
        <w:t>olulisemates</w:t>
      </w:r>
      <w:r w:rsidR="00785E40">
        <w:rPr>
          <w:rFonts w:eastAsia="Times New Roman" w:cs="Times New Roman"/>
        </w:rPr>
        <w:t>t</w:t>
      </w:r>
      <w:r w:rsidR="00CB34E8">
        <w:rPr>
          <w:rFonts w:eastAsia="Times New Roman" w:cs="Times New Roman"/>
        </w:rPr>
        <w:t xml:space="preserve"> </w:t>
      </w:r>
      <w:r w:rsidR="00EB4C9D">
        <w:rPr>
          <w:rFonts w:eastAsia="Times New Roman" w:cs="Times New Roman"/>
        </w:rPr>
        <w:t xml:space="preserve">ettepanekutest ja arvamustest </w:t>
      </w:r>
      <w:r w:rsidR="00CB34E8">
        <w:rPr>
          <w:rFonts w:eastAsia="Times New Roman" w:cs="Times New Roman"/>
        </w:rPr>
        <w:t>VTK kohta on lisatud allolevas tabelis.</w:t>
      </w:r>
    </w:p>
    <w:p w14:paraId="6817A0DB" w14:textId="77777777" w:rsidR="00CB34E8" w:rsidRDefault="00CB34E8" w:rsidP="3C01C09E">
      <w:pPr>
        <w:autoSpaceDE w:val="0"/>
        <w:autoSpaceDN w:val="0"/>
        <w:rPr>
          <w:rFonts w:eastAsia="Times New Roman" w:cs="Times New Roman"/>
        </w:rPr>
      </w:pPr>
    </w:p>
    <w:tbl>
      <w:tblPr>
        <w:tblStyle w:val="Kontuurtabel"/>
        <w:tblW w:w="0" w:type="auto"/>
        <w:tblLook w:val="04A0" w:firstRow="1" w:lastRow="0" w:firstColumn="1" w:lastColumn="0" w:noHBand="0" w:noVBand="1"/>
      </w:tblPr>
      <w:tblGrid>
        <w:gridCol w:w="2429"/>
        <w:gridCol w:w="3236"/>
        <w:gridCol w:w="3396"/>
      </w:tblGrid>
      <w:tr w:rsidR="00F338C1" w14:paraId="69F1800B" w14:textId="77777777" w:rsidTr="00785E40">
        <w:tc>
          <w:tcPr>
            <w:tcW w:w="2429" w:type="dxa"/>
          </w:tcPr>
          <w:p w14:paraId="0012EE3F" w14:textId="648D4A33" w:rsidR="00F338C1" w:rsidRPr="00EB4C9D" w:rsidRDefault="00F338C1" w:rsidP="00F338C1">
            <w:pPr>
              <w:autoSpaceDE w:val="0"/>
              <w:autoSpaceDN w:val="0"/>
              <w:rPr>
                <w:rFonts w:eastAsia="Times New Roman" w:cs="Times New Roman"/>
                <w:b/>
                <w:bCs/>
              </w:rPr>
            </w:pPr>
            <w:r w:rsidRPr="00EB4C9D">
              <w:rPr>
                <w:rFonts w:eastAsia="Times New Roman" w:cs="Times New Roman"/>
                <w:b/>
                <w:bCs/>
              </w:rPr>
              <w:t>Esitaja</w:t>
            </w:r>
          </w:p>
        </w:tc>
        <w:tc>
          <w:tcPr>
            <w:tcW w:w="3236" w:type="dxa"/>
          </w:tcPr>
          <w:p w14:paraId="714A88FA" w14:textId="1B64744D" w:rsidR="00F338C1" w:rsidRPr="00EB4C9D" w:rsidRDefault="00F338C1" w:rsidP="00F338C1">
            <w:pPr>
              <w:autoSpaceDE w:val="0"/>
              <w:autoSpaceDN w:val="0"/>
              <w:rPr>
                <w:rFonts w:eastAsia="Times New Roman" w:cs="Times New Roman"/>
                <w:b/>
                <w:bCs/>
              </w:rPr>
            </w:pPr>
            <w:r w:rsidRPr="00EB4C9D">
              <w:rPr>
                <w:rFonts w:eastAsia="Times New Roman" w:cs="Times New Roman"/>
                <w:b/>
                <w:bCs/>
              </w:rPr>
              <w:t>Ettepanek, arvamus</w:t>
            </w:r>
          </w:p>
        </w:tc>
        <w:tc>
          <w:tcPr>
            <w:tcW w:w="3396" w:type="dxa"/>
          </w:tcPr>
          <w:p w14:paraId="5375D176" w14:textId="77CE656B" w:rsidR="00F338C1" w:rsidRPr="00EB4C9D" w:rsidRDefault="00F338C1" w:rsidP="00F338C1">
            <w:pPr>
              <w:autoSpaceDE w:val="0"/>
              <w:autoSpaceDN w:val="0"/>
              <w:rPr>
                <w:rFonts w:eastAsia="Times New Roman" w:cs="Times New Roman"/>
                <w:b/>
                <w:bCs/>
              </w:rPr>
            </w:pPr>
            <w:r w:rsidRPr="00EB4C9D">
              <w:rPr>
                <w:rFonts w:eastAsia="Times New Roman" w:cs="Times New Roman"/>
                <w:b/>
                <w:bCs/>
              </w:rPr>
              <w:t>Selgitus</w:t>
            </w:r>
          </w:p>
        </w:tc>
      </w:tr>
      <w:tr w:rsidR="00F338C1" w14:paraId="3BD56BA1" w14:textId="77777777">
        <w:tc>
          <w:tcPr>
            <w:tcW w:w="9061" w:type="dxa"/>
            <w:gridSpan w:val="3"/>
          </w:tcPr>
          <w:p w14:paraId="35E56160" w14:textId="63BB50A8" w:rsidR="00F338C1" w:rsidRPr="00EB4C9D" w:rsidRDefault="00F338C1" w:rsidP="00F338C1">
            <w:pPr>
              <w:autoSpaceDE w:val="0"/>
              <w:autoSpaceDN w:val="0"/>
              <w:jc w:val="center"/>
              <w:rPr>
                <w:rFonts w:eastAsia="Times New Roman" w:cs="Times New Roman"/>
                <w:b/>
                <w:bCs/>
              </w:rPr>
            </w:pPr>
            <w:r w:rsidRPr="00F338C1">
              <w:rPr>
                <w:rFonts w:eastAsia="Times New Roman" w:cs="Times New Roman"/>
                <w:b/>
                <w:bCs/>
              </w:rPr>
              <w:t>UPT sisu-, võrgu- ja kvaliteedinõuete täitmine</w:t>
            </w:r>
          </w:p>
        </w:tc>
      </w:tr>
      <w:tr w:rsidR="005A766E" w14:paraId="2E9C009F" w14:textId="77777777" w:rsidTr="00785E40">
        <w:tc>
          <w:tcPr>
            <w:tcW w:w="2429" w:type="dxa"/>
          </w:tcPr>
          <w:p w14:paraId="666179D0" w14:textId="4F675A8B" w:rsidR="005A766E" w:rsidRDefault="005A766E" w:rsidP="005A766E">
            <w:pPr>
              <w:autoSpaceDE w:val="0"/>
              <w:autoSpaceDN w:val="0"/>
              <w:rPr>
                <w:rFonts w:eastAsia="Times New Roman" w:cs="Times New Roman"/>
              </w:rPr>
            </w:pPr>
            <w:r>
              <w:rPr>
                <w:rFonts w:eastAsia="Times New Roman" w:cs="Times New Roman"/>
              </w:rPr>
              <w:t>Eesti Maksu– ja Tolliamet</w:t>
            </w:r>
          </w:p>
        </w:tc>
        <w:tc>
          <w:tcPr>
            <w:tcW w:w="3236" w:type="dxa"/>
          </w:tcPr>
          <w:p w14:paraId="448B15E6" w14:textId="7A7BB15F" w:rsidR="005A766E" w:rsidRPr="00D47553" w:rsidRDefault="005A766E" w:rsidP="005A766E">
            <w:pPr>
              <w:autoSpaceDE w:val="0"/>
              <w:autoSpaceDN w:val="0"/>
              <w:rPr>
                <w:rFonts w:eastAsia="Times New Roman" w:cs="Times New Roman"/>
              </w:rPr>
            </w:pPr>
            <w:r>
              <w:rPr>
                <w:rFonts w:eastAsia="Times New Roman" w:cs="Times New Roman"/>
              </w:rPr>
              <w:t>P</w:t>
            </w:r>
            <w:r w:rsidRPr="00565A6A">
              <w:rPr>
                <w:rFonts w:eastAsia="Times New Roman" w:cs="Times New Roman"/>
              </w:rPr>
              <w:t xml:space="preserve">akiautomaatide laiema kasutuselevõtu </w:t>
            </w:r>
            <w:r>
              <w:rPr>
                <w:rFonts w:eastAsia="Times New Roman" w:cs="Times New Roman"/>
              </w:rPr>
              <w:t>jälgida, et ei</w:t>
            </w:r>
            <w:r w:rsidRPr="00565A6A">
              <w:rPr>
                <w:rFonts w:eastAsia="Times New Roman" w:cs="Times New Roman"/>
              </w:rPr>
              <w:t xml:space="preserve"> tekiks vastuolu haldusmenetluse seaduse §-s 26 (</w:t>
            </w:r>
            <w:r w:rsidRPr="00565A6A">
              <w:rPr>
                <w:rFonts w:eastAsia="Times New Roman" w:cs="Times New Roman"/>
                <w:i/>
                <w:iCs/>
              </w:rPr>
              <w:t>Kättetoimetamine postiga</w:t>
            </w:r>
            <w:r w:rsidRPr="00565A6A">
              <w:rPr>
                <w:rFonts w:eastAsia="Times New Roman" w:cs="Times New Roman"/>
              </w:rPr>
              <w:t>) ja maksukorralduse seaduse §-s 531 (</w:t>
            </w:r>
            <w:r w:rsidRPr="00565A6A">
              <w:rPr>
                <w:rFonts w:eastAsia="Times New Roman" w:cs="Times New Roman"/>
                <w:i/>
                <w:iCs/>
              </w:rPr>
              <w:t>Kättetoimetamine posti teel</w:t>
            </w:r>
            <w:r w:rsidRPr="00565A6A">
              <w:rPr>
                <w:rFonts w:eastAsia="Times New Roman" w:cs="Times New Roman"/>
              </w:rPr>
              <w:t xml:space="preserve">) sätestatud normidega. </w:t>
            </w:r>
          </w:p>
        </w:tc>
        <w:tc>
          <w:tcPr>
            <w:tcW w:w="3396" w:type="dxa"/>
          </w:tcPr>
          <w:p w14:paraId="26D403A1" w14:textId="5D847639" w:rsidR="005A766E" w:rsidRPr="00D47553" w:rsidRDefault="005A766E" w:rsidP="005A766E">
            <w:pPr>
              <w:autoSpaceDE w:val="0"/>
              <w:autoSpaceDN w:val="0"/>
              <w:rPr>
                <w:rFonts w:eastAsia="Times New Roman" w:cs="Times New Roman"/>
                <w:b/>
                <w:bCs/>
              </w:rPr>
            </w:pPr>
            <w:r w:rsidRPr="00565A6A">
              <w:rPr>
                <w:rFonts w:eastAsia="Times New Roman" w:cs="Times New Roman"/>
                <w:b/>
                <w:bCs/>
              </w:rPr>
              <w:t>Võetud teadmiseks</w:t>
            </w:r>
            <w:r>
              <w:rPr>
                <w:rFonts w:eastAsia="Times New Roman" w:cs="Times New Roman"/>
              </w:rPr>
              <w:t>. Esimeses etapis saab pakiautomaati saadetisi suunata eelkõige kasutaja enda soovil/kinnitusel. Saadetiste edastamine otse pakiautomaati vahendusel vajab mitme osapoole koostöös välja töötamist, kuid oluline on luua vastav õigusruum, mis seda võimaldab, et saaks seda piloteerida.</w:t>
            </w:r>
          </w:p>
        </w:tc>
      </w:tr>
      <w:tr w:rsidR="005A766E" w14:paraId="39D724BB" w14:textId="77777777" w:rsidTr="00785E40">
        <w:tc>
          <w:tcPr>
            <w:tcW w:w="2429" w:type="dxa"/>
          </w:tcPr>
          <w:p w14:paraId="058ECB78" w14:textId="7D28A8A9" w:rsidR="005A766E" w:rsidRDefault="005A766E" w:rsidP="005A766E">
            <w:pPr>
              <w:autoSpaceDE w:val="0"/>
              <w:autoSpaceDN w:val="0"/>
              <w:rPr>
                <w:rFonts w:eastAsia="Times New Roman" w:cs="Times New Roman"/>
              </w:rPr>
            </w:pPr>
            <w:r>
              <w:rPr>
                <w:rFonts w:eastAsia="Times New Roman" w:cs="Times New Roman"/>
              </w:rPr>
              <w:t>Eesti Linnade ja Valdade Liit</w:t>
            </w:r>
          </w:p>
        </w:tc>
        <w:tc>
          <w:tcPr>
            <w:tcW w:w="3236" w:type="dxa"/>
          </w:tcPr>
          <w:p w14:paraId="5220751D" w14:textId="09356ED7" w:rsidR="005A766E" w:rsidRPr="00D47553" w:rsidRDefault="005A766E" w:rsidP="005A766E">
            <w:pPr>
              <w:rPr>
                <w:rFonts w:eastAsia="Times New Roman"/>
              </w:rPr>
            </w:pPr>
            <w:r w:rsidRPr="00D47553">
              <w:rPr>
                <w:rFonts w:eastAsia="Times New Roman" w:cs="Times New Roman"/>
              </w:rPr>
              <w:t>UPT kättesaadavus tuleb tagada ja säilitada nii palju kui võimalik ka postkontori ja kirjakasti vormis.</w:t>
            </w:r>
            <w:r>
              <w:rPr>
                <w:rFonts w:eastAsia="Times New Roman" w:cs="Times New Roman"/>
              </w:rPr>
              <w:t xml:space="preserve"> </w:t>
            </w:r>
            <w:r w:rsidRPr="00D47553">
              <w:rPr>
                <w:rFonts w:eastAsia="Times New Roman" w:cs="Times New Roman"/>
              </w:rPr>
              <w:t>Kindlasti tuleb tagada teenuse kättesaadavus kõikide seda võimaldavate paindlike tehnoloogiliste lahenduste teel.</w:t>
            </w:r>
          </w:p>
        </w:tc>
        <w:tc>
          <w:tcPr>
            <w:tcW w:w="3396" w:type="dxa"/>
          </w:tcPr>
          <w:p w14:paraId="5196B7A1" w14:textId="6D4394EA" w:rsidR="00785E40" w:rsidRPr="008940D2" w:rsidRDefault="005A766E" w:rsidP="00785E40">
            <w:pPr>
              <w:rPr>
                <w:rFonts w:cs="Times New Roman"/>
              </w:rPr>
            </w:pPr>
            <w:r w:rsidRPr="00D47553">
              <w:rPr>
                <w:rFonts w:eastAsia="Times New Roman" w:cs="Times New Roman"/>
                <w:b/>
                <w:bCs/>
              </w:rPr>
              <w:t>Arvestatud.</w:t>
            </w:r>
            <w:r w:rsidR="00785E40">
              <w:rPr>
                <w:rFonts w:eastAsia="Times New Roman" w:cs="Times New Roman"/>
                <w:b/>
                <w:bCs/>
              </w:rPr>
              <w:t xml:space="preserve"> </w:t>
            </w:r>
            <w:r w:rsidR="00785E40" w:rsidRPr="00785E40">
              <w:rPr>
                <w:rFonts w:eastAsia="Times New Roman" w:cs="Times New Roman"/>
              </w:rPr>
              <w:t>E</w:t>
            </w:r>
            <w:r w:rsidR="00785E40" w:rsidRPr="00785E40">
              <w:rPr>
                <w:rFonts w:cs="Times New Roman"/>
              </w:rPr>
              <w:t>e</w:t>
            </w:r>
            <w:r w:rsidR="00785E40" w:rsidRPr="79A72EDF">
              <w:rPr>
                <w:rFonts w:cs="Times New Roman"/>
              </w:rPr>
              <w:t>lnõuga laiendatakse postivõrgu juurdepääsupunktide ringi, lisades sinna loetellu juurdepääsupunktidena automatiseeritud juurdepääsupunkti (näiteks hetkel on kasutusel pakiautomaadid), liikuva juurdepääsupunkti ja tellitava juurdepääsupunkti, et</w:t>
            </w:r>
            <w:r w:rsidR="00785E40">
              <w:t xml:space="preserve"> </w:t>
            </w:r>
            <w:r w:rsidR="00785E40" w:rsidRPr="79A72EDF">
              <w:rPr>
                <w:rFonts w:cs="Times New Roman"/>
              </w:rPr>
              <w:t xml:space="preserve">muuta paindlikumaks UPT osutaja võimalused kättesaadavuse tagamiseks. UPT osutamine (mille hulka kuulub nii liht- kui ka tähtsaadetise kättetoimetamine) jääb kehtima samadel tingimustel vastavalt õigusaktides esitatud tingimustele. </w:t>
            </w:r>
          </w:p>
          <w:p w14:paraId="4239AE0E" w14:textId="1E0F7E05" w:rsidR="005A766E" w:rsidRPr="00D47553" w:rsidRDefault="005A766E" w:rsidP="005A766E">
            <w:pPr>
              <w:autoSpaceDE w:val="0"/>
              <w:autoSpaceDN w:val="0"/>
              <w:rPr>
                <w:rFonts w:eastAsia="Times New Roman" w:cs="Times New Roman"/>
              </w:rPr>
            </w:pPr>
          </w:p>
        </w:tc>
      </w:tr>
      <w:tr w:rsidR="005A766E" w14:paraId="3DAFEABB" w14:textId="77777777" w:rsidTr="00785E40">
        <w:tc>
          <w:tcPr>
            <w:tcW w:w="2429" w:type="dxa"/>
          </w:tcPr>
          <w:p w14:paraId="33E5762A" w14:textId="15BB8470" w:rsidR="005A766E" w:rsidRDefault="005A766E" w:rsidP="005A766E">
            <w:pPr>
              <w:autoSpaceDE w:val="0"/>
              <w:autoSpaceDN w:val="0"/>
              <w:rPr>
                <w:rFonts w:eastAsia="Times New Roman" w:cs="Times New Roman"/>
              </w:rPr>
            </w:pPr>
            <w:r>
              <w:rPr>
                <w:rFonts w:eastAsia="Times New Roman" w:cs="Times New Roman"/>
              </w:rPr>
              <w:lastRenderedPageBreak/>
              <w:t>Eesti Linnade ja Valdade Liit</w:t>
            </w:r>
          </w:p>
        </w:tc>
        <w:tc>
          <w:tcPr>
            <w:tcW w:w="3236" w:type="dxa"/>
          </w:tcPr>
          <w:p w14:paraId="0BB611EA" w14:textId="77777777" w:rsidR="005A766E" w:rsidRPr="00D47553" w:rsidRDefault="005A766E" w:rsidP="005A766E">
            <w:pPr>
              <w:autoSpaceDE w:val="0"/>
              <w:autoSpaceDN w:val="0"/>
              <w:rPr>
                <w:rFonts w:eastAsia="Times New Roman" w:cs="Times New Roman"/>
              </w:rPr>
            </w:pPr>
            <w:r w:rsidRPr="00D47553">
              <w:rPr>
                <w:rFonts w:eastAsia="Times New Roman" w:cs="Times New Roman"/>
              </w:rPr>
              <w:t>Täpsemat ja põhjalikumat selgitamist ja analüüsi ning</w:t>
            </w:r>
          </w:p>
          <w:p w14:paraId="62DA0556" w14:textId="77777777" w:rsidR="005A766E" w:rsidRPr="00D47553" w:rsidRDefault="005A766E" w:rsidP="005A766E">
            <w:pPr>
              <w:autoSpaceDE w:val="0"/>
              <w:autoSpaceDN w:val="0"/>
              <w:rPr>
                <w:rFonts w:eastAsia="Times New Roman" w:cs="Times New Roman"/>
              </w:rPr>
            </w:pPr>
            <w:r w:rsidRPr="00D47553">
              <w:rPr>
                <w:rFonts w:eastAsia="Times New Roman" w:cs="Times New Roman"/>
              </w:rPr>
              <w:t>seadusega reguleerimist vajavad postkastide paiknemise miinimumnõuete kehtestamise</w:t>
            </w:r>
          </w:p>
          <w:p w14:paraId="610BB172" w14:textId="77777777" w:rsidR="005A766E" w:rsidRPr="00D47553" w:rsidRDefault="005A766E" w:rsidP="005A766E">
            <w:pPr>
              <w:autoSpaceDE w:val="0"/>
              <w:autoSpaceDN w:val="0"/>
              <w:rPr>
                <w:rFonts w:eastAsia="Times New Roman" w:cs="Times New Roman"/>
              </w:rPr>
            </w:pPr>
            <w:r w:rsidRPr="00D47553">
              <w:rPr>
                <w:rFonts w:eastAsia="Times New Roman" w:cs="Times New Roman"/>
              </w:rPr>
              <w:t>normatiivid. Täpsustamist vajab, kust alates hakkab olema mugavusteenus ja mida üldse saab</w:t>
            </w:r>
          </w:p>
          <w:p w14:paraId="04F2F53D" w14:textId="18A35043" w:rsidR="005A766E" w:rsidRDefault="005A766E" w:rsidP="005A766E">
            <w:pPr>
              <w:autoSpaceDE w:val="0"/>
              <w:autoSpaceDN w:val="0"/>
              <w:rPr>
                <w:rFonts w:eastAsia="Times New Roman" w:cs="Times New Roman"/>
              </w:rPr>
            </w:pPr>
            <w:r w:rsidRPr="00D47553">
              <w:rPr>
                <w:rFonts w:eastAsia="Times New Roman" w:cs="Times New Roman"/>
              </w:rPr>
              <w:t>mõista mugavusteenuse all.</w:t>
            </w:r>
          </w:p>
        </w:tc>
        <w:tc>
          <w:tcPr>
            <w:tcW w:w="3396" w:type="dxa"/>
          </w:tcPr>
          <w:p w14:paraId="77B6DFAD" w14:textId="4B20993C" w:rsidR="005A766E" w:rsidRPr="00D47553" w:rsidRDefault="005A766E" w:rsidP="005A766E">
            <w:pPr>
              <w:autoSpaceDE w:val="0"/>
              <w:autoSpaceDN w:val="0"/>
              <w:rPr>
                <w:rFonts w:eastAsia="Times New Roman" w:cs="Times New Roman"/>
              </w:rPr>
            </w:pPr>
            <w:r w:rsidRPr="00D47553">
              <w:rPr>
                <w:rFonts w:eastAsia="Times New Roman" w:cs="Times New Roman"/>
                <w:b/>
                <w:bCs/>
              </w:rPr>
              <w:t xml:space="preserve">Arvestatud. </w:t>
            </w:r>
            <w:r>
              <w:rPr>
                <w:rFonts w:eastAsia="Times New Roman" w:cs="Times New Roman"/>
              </w:rPr>
              <w:t>Eelnõus ei käsitleta mugavusteenust ning postkastide miinimumnõuete osas ei toimu sisulisi muudatusi.</w:t>
            </w:r>
          </w:p>
        </w:tc>
      </w:tr>
      <w:tr w:rsidR="005A766E" w14:paraId="01E63C24" w14:textId="77777777" w:rsidTr="00785E40">
        <w:tc>
          <w:tcPr>
            <w:tcW w:w="2429" w:type="dxa"/>
          </w:tcPr>
          <w:p w14:paraId="3010C930" w14:textId="3D1ED1AC" w:rsidR="005A766E" w:rsidRDefault="005A766E" w:rsidP="005A766E">
            <w:pPr>
              <w:autoSpaceDE w:val="0"/>
              <w:autoSpaceDN w:val="0"/>
              <w:rPr>
                <w:rFonts w:eastAsia="Times New Roman" w:cs="Times New Roman"/>
              </w:rPr>
            </w:pPr>
            <w:r>
              <w:rPr>
                <w:rFonts w:eastAsia="Times New Roman" w:cs="Times New Roman"/>
              </w:rPr>
              <w:t>Rahandusministeerium</w:t>
            </w:r>
          </w:p>
        </w:tc>
        <w:tc>
          <w:tcPr>
            <w:tcW w:w="3236" w:type="dxa"/>
          </w:tcPr>
          <w:p w14:paraId="0F030E8E" w14:textId="625E878D" w:rsidR="005A766E" w:rsidRDefault="005A766E" w:rsidP="005A766E">
            <w:pPr>
              <w:autoSpaceDE w:val="0"/>
              <w:autoSpaceDN w:val="0"/>
              <w:rPr>
                <w:rFonts w:eastAsia="Times New Roman" w:cs="Times New Roman"/>
              </w:rPr>
            </w:pPr>
            <w:r w:rsidRPr="005A766E">
              <w:rPr>
                <w:rFonts w:eastAsia="Times New Roman" w:cs="Times New Roman"/>
              </w:rPr>
              <w:t>VTK-s toodud kulude, tänapäevasuse, paindlikkuse argumendid postkontorite sulgemise ja kirjakastide arvu vähendamise ja asendamise osas on ilmselt asjakohased, aga kõigele muule lisaks tähendab see paratamatult tarbija jaoks teenuse kättesaadavuse vähenemist, mis tuleb alternatiivsete ja lisatasuta juurdepääsu-meetmetega kompenseerida. Inimeste jaoks, kes ei käi postkontoris, ei muuda postkontori sulgemine ju midagi, aga nende jaoks, kes käivad, tähendab see ohtu avaliku teenuse vähenemiseks.</w:t>
            </w:r>
          </w:p>
        </w:tc>
        <w:tc>
          <w:tcPr>
            <w:tcW w:w="3396" w:type="dxa"/>
          </w:tcPr>
          <w:p w14:paraId="03522871" w14:textId="5F8324C8" w:rsidR="005A766E" w:rsidRDefault="005A766E" w:rsidP="005A766E">
            <w:pPr>
              <w:autoSpaceDE w:val="0"/>
              <w:autoSpaceDN w:val="0"/>
              <w:rPr>
                <w:rFonts w:eastAsia="Times New Roman" w:cs="Times New Roman"/>
              </w:rPr>
            </w:pPr>
            <w:r w:rsidRPr="005A766E">
              <w:rPr>
                <w:rFonts w:eastAsia="Times New Roman" w:cs="Times New Roman"/>
                <w:b/>
                <w:bCs/>
              </w:rPr>
              <w:t xml:space="preserve">Osaliselt arvestatud. </w:t>
            </w:r>
            <w:r>
              <w:rPr>
                <w:rFonts w:eastAsia="Times New Roman" w:cs="Times New Roman"/>
              </w:rPr>
              <w:t>UPT osutaja peab pakkuma personaalset postiteenust (tellitav juurdepääsupunkt) inimestele, kes paiknevad postkontorist kaugemal kui 5 kilomeetrit.</w:t>
            </w:r>
          </w:p>
        </w:tc>
      </w:tr>
      <w:tr w:rsidR="005A766E" w14:paraId="05AC2B42" w14:textId="77777777" w:rsidTr="00785E40">
        <w:tc>
          <w:tcPr>
            <w:tcW w:w="2429" w:type="dxa"/>
          </w:tcPr>
          <w:p w14:paraId="13908DB9" w14:textId="1DA1098E" w:rsidR="005A766E" w:rsidRDefault="005A766E" w:rsidP="005A766E">
            <w:pPr>
              <w:autoSpaceDE w:val="0"/>
              <w:autoSpaceDN w:val="0"/>
              <w:rPr>
                <w:rFonts w:eastAsia="Times New Roman" w:cs="Times New Roman"/>
              </w:rPr>
            </w:pPr>
            <w:r>
              <w:rPr>
                <w:rFonts w:eastAsia="Times New Roman" w:cs="Times New Roman"/>
              </w:rPr>
              <w:t>Rahandusministeerium</w:t>
            </w:r>
          </w:p>
        </w:tc>
        <w:tc>
          <w:tcPr>
            <w:tcW w:w="3236" w:type="dxa"/>
          </w:tcPr>
          <w:p w14:paraId="689CFEB5" w14:textId="06F18EFF" w:rsidR="005A766E" w:rsidRPr="005A766E" w:rsidRDefault="005A766E" w:rsidP="005A766E">
            <w:pPr>
              <w:autoSpaceDE w:val="0"/>
              <w:autoSpaceDN w:val="0"/>
              <w:rPr>
                <w:rFonts w:eastAsia="Times New Roman" w:cs="Times New Roman"/>
              </w:rPr>
            </w:pPr>
            <w:r w:rsidRPr="005A766E">
              <w:rPr>
                <w:rFonts w:eastAsia="Times New Roman" w:cs="Times New Roman"/>
              </w:rPr>
              <w:t xml:space="preserve">Toetame ETOE-de regulatsiooni väljatöötamist, kuna ETOE-de tegutsemise ulatuse ja tingimuste määratlemine on oluline tollialaste õigusaktide kontekstis. </w:t>
            </w:r>
          </w:p>
          <w:p w14:paraId="2B999B6B" w14:textId="3B4E2BC9" w:rsidR="005A766E" w:rsidRPr="00565A6A" w:rsidRDefault="005A766E" w:rsidP="005A766E">
            <w:pPr>
              <w:autoSpaceDE w:val="0"/>
              <w:autoSpaceDN w:val="0"/>
              <w:rPr>
                <w:rFonts w:eastAsia="Times New Roman" w:cs="Times New Roman"/>
              </w:rPr>
            </w:pPr>
          </w:p>
        </w:tc>
        <w:tc>
          <w:tcPr>
            <w:tcW w:w="3396" w:type="dxa"/>
          </w:tcPr>
          <w:p w14:paraId="3EEC2DF7" w14:textId="403C3AAA" w:rsidR="005A766E" w:rsidRPr="005A766E" w:rsidRDefault="005A766E" w:rsidP="005A766E">
            <w:pPr>
              <w:autoSpaceDE w:val="0"/>
              <w:autoSpaceDN w:val="0"/>
              <w:rPr>
                <w:rFonts w:eastAsia="Times New Roman" w:cs="Times New Roman"/>
              </w:rPr>
            </w:pPr>
            <w:r w:rsidRPr="005A766E">
              <w:rPr>
                <w:rFonts w:eastAsia="Times New Roman" w:cs="Times New Roman"/>
                <w:b/>
                <w:bCs/>
              </w:rPr>
              <w:t>Arvestatud.</w:t>
            </w:r>
            <w:r>
              <w:rPr>
                <w:rFonts w:eastAsia="Times New Roman" w:cs="Times New Roman"/>
              </w:rPr>
              <w:t xml:space="preserve"> Eelnõus reguleeritakse ETOE temaatika.</w:t>
            </w:r>
          </w:p>
        </w:tc>
      </w:tr>
      <w:tr w:rsidR="005A766E" w14:paraId="1301FCEE" w14:textId="77777777" w:rsidTr="00785E40">
        <w:tc>
          <w:tcPr>
            <w:tcW w:w="2429" w:type="dxa"/>
          </w:tcPr>
          <w:p w14:paraId="33D6060F" w14:textId="1BC18B31" w:rsidR="005A766E" w:rsidRDefault="005A766E" w:rsidP="005A766E">
            <w:pPr>
              <w:autoSpaceDE w:val="0"/>
              <w:autoSpaceDN w:val="0"/>
              <w:rPr>
                <w:rFonts w:eastAsia="Times New Roman" w:cs="Times New Roman"/>
              </w:rPr>
            </w:pPr>
            <w:r>
              <w:rPr>
                <w:rFonts w:eastAsia="Times New Roman" w:cs="Times New Roman"/>
              </w:rPr>
              <w:t>Sotsiaalministeerium</w:t>
            </w:r>
          </w:p>
        </w:tc>
        <w:tc>
          <w:tcPr>
            <w:tcW w:w="3236" w:type="dxa"/>
          </w:tcPr>
          <w:p w14:paraId="34B34544" w14:textId="0007AD54" w:rsidR="005A766E" w:rsidRPr="005A766E" w:rsidRDefault="005A766E" w:rsidP="005A766E">
            <w:pPr>
              <w:autoSpaceDE w:val="0"/>
              <w:autoSpaceDN w:val="0"/>
              <w:rPr>
                <w:rFonts w:eastAsia="Times New Roman" w:cs="Times New Roman"/>
              </w:rPr>
            </w:pPr>
            <w:r w:rsidRPr="005A766E">
              <w:rPr>
                <w:rFonts w:eastAsia="Times New Roman" w:cs="Times New Roman"/>
              </w:rPr>
              <w:t>Palume selgitada väljatöötamiskavatsusega hõlmatud teemade osas, kas planeeritud on muuta ka Sotsiaalministeeriumi vastutusvaldkonda kuuluvate pensionite ja toetuste väljamaksmise korraldust</w:t>
            </w:r>
            <w:r>
              <w:rPr>
                <w:rFonts w:eastAsia="Times New Roman" w:cs="Times New Roman"/>
              </w:rPr>
              <w:t>.</w:t>
            </w:r>
            <w:r w:rsidRPr="005A766E">
              <w:t xml:space="preserve"> </w:t>
            </w:r>
          </w:p>
        </w:tc>
        <w:tc>
          <w:tcPr>
            <w:tcW w:w="3396" w:type="dxa"/>
          </w:tcPr>
          <w:p w14:paraId="5C75170C" w14:textId="535852BB" w:rsidR="005A766E" w:rsidRPr="005A766E" w:rsidRDefault="005A766E" w:rsidP="005A766E">
            <w:pPr>
              <w:autoSpaceDE w:val="0"/>
              <w:autoSpaceDN w:val="0"/>
              <w:rPr>
                <w:rFonts w:eastAsia="Times New Roman" w:cs="Times New Roman"/>
              </w:rPr>
            </w:pPr>
            <w:r>
              <w:rPr>
                <w:rFonts w:eastAsia="Times New Roman" w:cs="Times New Roman"/>
                <w:b/>
                <w:bCs/>
              </w:rPr>
              <w:t xml:space="preserve">Arvestatud. </w:t>
            </w:r>
            <w:r w:rsidRPr="00785E40">
              <w:rPr>
                <w:rFonts w:eastAsia="Times New Roman" w:cs="Times New Roman"/>
              </w:rPr>
              <w:t>P</w:t>
            </w:r>
            <w:r w:rsidRPr="005A766E">
              <w:rPr>
                <w:rFonts w:eastAsia="Times New Roman" w:cs="Times New Roman"/>
              </w:rPr>
              <w:t>ensionite ja toetuste väljamaksmise korraldus</w:t>
            </w:r>
            <w:r>
              <w:rPr>
                <w:rFonts w:eastAsia="Times New Roman" w:cs="Times New Roman"/>
              </w:rPr>
              <w:t>t ei muudeta ning see kohustus säilib UPT osutajale.</w:t>
            </w:r>
          </w:p>
        </w:tc>
      </w:tr>
      <w:tr w:rsidR="005A766E" w14:paraId="684D5597" w14:textId="77777777">
        <w:tc>
          <w:tcPr>
            <w:tcW w:w="9061" w:type="dxa"/>
            <w:gridSpan w:val="3"/>
          </w:tcPr>
          <w:p w14:paraId="2851E1BA" w14:textId="66A2E46E" w:rsidR="005A766E" w:rsidRPr="00F338C1" w:rsidRDefault="005A766E" w:rsidP="005A766E">
            <w:pPr>
              <w:autoSpaceDE w:val="0"/>
              <w:autoSpaceDN w:val="0"/>
              <w:jc w:val="center"/>
              <w:rPr>
                <w:rFonts w:eastAsia="Times New Roman" w:cs="Times New Roman"/>
                <w:b/>
                <w:bCs/>
              </w:rPr>
            </w:pPr>
            <w:r w:rsidRPr="00F338C1">
              <w:rPr>
                <w:rFonts w:eastAsia="Times New Roman" w:cs="Times New Roman"/>
                <w:b/>
                <w:bCs/>
              </w:rPr>
              <w:t>UPT jätkusuutlikkus</w:t>
            </w:r>
          </w:p>
        </w:tc>
      </w:tr>
      <w:tr w:rsidR="005A766E" w14:paraId="60BA24B7" w14:textId="77777777" w:rsidTr="00785E40">
        <w:tc>
          <w:tcPr>
            <w:tcW w:w="2429" w:type="dxa"/>
          </w:tcPr>
          <w:p w14:paraId="117BAD66" w14:textId="0197B7A7" w:rsidR="005A766E" w:rsidRDefault="005A766E" w:rsidP="005A766E">
            <w:pPr>
              <w:autoSpaceDE w:val="0"/>
              <w:autoSpaceDN w:val="0"/>
              <w:rPr>
                <w:rFonts w:eastAsia="Times New Roman" w:cs="Times New Roman"/>
              </w:rPr>
            </w:pPr>
            <w:r>
              <w:rPr>
                <w:rFonts w:eastAsia="Times New Roman" w:cs="Times New Roman"/>
              </w:rPr>
              <w:t>Eesti Meediaettevõtete Liit</w:t>
            </w:r>
          </w:p>
        </w:tc>
        <w:tc>
          <w:tcPr>
            <w:tcW w:w="3236" w:type="dxa"/>
          </w:tcPr>
          <w:p w14:paraId="50B7EF88" w14:textId="52AB8F77" w:rsidR="005A766E" w:rsidRDefault="005A766E" w:rsidP="005A766E">
            <w:pPr>
              <w:autoSpaceDE w:val="0"/>
              <w:autoSpaceDN w:val="0"/>
              <w:rPr>
                <w:rFonts w:eastAsia="Times New Roman" w:cs="Times New Roman"/>
              </w:rPr>
            </w:pPr>
            <w:r w:rsidRPr="00F338C1">
              <w:rPr>
                <w:rFonts w:eastAsia="Times New Roman" w:cs="Times New Roman"/>
              </w:rPr>
              <w:t xml:space="preserve">EML nõustub VTK-s esitatuga, mille kohaselt perioodika kojukandeteenuse hind tuleks allutada Konkurentsiameti järelevalvele, sarnaselt mitmete teiste reguleeritud </w:t>
            </w:r>
            <w:r w:rsidRPr="00F338C1">
              <w:rPr>
                <w:rFonts w:eastAsia="Times New Roman" w:cs="Times New Roman"/>
              </w:rPr>
              <w:lastRenderedPageBreak/>
              <w:t>üldhuviteenuste valdkondadega.</w:t>
            </w:r>
          </w:p>
        </w:tc>
        <w:tc>
          <w:tcPr>
            <w:tcW w:w="3396" w:type="dxa"/>
          </w:tcPr>
          <w:p w14:paraId="3B6D0734" w14:textId="2FD919E2" w:rsidR="005A766E" w:rsidRDefault="005A766E" w:rsidP="005A766E">
            <w:pPr>
              <w:autoSpaceDE w:val="0"/>
              <w:autoSpaceDN w:val="0"/>
              <w:rPr>
                <w:rFonts w:eastAsia="Times New Roman" w:cs="Times New Roman"/>
              </w:rPr>
            </w:pPr>
            <w:r w:rsidRPr="00D47553">
              <w:rPr>
                <w:rFonts w:eastAsia="Times New Roman" w:cs="Times New Roman"/>
                <w:b/>
                <w:bCs/>
              </w:rPr>
              <w:lastRenderedPageBreak/>
              <w:t>Mittearvestatud.</w:t>
            </w:r>
            <w:r>
              <w:rPr>
                <w:rFonts w:eastAsia="Times New Roman" w:cs="Times New Roman"/>
                <w:b/>
                <w:bCs/>
              </w:rPr>
              <w:t xml:space="preserve"> </w:t>
            </w:r>
            <w:r>
              <w:rPr>
                <w:rFonts w:eastAsia="Times New Roman" w:cs="Times New Roman"/>
              </w:rPr>
              <w:t>P</w:t>
            </w:r>
            <w:r w:rsidRPr="2916609E">
              <w:rPr>
                <w:rFonts w:cs="Times New Roman"/>
              </w:rPr>
              <w:t>erioodiliste väljaan</w:t>
            </w:r>
            <w:r>
              <w:rPr>
                <w:rFonts w:cs="Times New Roman"/>
              </w:rPr>
              <w:t>net</w:t>
            </w:r>
            <w:r w:rsidRPr="2916609E">
              <w:rPr>
                <w:rFonts w:cs="Times New Roman"/>
              </w:rPr>
              <w:t xml:space="preserve">e edastamise hinna allutamine Konkurentsiameti järelevalve alla ei ole tänasel hetkel mõistlik, kuid on oluline säilitada tänane kandepäevade </w:t>
            </w:r>
            <w:r w:rsidRPr="2916609E">
              <w:rPr>
                <w:rFonts w:cs="Times New Roman"/>
              </w:rPr>
              <w:lastRenderedPageBreak/>
              <w:t xml:space="preserve">struktuur. Perioodiliste </w:t>
            </w:r>
            <w:r>
              <w:t xml:space="preserve"> väljaannete edastamine on sarnaselt teiste postiteenustega (nt kullerpost) vabaturu teenus. </w:t>
            </w:r>
          </w:p>
        </w:tc>
      </w:tr>
      <w:tr w:rsidR="005A766E" w14:paraId="14E11596" w14:textId="77777777" w:rsidTr="00785E40">
        <w:tc>
          <w:tcPr>
            <w:tcW w:w="2429" w:type="dxa"/>
          </w:tcPr>
          <w:p w14:paraId="507CB204" w14:textId="771A4693" w:rsidR="005A766E" w:rsidRDefault="005A766E" w:rsidP="005A766E">
            <w:pPr>
              <w:autoSpaceDE w:val="0"/>
              <w:autoSpaceDN w:val="0"/>
              <w:rPr>
                <w:rFonts w:eastAsia="Times New Roman" w:cs="Times New Roman"/>
              </w:rPr>
            </w:pPr>
            <w:r>
              <w:rPr>
                <w:rFonts w:eastAsia="Times New Roman" w:cs="Times New Roman"/>
              </w:rPr>
              <w:lastRenderedPageBreak/>
              <w:t>Eesti Meediaettevõtete Liit</w:t>
            </w:r>
          </w:p>
        </w:tc>
        <w:tc>
          <w:tcPr>
            <w:tcW w:w="3236" w:type="dxa"/>
          </w:tcPr>
          <w:p w14:paraId="5AC631F9" w14:textId="02DF4A14" w:rsidR="005A766E" w:rsidRPr="00D47553" w:rsidRDefault="005A766E" w:rsidP="005A766E">
            <w:pPr>
              <w:autoSpaceDE w:val="0"/>
              <w:autoSpaceDN w:val="0"/>
              <w:rPr>
                <w:rFonts w:eastAsia="Times New Roman" w:cs="Times New Roman"/>
              </w:rPr>
            </w:pPr>
            <w:r w:rsidRPr="00D47553">
              <w:rPr>
                <w:rFonts w:eastAsia="Times New Roman" w:cs="Times New Roman"/>
              </w:rPr>
              <w:t>UPT ja perioodika kojukande teenuse rahastamine riigihanke korras väärib edasist analüüsi</w:t>
            </w:r>
          </w:p>
        </w:tc>
        <w:tc>
          <w:tcPr>
            <w:tcW w:w="3396" w:type="dxa"/>
          </w:tcPr>
          <w:p w14:paraId="0077F43A" w14:textId="1062A352" w:rsidR="005A766E" w:rsidRDefault="005A766E" w:rsidP="005A766E">
            <w:pPr>
              <w:autoSpaceDE w:val="0"/>
              <w:autoSpaceDN w:val="0"/>
            </w:pPr>
            <w:r w:rsidRPr="00D47553">
              <w:rPr>
                <w:b/>
                <w:bCs/>
              </w:rPr>
              <w:t>Võetud teadmiseks.</w:t>
            </w:r>
            <w:r>
              <w:t xml:space="preserve"> Eelnõu koostamisel ei ole valitud riigihanke korras rahastamist, kuid seda võib tulevikus täiendavalt analüüsida.</w:t>
            </w:r>
          </w:p>
        </w:tc>
      </w:tr>
      <w:tr w:rsidR="005A766E" w14:paraId="04161253" w14:textId="77777777" w:rsidTr="00785E40">
        <w:tc>
          <w:tcPr>
            <w:tcW w:w="2429" w:type="dxa"/>
          </w:tcPr>
          <w:p w14:paraId="55F63FA8" w14:textId="6C824B00" w:rsidR="005A766E" w:rsidRDefault="005A766E" w:rsidP="005A766E">
            <w:pPr>
              <w:autoSpaceDE w:val="0"/>
              <w:autoSpaceDN w:val="0"/>
              <w:rPr>
                <w:rFonts w:eastAsia="Times New Roman" w:cs="Times New Roman"/>
              </w:rPr>
            </w:pPr>
            <w:r>
              <w:rPr>
                <w:rFonts w:eastAsia="Times New Roman" w:cs="Times New Roman"/>
              </w:rPr>
              <w:t>Eesti Meediaettevõtete Liit</w:t>
            </w:r>
          </w:p>
        </w:tc>
        <w:tc>
          <w:tcPr>
            <w:tcW w:w="3236" w:type="dxa"/>
          </w:tcPr>
          <w:p w14:paraId="62F4E167" w14:textId="3F3D5EFB" w:rsidR="005A766E" w:rsidRPr="00F338C1" w:rsidRDefault="005A766E" w:rsidP="005A766E">
            <w:pPr>
              <w:autoSpaceDE w:val="0"/>
              <w:autoSpaceDN w:val="0"/>
              <w:rPr>
                <w:rFonts w:eastAsia="Times New Roman" w:cs="Times New Roman"/>
              </w:rPr>
            </w:pPr>
            <w:r w:rsidRPr="00D47553">
              <w:rPr>
                <w:rFonts w:eastAsia="Times New Roman" w:cs="Times New Roman"/>
              </w:rPr>
              <w:t>Maapiirkondade dotatsioon on vajalik säilitada</w:t>
            </w:r>
          </w:p>
        </w:tc>
        <w:tc>
          <w:tcPr>
            <w:tcW w:w="3396" w:type="dxa"/>
          </w:tcPr>
          <w:p w14:paraId="6778104C" w14:textId="6EE91480" w:rsidR="005A766E" w:rsidRDefault="005A766E" w:rsidP="005A766E">
            <w:pPr>
              <w:autoSpaceDE w:val="0"/>
              <w:autoSpaceDN w:val="0"/>
              <w:rPr>
                <w:rFonts w:eastAsia="Times New Roman" w:cs="Times New Roman"/>
              </w:rPr>
            </w:pPr>
            <w:r>
              <w:t>Riik jätkab perioodiliste väljaannete edastamise toetamisega maapiirkonnas.</w:t>
            </w:r>
          </w:p>
        </w:tc>
      </w:tr>
      <w:tr w:rsidR="005A766E" w14:paraId="6B85BD32" w14:textId="77777777" w:rsidTr="00785E40">
        <w:tc>
          <w:tcPr>
            <w:tcW w:w="2429" w:type="dxa"/>
          </w:tcPr>
          <w:p w14:paraId="5EFA19C2" w14:textId="6D026E9A" w:rsidR="005A766E" w:rsidRDefault="005A766E" w:rsidP="005A766E">
            <w:pPr>
              <w:autoSpaceDE w:val="0"/>
              <w:autoSpaceDN w:val="0"/>
              <w:rPr>
                <w:rFonts w:eastAsia="Times New Roman" w:cs="Times New Roman"/>
              </w:rPr>
            </w:pPr>
            <w:r>
              <w:rPr>
                <w:rFonts w:eastAsia="Times New Roman" w:cs="Times New Roman"/>
              </w:rPr>
              <w:t>Rahandusministeerium</w:t>
            </w:r>
          </w:p>
        </w:tc>
        <w:tc>
          <w:tcPr>
            <w:tcW w:w="3236" w:type="dxa"/>
          </w:tcPr>
          <w:p w14:paraId="3BBB0D28" w14:textId="5A53FFEA" w:rsidR="005A766E" w:rsidRDefault="005A766E" w:rsidP="005A766E">
            <w:pPr>
              <w:autoSpaceDE w:val="0"/>
              <w:autoSpaceDN w:val="0"/>
            </w:pPr>
            <w:r w:rsidRPr="006B5D15">
              <w:t>Reguleeritud avalike teenuste rahastamise läbipaistvuse suurendamine ja ristsubsideerimise lõpetamine on küll riigi osaluspoliitika seisukohast olulised eesmärgid, kuid avalike teenuste täiemahuline kinni maksmine tarbija poolt ei ole vältimatult vajalik. Kavandatavad muudatused postiseaduses peaksid aga tooma kaasa tegeliku teenuskvaliteedi tõusu, ideaalis koos samaaegsete kulude vähenemisega.</w:t>
            </w:r>
          </w:p>
        </w:tc>
        <w:tc>
          <w:tcPr>
            <w:tcW w:w="3396" w:type="dxa"/>
          </w:tcPr>
          <w:p w14:paraId="4C83FFFF" w14:textId="77777777" w:rsidR="005A766E" w:rsidRDefault="005A766E" w:rsidP="005A766E">
            <w:pPr>
              <w:autoSpaceDE w:val="0"/>
              <w:autoSpaceDN w:val="0"/>
              <w:rPr>
                <w:b/>
                <w:bCs/>
              </w:rPr>
            </w:pPr>
            <w:r>
              <w:rPr>
                <w:b/>
                <w:bCs/>
              </w:rPr>
              <w:t>Võtame teadmiseks.</w:t>
            </w:r>
          </w:p>
          <w:p w14:paraId="11F47DAB" w14:textId="3DFBB93A" w:rsidR="005A766E" w:rsidRPr="006B5D15" w:rsidRDefault="005A766E" w:rsidP="005A766E">
            <w:pPr>
              <w:autoSpaceDE w:val="0"/>
              <w:autoSpaceDN w:val="0"/>
            </w:pPr>
            <w:r>
              <w:t>UPT osatähtsus on vähenenud ning tagamaks teenuse jätkusuutlikkus on vajalik rahastusmudeli muutmine.</w:t>
            </w:r>
          </w:p>
        </w:tc>
      </w:tr>
      <w:tr w:rsidR="005A766E" w14:paraId="60779377" w14:textId="77777777" w:rsidTr="00785E40">
        <w:tc>
          <w:tcPr>
            <w:tcW w:w="2429" w:type="dxa"/>
          </w:tcPr>
          <w:p w14:paraId="605361C5" w14:textId="25C2D78A" w:rsidR="005A766E" w:rsidRDefault="005A766E" w:rsidP="005A766E">
            <w:pPr>
              <w:autoSpaceDE w:val="0"/>
              <w:autoSpaceDN w:val="0"/>
              <w:rPr>
                <w:rFonts w:eastAsia="Times New Roman" w:cs="Times New Roman"/>
              </w:rPr>
            </w:pPr>
            <w:r>
              <w:rPr>
                <w:rFonts w:eastAsia="Times New Roman" w:cs="Times New Roman"/>
              </w:rPr>
              <w:t>Unified Post AS</w:t>
            </w:r>
          </w:p>
        </w:tc>
        <w:tc>
          <w:tcPr>
            <w:tcW w:w="3236" w:type="dxa"/>
          </w:tcPr>
          <w:p w14:paraId="79DA9FED" w14:textId="69DD465C" w:rsidR="005A766E" w:rsidRPr="00D47553" w:rsidRDefault="005A766E" w:rsidP="005A766E">
            <w:pPr>
              <w:autoSpaceDE w:val="0"/>
              <w:autoSpaceDN w:val="0"/>
              <w:rPr>
                <w:rFonts w:eastAsia="Times New Roman" w:cs="Times New Roman"/>
              </w:rPr>
            </w:pPr>
            <w:r>
              <w:t xml:space="preserve">Eesti Posti hinnakujundus monopoolsetel turgudel peab alluma </w:t>
            </w:r>
            <w:r w:rsidRPr="002A5551">
              <w:rPr>
                <w:i/>
                <w:iCs/>
              </w:rPr>
              <w:t>ex ante</w:t>
            </w:r>
            <w:r>
              <w:t xml:space="preserve"> hinnaregulatsioonile, et vältida diskrimineerivat ja ebaõiglast hinnakujundust, mis annab Eesti Postile lubamatu konkurentsieelise turgudel, kus Eesti Post konkureerib erakapitalil põhinevate ettevõtjatega</w:t>
            </w:r>
            <w:r w:rsidR="00785E40">
              <w:t>.</w:t>
            </w:r>
          </w:p>
        </w:tc>
        <w:tc>
          <w:tcPr>
            <w:tcW w:w="3396" w:type="dxa"/>
          </w:tcPr>
          <w:p w14:paraId="53362D60" w14:textId="25D593C5" w:rsidR="005A766E" w:rsidRPr="00CE1057" w:rsidRDefault="005A766E" w:rsidP="005A766E">
            <w:pPr>
              <w:autoSpaceDE w:val="0"/>
              <w:autoSpaceDN w:val="0"/>
            </w:pPr>
            <w:r w:rsidRPr="00CE1057">
              <w:rPr>
                <w:b/>
                <w:bCs/>
              </w:rPr>
              <w:t xml:space="preserve">Arvestatud osaliselt. </w:t>
            </w:r>
            <w:r>
              <w:t>Universaalse postiteenust hakatakse rakendama põhjendatud tasu põhimõttel. See tähendab seda, et UPT osutaja peab hinnad kooskõlastama enne nende jõustumist Konkurentsiametiga. Samas ei ole hetkel mõistlik tekitada täiendavat haldus ja töökoormust ning lisada see kohustus kõikidele postiteenustele.</w:t>
            </w:r>
          </w:p>
        </w:tc>
      </w:tr>
      <w:tr w:rsidR="005A766E" w14:paraId="74708132" w14:textId="77777777">
        <w:tc>
          <w:tcPr>
            <w:tcW w:w="9061" w:type="dxa"/>
            <w:gridSpan w:val="3"/>
          </w:tcPr>
          <w:p w14:paraId="08064ACE" w14:textId="099D2931" w:rsidR="005A766E" w:rsidRPr="00F338C1" w:rsidRDefault="005A766E" w:rsidP="005A766E">
            <w:pPr>
              <w:autoSpaceDE w:val="0"/>
              <w:autoSpaceDN w:val="0"/>
              <w:jc w:val="center"/>
              <w:rPr>
                <w:rFonts w:eastAsia="Times New Roman" w:cs="Times New Roman"/>
                <w:b/>
                <w:bCs/>
              </w:rPr>
            </w:pPr>
            <w:r w:rsidRPr="00F338C1">
              <w:rPr>
                <w:rFonts w:eastAsia="Times New Roman" w:cs="Times New Roman"/>
                <w:b/>
                <w:bCs/>
              </w:rPr>
              <w:t>Perioodika kättetoimetamise sagedus</w:t>
            </w:r>
          </w:p>
        </w:tc>
      </w:tr>
      <w:tr w:rsidR="005A766E" w14:paraId="23CBADC3" w14:textId="77777777" w:rsidTr="00785E40">
        <w:tc>
          <w:tcPr>
            <w:tcW w:w="2429" w:type="dxa"/>
          </w:tcPr>
          <w:p w14:paraId="114DCE70" w14:textId="647E4C12" w:rsidR="005A766E" w:rsidRDefault="005A766E" w:rsidP="005A766E">
            <w:pPr>
              <w:autoSpaceDE w:val="0"/>
              <w:autoSpaceDN w:val="0"/>
              <w:rPr>
                <w:rFonts w:eastAsia="Times New Roman" w:cs="Times New Roman"/>
              </w:rPr>
            </w:pPr>
            <w:r>
              <w:rPr>
                <w:rFonts w:eastAsia="Times New Roman" w:cs="Times New Roman"/>
              </w:rPr>
              <w:t>Eesti Linnade ja Valdade Liit</w:t>
            </w:r>
          </w:p>
        </w:tc>
        <w:tc>
          <w:tcPr>
            <w:tcW w:w="3236" w:type="dxa"/>
          </w:tcPr>
          <w:p w14:paraId="70F557B5" w14:textId="35A19F47" w:rsidR="005A766E" w:rsidRDefault="005A766E" w:rsidP="005A766E">
            <w:pPr>
              <w:autoSpaceDE w:val="0"/>
              <w:autoSpaceDN w:val="0"/>
              <w:rPr>
                <w:rFonts w:eastAsia="Times New Roman" w:cs="Times New Roman"/>
              </w:rPr>
            </w:pPr>
            <w:r w:rsidRPr="00D47553">
              <w:rPr>
                <w:rFonts w:eastAsia="Times New Roman" w:cs="Times New Roman"/>
              </w:rPr>
              <w:t xml:space="preserve">Samuti märgime, et kuigi kehtiv kohustus toimetada kätte perioodika kuuel päeval nädalas on kulukas, on Eestis mitmeid päevalehti (perioodikat) mis ilmuvad kuuel päeval nädalas. </w:t>
            </w:r>
            <w:r w:rsidR="00785E40">
              <w:rPr>
                <w:rFonts w:eastAsia="Times New Roman" w:cs="Times New Roman"/>
              </w:rPr>
              <w:t>P</w:t>
            </w:r>
            <w:r w:rsidRPr="00D47553">
              <w:rPr>
                <w:rFonts w:eastAsia="Times New Roman" w:cs="Times New Roman"/>
              </w:rPr>
              <w:t xml:space="preserve">ostiseadus </w:t>
            </w:r>
            <w:r w:rsidR="00785E40">
              <w:rPr>
                <w:rFonts w:eastAsia="Times New Roman" w:cs="Times New Roman"/>
              </w:rPr>
              <w:t xml:space="preserve">peaks </w:t>
            </w:r>
            <w:r w:rsidRPr="00D47553">
              <w:rPr>
                <w:rFonts w:eastAsia="Times New Roman" w:cs="Times New Roman"/>
              </w:rPr>
              <w:t>kehtestama edaspidi täpsema kohustuse perioodika kojukandeteenuse kättesaadavuse tagamiseks.</w:t>
            </w:r>
          </w:p>
        </w:tc>
        <w:tc>
          <w:tcPr>
            <w:tcW w:w="3396" w:type="dxa"/>
          </w:tcPr>
          <w:p w14:paraId="0F329D5D" w14:textId="2030B79C" w:rsidR="005A766E" w:rsidRPr="00D47553" w:rsidRDefault="005A766E" w:rsidP="005A766E">
            <w:pPr>
              <w:autoSpaceDE w:val="0"/>
              <w:autoSpaceDN w:val="0"/>
              <w:rPr>
                <w:rFonts w:eastAsia="Times New Roman" w:cs="Times New Roman"/>
              </w:rPr>
            </w:pPr>
            <w:r w:rsidRPr="00D47553">
              <w:rPr>
                <w:rFonts w:eastAsia="Times New Roman" w:cs="Times New Roman"/>
                <w:b/>
                <w:bCs/>
              </w:rPr>
              <w:t>Võetud teadmiseks.</w:t>
            </w:r>
            <w:r>
              <w:rPr>
                <w:rFonts w:eastAsia="Times New Roman" w:cs="Times New Roman"/>
                <w:b/>
                <w:bCs/>
              </w:rPr>
              <w:t xml:space="preserve"> </w:t>
            </w:r>
            <w:r>
              <w:rPr>
                <w:rFonts w:eastAsia="Times New Roman" w:cs="Times New Roman"/>
              </w:rPr>
              <w:t>Täna ilmuvad väljaanded viiel päeval nädalas ning selliselt seatakse ka eelnõus kohustus. Perioodika kojukande teenuse täpsemad nõuded sätestatakse valdkonna eest vastutava ministri määrusega.</w:t>
            </w:r>
          </w:p>
        </w:tc>
      </w:tr>
      <w:tr w:rsidR="005A766E" w14:paraId="1AF6523E" w14:textId="77777777" w:rsidTr="00785E40">
        <w:tc>
          <w:tcPr>
            <w:tcW w:w="2429" w:type="dxa"/>
          </w:tcPr>
          <w:p w14:paraId="744921BB" w14:textId="6705CAA5" w:rsidR="005A766E" w:rsidRDefault="005A766E" w:rsidP="005A766E">
            <w:pPr>
              <w:autoSpaceDE w:val="0"/>
              <w:autoSpaceDN w:val="0"/>
              <w:rPr>
                <w:rFonts w:eastAsia="Times New Roman" w:cs="Times New Roman"/>
              </w:rPr>
            </w:pPr>
            <w:r>
              <w:rPr>
                <w:rFonts w:eastAsia="Times New Roman" w:cs="Times New Roman"/>
              </w:rPr>
              <w:lastRenderedPageBreak/>
              <w:t>Eesti Meediaettevõtete Liit</w:t>
            </w:r>
          </w:p>
        </w:tc>
        <w:tc>
          <w:tcPr>
            <w:tcW w:w="3236" w:type="dxa"/>
          </w:tcPr>
          <w:p w14:paraId="349FF99F" w14:textId="643C0ECE" w:rsidR="005A766E" w:rsidRPr="00D47553" w:rsidRDefault="005A766E" w:rsidP="005A766E">
            <w:pPr>
              <w:autoSpaceDE w:val="0"/>
              <w:autoSpaceDN w:val="0"/>
              <w:rPr>
                <w:rFonts w:eastAsia="Times New Roman" w:cs="Times New Roman"/>
              </w:rPr>
            </w:pPr>
            <w:r>
              <w:rPr>
                <w:rFonts w:eastAsia="Times New Roman" w:cs="Times New Roman"/>
              </w:rPr>
              <w:t xml:space="preserve">EML on seisukohal, et </w:t>
            </w:r>
            <w:r w:rsidRPr="00F338C1">
              <w:rPr>
                <w:rFonts w:eastAsia="Times New Roman" w:cs="Times New Roman"/>
              </w:rPr>
              <w:t>kohustuslike kandepäevade arvu vähendamine ei ole sobiv ega proportsionaalne lahendus, kuivõrd see ohustab perioodika sektori toimivust.</w:t>
            </w:r>
          </w:p>
        </w:tc>
        <w:tc>
          <w:tcPr>
            <w:tcW w:w="3396" w:type="dxa"/>
          </w:tcPr>
          <w:p w14:paraId="783817CF" w14:textId="6F10E021" w:rsidR="005A766E" w:rsidRPr="00D47553" w:rsidRDefault="005A766E" w:rsidP="005A766E">
            <w:pPr>
              <w:autoSpaceDE w:val="0"/>
              <w:autoSpaceDN w:val="0"/>
              <w:rPr>
                <w:rFonts w:eastAsia="Times New Roman" w:cs="Times New Roman"/>
                <w:b/>
                <w:bCs/>
              </w:rPr>
            </w:pPr>
            <w:r w:rsidRPr="00D47553">
              <w:rPr>
                <w:rFonts w:eastAsia="Times New Roman" w:cs="Times New Roman"/>
                <w:b/>
                <w:bCs/>
              </w:rPr>
              <w:t>Arvestatud.</w:t>
            </w:r>
            <w:r>
              <w:rPr>
                <w:rFonts w:eastAsia="Times New Roman" w:cs="Times New Roman"/>
              </w:rPr>
              <w:t xml:space="preserve"> Kandepäevade arvu ei vähendata, küll aga viiakse kandepäevade arv kooskõlla tegelikkusega.</w:t>
            </w:r>
          </w:p>
        </w:tc>
      </w:tr>
    </w:tbl>
    <w:p w14:paraId="7A680BDD" w14:textId="77777777" w:rsidR="00A17296" w:rsidRPr="008940D2" w:rsidRDefault="00A17296" w:rsidP="0075146B">
      <w:pPr>
        <w:rPr>
          <w:rFonts w:cs="Times New Roman"/>
          <w:szCs w:val="24"/>
        </w:rPr>
      </w:pPr>
    </w:p>
    <w:p w14:paraId="4A32D3DD" w14:textId="77777777" w:rsidR="00541D77" w:rsidRPr="008940D2" w:rsidRDefault="31769AA0" w:rsidP="1266BB03">
      <w:pPr>
        <w:suppressAutoHyphens/>
        <w:rPr>
          <w:rFonts w:eastAsia="Times New Roman" w:cs="Times New Roman"/>
          <w:b/>
          <w:bCs/>
          <w:lang w:eastAsia="ar-SA"/>
        </w:rPr>
      </w:pPr>
      <w:commentRangeStart w:id="29"/>
      <w:r w:rsidRPr="3B456AE5">
        <w:rPr>
          <w:rFonts w:eastAsia="Times New Roman" w:cs="Times New Roman"/>
          <w:b/>
          <w:bCs/>
          <w:lang w:eastAsia="ar-SA"/>
        </w:rPr>
        <w:t>3. Eelnõu sisu ja võrdlev analüüs</w:t>
      </w:r>
      <w:commentRangeEnd w:id="29"/>
      <w:r w:rsidR="00541D77">
        <w:rPr>
          <w:rStyle w:val="Kommentaariviide"/>
        </w:rPr>
        <w:commentReference w:id="29"/>
      </w:r>
    </w:p>
    <w:p w14:paraId="1AF6A1C0" w14:textId="5A9624D9" w:rsidR="0075146B" w:rsidRPr="008940D2" w:rsidRDefault="0075146B" w:rsidP="0075146B">
      <w:pPr>
        <w:suppressAutoHyphens/>
        <w:rPr>
          <w:rFonts w:eastAsia="Times New Roman" w:cs="Times New Roman"/>
          <w:b/>
          <w:szCs w:val="24"/>
          <w:lang w:eastAsia="ar-SA"/>
        </w:rPr>
      </w:pPr>
    </w:p>
    <w:p w14:paraId="4D108E78" w14:textId="3D50B3D3" w:rsidR="003D531A" w:rsidRPr="008940D2" w:rsidRDefault="003D531A" w:rsidP="0075146B">
      <w:pPr>
        <w:suppressAutoHyphens/>
        <w:rPr>
          <w:ins w:id="30" w:author="Maarja-Liis Lall - JUSTDIGI" w:date="2025-10-21T06:35:00Z" w16du:dateUtc="2025-10-21T06:35:29Z"/>
          <w:rFonts w:eastAsia="Times New Roman" w:cs="Times New Roman"/>
          <w:lang w:eastAsia="ar-SA"/>
        </w:rPr>
      </w:pPr>
      <w:r w:rsidRPr="2E2F4E31">
        <w:rPr>
          <w:rFonts w:eastAsia="Times New Roman" w:cs="Times New Roman"/>
          <w:lang w:eastAsia="ar-SA"/>
        </w:rPr>
        <w:t xml:space="preserve">Eelnõu koosneb </w:t>
      </w:r>
      <w:r w:rsidR="00727814" w:rsidRPr="2E2F4E31">
        <w:rPr>
          <w:rFonts w:eastAsia="Times New Roman" w:cs="Times New Roman"/>
          <w:lang w:eastAsia="ar-SA"/>
        </w:rPr>
        <w:t>neljast</w:t>
      </w:r>
      <w:r w:rsidRPr="2E2F4E31">
        <w:rPr>
          <w:rFonts w:eastAsia="Times New Roman" w:cs="Times New Roman"/>
          <w:lang w:eastAsia="ar-SA"/>
        </w:rPr>
        <w:t xml:space="preserve"> paragrahvist</w:t>
      </w:r>
      <w:r w:rsidR="009F3CA8" w:rsidRPr="2E2F4E31">
        <w:rPr>
          <w:rFonts w:eastAsia="Times New Roman" w:cs="Times New Roman"/>
          <w:lang w:eastAsia="ar-SA"/>
        </w:rPr>
        <w:t>.</w:t>
      </w:r>
      <w:ins w:id="31" w:author="Maarja-Liis Lall - JUSTDIGI" w:date="2025-10-21T06:34:00Z">
        <w:r w:rsidR="00A94F61" w:rsidRPr="2E2F4E31">
          <w:rPr>
            <w:rFonts w:eastAsia="Times New Roman" w:cs="Times New Roman"/>
            <w:lang w:eastAsia="ar-SA"/>
          </w:rPr>
          <w:t xml:space="preserve"> Eelnõu esimene paragrahv sätestab postiseaduse, teine paragrahv konkurentsiseadu</w:t>
        </w:r>
      </w:ins>
      <w:ins w:id="32" w:author="Maarja-Liis Lall - JUSTDIGI" w:date="2025-10-21T06:35:00Z">
        <w:r w:rsidR="00A94F61" w:rsidRPr="2E2F4E31">
          <w:rPr>
            <w:rFonts w:eastAsia="Times New Roman" w:cs="Times New Roman"/>
            <w:lang w:eastAsia="ar-SA"/>
          </w:rPr>
          <w:t>se ja kolmas paragrahv riigilõivuseaduse muutmise</w:t>
        </w:r>
        <w:r w:rsidR="76180457" w:rsidRPr="2E2F4E31">
          <w:rPr>
            <w:rFonts w:eastAsia="Times New Roman" w:cs="Times New Roman"/>
            <w:lang w:eastAsia="ar-SA"/>
          </w:rPr>
          <w:t>. Neljas paragrahv reguleerib seaduse jõustumist.</w:t>
        </w:r>
      </w:ins>
    </w:p>
    <w:p w14:paraId="24505E6D" w14:textId="275E58B5" w:rsidR="2E2F4E31" w:rsidRDefault="2E2F4E31" w:rsidP="2E2F4E31">
      <w:pPr>
        <w:rPr>
          <w:ins w:id="33" w:author="Maarja-Liis Lall - JUSTDIGI" w:date="2025-10-21T06:35:00Z" w16du:dateUtc="2025-10-21T06:35:29Z"/>
          <w:rFonts w:eastAsia="Times New Roman" w:cs="Times New Roman"/>
          <w:lang w:eastAsia="ar-SA"/>
        </w:rPr>
      </w:pPr>
    </w:p>
    <w:p w14:paraId="30C43A25" w14:textId="3171365C" w:rsidR="76180457" w:rsidRDefault="76180457" w:rsidP="2E2F4E31">
      <w:pPr>
        <w:rPr>
          <w:rFonts w:eastAsia="Times New Roman" w:cs="Times New Roman"/>
          <w:b/>
          <w:bCs/>
          <w:lang w:eastAsia="ar-SA"/>
        </w:rPr>
      </w:pPr>
      <w:ins w:id="34" w:author="Maarja-Liis Lall - JUSTDIGI" w:date="2025-10-21T06:35:00Z">
        <w:r w:rsidRPr="2E2F4E31">
          <w:rPr>
            <w:rFonts w:eastAsia="Times New Roman" w:cs="Times New Roman"/>
            <w:b/>
            <w:bCs/>
            <w:lang w:eastAsia="ar-SA"/>
            <w:rPrChange w:id="35" w:author="Maarja-Liis Lall - JUSTDIGI" w:date="2025-10-21T06:35:00Z">
              <w:rPr>
                <w:rFonts w:eastAsia="Times New Roman" w:cs="Times New Roman"/>
                <w:lang w:eastAsia="ar-SA"/>
              </w:rPr>
            </w:rPrChange>
          </w:rPr>
          <w:t>3.1. Postiseaduse muutmine</w:t>
        </w:r>
      </w:ins>
    </w:p>
    <w:p w14:paraId="06D83DC1" w14:textId="77777777" w:rsidR="003D531A" w:rsidRPr="008940D2" w:rsidRDefault="003D531A" w:rsidP="0075146B">
      <w:pPr>
        <w:suppressAutoHyphens/>
        <w:rPr>
          <w:rFonts w:eastAsia="Times New Roman" w:cs="Times New Roman"/>
          <w:b/>
          <w:szCs w:val="24"/>
          <w:lang w:eastAsia="ar-SA"/>
        </w:rPr>
      </w:pPr>
    </w:p>
    <w:p w14:paraId="647BA781" w14:textId="767B3D49" w:rsidR="00FD7AD7" w:rsidRPr="008940D2" w:rsidRDefault="00FD7AD7" w:rsidP="0075146B">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7A0263" w:rsidRPr="008940D2">
        <w:rPr>
          <w:rFonts w:eastAsia="Times New Roman" w:cs="Times New Roman"/>
          <w:b/>
          <w:szCs w:val="24"/>
          <w:lang w:eastAsia="ar-SA"/>
        </w:rPr>
        <w:t>1</w:t>
      </w:r>
    </w:p>
    <w:p w14:paraId="76D5E670" w14:textId="04899A99" w:rsidR="002D5E63" w:rsidRPr="008940D2" w:rsidRDefault="00FD7AD7" w:rsidP="0075146B">
      <w:pPr>
        <w:suppressAutoHyphens/>
        <w:rPr>
          <w:rFonts w:eastAsia="Times New Roman" w:cs="Times New Roman"/>
          <w:lang w:eastAsia="ar-SA"/>
        </w:rPr>
      </w:pPr>
      <w:r w:rsidRPr="7CC2DBAF">
        <w:rPr>
          <w:rFonts w:eastAsia="Times New Roman" w:cs="Times New Roman"/>
          <w:lang w:eastAsia="ar-SA"/>
        </w:rPr>
        <w:t>Eelnõu § 1 punkt</w:t>
      </w:r>
      <w:r w:rsidR="005F0EDB" w:rsidRPr="7CC2DBAF">
        <w:rPr>
          <w:rFonts w:eastAsia="Times New Roman" w:cs="Times New Roman"/>
          <w:lang w:eastAsia="ar-SA"/>
        </w:rPr>
        <w:t>i</w:t>
      </w:r>
      <w:r w:rsidRPr="7CC2DBAF">
        <w:rPr>
          <w:rFonts w:eastAsia="Times New Roman" w:cs="Times New Roman"/>
          <w:lang w:eastAsia="ar-SA"/>
        </w:rPr>
        <w:t xml:space="preserve"> </w:t>
      </w:r>
      <w:r w:rsidR="007A0263" w:rsidRPr="7CC2DBAF">
        <w:rPr>
          <w:rFonts w:eastAsia="Times New Roman" w:cs="Times New Roman"/>
          <w:lang w:eastAsia="ar-SA"/>
        </w:rPr>
        <w:t>1</w:t>
      </w:r>
      <w:r w:rsidRPr="7CC2DBAF">
        <w:rPr>
          <w:rFonts w:eastAsia="Times New Roman" w:cs="Times New Roman"/>
          <w:lang w:eastAsia="ar-SA"/>
        </w:rPr>
        <w:t xml:space="preserve"> kohaselt </w:t>
      </w:r>
      <w:r w:rsidR="00D576FC" w:rsidRPr="7CC2DBAF">
        <w:rPr>
          <w:rFonts w:eastAsia="Times New Roman" w:cs="Times New Roman"/>
          <w:lang w:eastAsia="ar-SA"/>
        </w:rPr>
        <w:t>asendatakse</w:t>
      </w:r>
      <w:ins w:id="36" w:author="Maarja-Liis Lall - JUSTDIGI" w:date="2025-10-20T15:21:00Z">
        <w:r w:rsidR="00D576FC" w:rsidRPr="7CC2DBAF">
          <w:rPr>
            <w:rFonts w:eastAsia="Times New Roman" w:cs="Times New Roman"/>
            <w:lang w:eastAsia="ar-SA"/>
          </w:rPr>
          <w:t xml:space="preserve"> </w:t>
        </w:r>
        <w:r w:rsidR="0C2CAE70" w:rsidRPr="7CC2DBAF">
          <w:rPr>
            <w:rFonts w:eastAsia="Times New Roman" w:cs="Times New Roman"/>
            <w:lang w:eastAsia="ar-SA"/>
          </w:rPr>
          <w:t>posti</w:t>
        </w:r>
      </w:ins>
      <w:del w:id="37" w:author="Maarja-Liis Lall - JUSTDIGI" w:date="2025-10-20T15:21:00Z">
        <w:r w:rsidRPr="7CC2DBAF" w:rsidDel="00D576FC">
          <w:rPr>
            <w:rFonts w:eastAsia="Times New Roman" w:cs="Times New Roman"/>
            <w:lang w:eastAsia="ar-SA"/>
          </w:rPr>
          <w:delText xml:space="preserve"> </w:delText>
        </w:r>
      </w:del>
      <w:r w:rsidR="000651F7" w:rsidRPr="7CC2DBAF">
        <w:rPr>
          <w:rFonts w:eastAsia="Times New Roman" w:cs="Times New Roman"/>
          <w:lang w:eastAsia="ar-SA"/>
        </w:rPr>
        <w:t>seaduse</w:t>
      </w:r>
      <w:r w:rsidR="00CA6DB3" w:rsidRPr="7CC2DBAF">
        <w:rPr>
          <w:rFonts w:eastAsia="Times New Roman" w:cs="Times New Roman"/>
          <w:lang w:eastAsia="ar-SA"/>
        </w:rPr>
        <w:t>s läbivalt sõnad</w:t>
      </w:r>
      <w:r w:rsidR="00DE5FEB" w:rsidRPr="7CC2DBAF">
        <w:rPr>
          <w:rFonts w:eastAsia="Times New Roman" w:cs="Times New Roman"/>
          <w:lang w:eastAsia="ar-SA"/>
        </w:rPr>
        <w:t xml:space="preserve"> </w:t>
      </w:r>
      <w:r w:rsidR="00CA6DB3" w:rsidRPr="7CC2DBAF">
        <w:rPr>
          <w:rFonts w:eastAsia="Times New Roman" w:cs="Times New Roman"/>
          <w:lang w:eastAsia="ar-SA"/>
        </w:rPr>
        <w:t>„</w:t>
      </w:r>
      <w:r w:rsidR="00DE5FEB" w:rsidRPr="7CC2DBAF">
        <w:rPr>
          <w:rFonts w:eastAsia="Times New Roman" w:cs="Times New Roman"/>
          <w:lang w:eastAsia="ar-SA"/>
        </w:rPr>
        <w:t>taskuk</w:t>
      </w:r>
      <w:r w:rsidR="002D5E63" w:rsidRPr="7CC2DBAF">
        <w:rPr>
          <w:rFonts w:eastAsia="Times New Roman" w:cs="Times New Roman"/>
          <w:lang w:eastAsia="ar-SA"/>
        </w:rPr>
        <w:t>oha</w:t>
      </w:r>
      <w:r w:rsidR="00CA6DB3" w:rsidRPr="7CC2DBAF">
        <w:rPr>
          <w:rFonts w:eastAsia="Times New Roman" w:cs="Times New Roman"/>
          <w:lang w:eastAsia="ar-SA"/>
        </w:rPr>
        <w:t xml:space="preserve">ne </w:t>
      </w:r>
      <w:r w:rsidR="002D5E63" w:rsidRPr="7CC2DBAF">
        <w:rPr>
          <w:rFonts w:eastAsia="Times New Roman" w:cs="Times New Roman"/>
          <w:lang w:eastAsia="ar-SA"/>
        </w:rPr>
        <w:t>tasu</w:t>
      </w:r>
      <w:r w:rsidR="00CA6DB3" w:rsidRPr="7CC2DBAF">
        <w:rPr>
          <w:rFonts w:eastAsia="Times New Roman" w:cs="Times New Roman"/>
          <w:lang w:eastAsia="ar-SA"/>
        </w:rPr>
        <w:t>“</w:t>
      </w:r>
      <w:r w:rsidR="002D5E63" w:rsidRPr="7CC2DBAF">
        <w:rPr>
          <w:rFonts w:eastAsia="Times New Roman" w:cs="Times New Roman"/>
          <w:lang w:eastAsia="ar-SA"/>
        </w:rPr>
        <w:t xml:space="preserve"> </w:t>
      </w:r>
      <w:r w:rsidR="00CA6DB3" w:rsidRPr="7CC2DBAF">
        <w:rPr>
          <w:rFonts w:eastAsia="Times New Roman" w:cs="Times New Roman"/>
          <w:lang w:eastAsia="ar-SA"/>
        </w:rPr>
        <w:t>sõnade</w:t>
      </w:r>
      <w:r w:rsidR="002D5E63" w:rsidRPr="7CC2DBAF">
        <w:rPr>
          <w:rFonts w:eastAsia="Times New Roman" w:cs="Times New Roman"/>
          <w:lang w:eastAsia="ar-SA"/>
        </w:rPr>
        <w:t xml:space="preserve">ga </w:t>
      </w:r>
      <w:r w:rsidR="005F0EDB" w:rsidRPr="7CC2DBAF">
        <w:rPr>
          <w:rFonts w:eastAsia="Times New Roman" w:cs="Times New Roman"/>
          <w:lang w:eastAsia="ar-SA"/>
        </w:rPr>
        <w:t>„</w:t>
      </w:r>
      <w:r w:rsidR="002D5E63" w:rsidRPr="7CC2DBAF">
        <w:rPr>
          <w:rFonts w:eastAsia="Times New Roman" w:cs="Times New Roman"/>
          <w:lang w:eastAsia="ar-SA"/>
        </w:rPr>
        <w:t>põhjendatud tasu</w:t>
      </w:r>
      <w:r w:rsidR="005F0EDB" w:rsidRPr="7CC2DBAF">
        <w:rPr>
          <w:rFonts w:eastAsia="Times New Roman" w:cs="Times New Roman"/>
          <w:lang w:eastAsia="ar-SA"/>
        </w:rPr>
        <w:t>“</w:t>
      </w:r>
      <w:r w:rsidR="00773A4D" w:rsidRPr="7CC2DBAF">
        <w:rPr>
          <w:rFonts w:eastAsia="Times New Roman" w:cs="Times New Roman"/>
          <w:lang w:eastAsia="ar-SA"/>
        </w:rPr>
        <w:t xml:space="preserve"> vastavas käändes</w:t>
      </w:r>
      <w:r w:rsidR="002D5E63" w:rsidRPr="7CC2DBAF">
        <w:rPr>
          <w:rFonts w:eastAsia="Times New Roman" w:cs="Times New Roman"/>
          <w:lang w:eastAsia="ar-SA"/>
        </w:rPr>
        <w:t xml:space="preserve">. </w:t>
      </w:r>
    </w:p>
    <w:p w14:paraId="06F64A15" w14:textId="77777777" w:rsidR="0075146B" w:rsidRPr="008940D2" w:rsidRDefault="0075146B" w:rsidP="0075146B">
      <w:pPr>
        <w:suppressAutoHyphens/>
        <w:rPr>
          <w:rFonts w:eastAsia="Times New Roman" w:cs="Times New Roman"/>
          <w:szCs w:val="24"/>
          <w:lang w:eastAsia="ar-SA"/>
        </w:rPr>
      </w:pPr>
    </w:p>
    <w:p w14:paraId="3184B09E" w14:textId="6D36FEE5" w:rsidR="00E93F6D" w:rsidRPr="008940D2" w:rsidRDefault="003106AC" w:rsidP="0075146B">
      <w:pPr>
        <w:suppressAutoHyphens/>
        <w:rPr>
          <w:rFonts w:eastAsia="Times New Roman" w:cs="Times New Roman"/>
          <w:szCs w:val="24"/>
          <w:lang w:eastAsia="ar-SA"/>
        </w:rPr>
      </w:pPr>
      <w:r w:rsidRPr="008940D2">
        <w:rPr>
          <w:rFonts w:eastAsia="Times New Roman" w:cs="Times New Roman"/>
          <w:szCs w:val="24"/>
          <w:lang w:eastAsia="ar-SA"/>
        </w:rPr>
        <w:t xml:space="preserve">Kehtiva </w:t>
      </w:r>
      <w:r w:rsidR="00E93F6D" w:rsidRPr="008940D2">
        <w:rPr>
          <w:rFonts w:eastAsia="Times New Roman" w:cs="Times New Roman"/>
          <w:szCs w:val="24"/>
          <w:lang w:eastAsia="ar-SA"/>
        </w:rPr>
        <w:t>seaduse § 5 lõigete 1 ja 2 kohaselt on UPT riigisiseste ja rahvusvaheliste kirisaadetiste edastamine liht-, täht- ja väärtsaadetisena kaaluga kuni 2 kilogrammi ning postipaki edastamine täht- ja väärtsaadetisena kaaluga kuni 20 kilogrammi teenuste järjepidev, kvaliteetne ja taskukohase tasu eest osutamine kogu Eesti Vabariigi territooriumil.</w:t>
      </w:r>
    </w:p>
    <w:p w14:paraId="4A785E96" w14:textId="77777777" w:rsidR="0075146B" w:rsidRPr="008940D2" w:rsidRDefault="0075146B" w:rsidP="0075146B">
      <w:pPr>
        <w:suppressAutoHyphens/>
        <w:rPr>
          <w:rFonts w:eastAsia="Times New Roman" w:cs="Times New Roman"/>
          <w:szCs w:val="24"/>
          <w:lang w:eastAsia="ar-SA"/>
        </w:rPr>
      </w:pPr>
    </w:p>
    <w:p w14:paraId="06D17B62" w14:textId="58B350DE" w:rsidR="00E93F6D" w:rsidRPr="008940D2" w:rsidRDefault="00E93F6D" w:rsidP="0075146B">
      <w:pPr>
        <w:suppressAutoHyphens/>
        <w:rPr>
          <w:rFonts w:eastAsia="Times New Roman" w:cs="Times New Roman"/>
          <w:szCs w:val="24"/>
          <w:lang w:eastAsia="ar-SA"/>
        </w:rPr>
      </w:pPr>
      <w:r w:rsidRPr="008940D2">
        <w:rPr>
          <w:rFonts w:eastAsia="Times New Roman" w:cs="Times New Roman"/>
          <w:szCs w:val="24"/>
          <w:lang w:eastAsia="ar-SA"/>
        </w:rPr>
        <w:t>Nõue osutada UPT teenuseid taskukohase tasu eest tuleneb postidirektiivi</w:t>
      </w:r>
      <w:r w:rsidR="0075146B" w:rsidRPr="008940D2">
        <w:rPr>
          <w:rStyle w:val="Allmrkuseviide"/>
          <w:rFonts w:eastAsia="Times New Roman" w:cs="Times New Roman"/>
          <w:szCs w:val="24"/>
          <w:lang w:eastAsia="ar-SA"/>
        </w:rPr>
        <w:footnoteReference w:id="2"/>
      </w:r>
      <w:r w:rsidRPr="008940D2">
        <w:rPr>
          <w:rFonts w:eastAsia="Times New Roman" w:cs="Times New Roman"/>
          <w:szCs w:val="24"/>
          <w:lang w:eastAsia="ar-SA"/>
        </w:rPr>
        <w:t xml:space="preserve"> artikli</w:t>
      </w:r>
      <w:r w:rsidR="00952B03" w:rsidRPr="008940D2">
        <w:rPr>
          <w:rFonts w:eastAsia="Times New Roman" w:cs="Times New Roman"/>
          <w:szCs w:val="24"/>
          <w:lang w:eastAsia="ar-SA"/>
        </w:rPr>
        <w:t>st</w:t>
      </w:r>
      <w:r w:rsidRPr="008940D2">
        <w:rPr>
          <w:rFonts w:eastAsia="Times New Roman" w:cs="Times New Roman"/>
          <w:szCs w:val="24"/>
          <w:lang w:eastAsia="ar-SA"/>
        </w:rPr>
        <w:t xml:space="preserve"> 12, mille järgi peavad UPT tasud olema taskukohased kõikidele kasutajatele nende geograafilisest asukohast olenemata. Postidirektiiv seejuures taskukohaste tasude mõistet laiemalt ei ava, kuid 01.01.2009 jõustunud seaduse seletuskirja kohaselt tähendab taskukohane tasu fikseeritud tasu, millest rohkem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osutaja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kasutajalt võtta ei või. Taskukohase tasu eesmärk on postiteenuse kasutajale mõistliku hinnataseme säilitamine üldistes huvides osutatava teenuse kasutamise eest. Taskukohase tasuna võib käsitada ka UPT teenuse kulupõhist hinda </w:t>
      </w:r>
      <w:r w:rsidR="001F0622" w:rsidRPr="008940D2">
        <w:rPr>
          <w:rFonts w:eastAsia="Times New Roman" w:cs="Times New Roman"/>
          <w:szCs w:val="24"/>
          <w:lang w:eastAsia="ar-SA"/>
        </w:rPr>
        <w:t xml:space="preserve">(mis samuti tuleneb postidirektiivi artiklist 12) </w:t>
      </w:r>
      <w:r w:rsidRPr="008940D2">
        <w:rPr>
          <w:rFonts w:eastAsia="Times New Roman" w:cs="Times New Roman"/>
          <w:szCs w:val="24"/>
          <w:lang w:eastAsia="ar-SA"/>
        </w:rPr>
        <w:t>tingimusel, et see on oma hinnatasemelt teenuse kasutajatele jätkuvalt kättesaadav.</w:t>
      </w:r>
      <w:r w:rsidR="00F14392" w:rsidRPr="008940D2">
        <w:rPr>
          <w:rFonts w:eastAsia="Times New Roman" w:cs="Times New Roman"/>
          <w:szCs w:val="24"/>
          <w:lang w:eastAsia="ar-SA"/>
        </w:rPr>
        <w:t xml:space="preserve"> Näiteks Saksamaa on 1. jaanuaril 2025. a jõustunud seaduses sätestanud, et universaalse</w:t>
      </w:r>
      <w:r w:rsidR="006528A1" w:rsidRPr="008940D2">
        <w:rPr>
          <w:rFonts w:eastAsia="Times New Roman" w:cs="Times New Roman"/>
          <w:szCs w:val="24"/>
          <w:lang w:eastAsia="ar-SA"/>
        </w:rPr>
        <w:t>id</w:t>
      </w:r>
      <w:r w:rsidR="00F14392" w:rsidRPr="008940D2">
        <w:rPr>
          <w:rFonts w:eastAsia="Times New Roman" w:cs="Times New Roman"/>
          <w:szCs w:val="24"/>
          <w:lang w:eastAsia="ar-SA"/>
        </w:rPr>
        <w:t xml:space="preserve"> teenuseid loetakse kättesaadavaks, kui need peegeldavad efektiivset teenuse osutamis</w:t>
      </w:r>
      <w:r w:rsidR="006528A1" w:rsidRPr="008940D2">
        <w:rPr>
          <w:rFonts w:eastAsia="Times New Roman" w:cs="Times New Roman"/>
          <w:szCs w:val="24"/>
          <w:lang w:eastAsia="ar-SA"/>
        </w:rPr>
        <w:t>e hinda</w:t>
      </w:r>
      <w:r w:rsidR="00F14392" w:rsidRPr="008940D2">
        <w:rPr>
          <w:rFonts w:eastAsia="Times New Roman" w:cs="Times New Roman"/>
          <w:szCs w:val="24"/>
          <w:lang w:eastAsia="ar-SA"/>
        </w:rPr>
        <w:t>.</w:t>
      </w:r>
      <w:r w:rsidRPr="008940D2">
        <w:rPr>
          <w:rFonts w:eastAsia="Times New Roman" w:cs="Times New Roman"/>
          <w:szCs w:val="24"/>
          <w:lang w:eastAsia="ar-SA"/>
        </w:rPr>
        <w:t xml:space="preserve"> UPT teenuse kulupõhine hind toob kaasa olukorra, kus UPT teenuse osutamise kulud on kaetud</w:t>
      </w:r>
      <w:r w:rsidR="006528A1" w:rsidRPr="008940D2">
        <w:rPr>
          <w:rFonts w:eastAsia="Times New Roman" w:cs="Times New Roman"/>
          <w:szCs w:val="24"/>
          <w:lang w:eastAsia="ar-SA"/>
        </w:rPr>
        <w:t xml:space="preserve">. </w:t>
      </w:r>
      <w:r w:rsidRPr="008940D2">
        <w:rPr>
          <w:rFonts w:eastAsia="Times New Roman" w:cs="Times New Roman"/>
          <w:szCs w:val="24"/>
          <w:lang w:eastAsia="ar-SA"/>
        </w:rPr>
        <w:t>See tagab UPT hulka kuuluvate postiteenuste õiglasema ja läbipaistvama hinnastamise.</w:t>
      </w:r>
    </w:p>
    <w:p w14:paraId="2D771EBE" w14:textId="77777777" w:rsidR="0075146B" w:rsidRPr="008940D2" w:rsidRDefault="0075146B" w:rsidP="0075146B">
      <w:pPr>
        <w:suppressAutoHyphens/>
        <w:rPr>
          <w:rFonts w:eastAsia="Times New Roman" w:cs="Times New Roman"/>
          <w:szCs w:val="24"/>
          <w:lang w:eastAsia="ar-SA"/>
        </w:rPr>
      </w:pPr>
    </w:p>
    <w:p w14:paraId="4DE32515" w14:textId="076429BC" w:rsidR="00E93F6D" w:rsidRPr="008940D2" w:rsidRDefault="00FD7AD7" w:rsidP="0075146B">
      <w:pPr>
        <w:suppressAutoHyphens/>
        <w:rPr>
          <w:rFonts w:eastAsia="Times New Roman" w:cs="Times New Roman"/>
          <w:szCs w:val="24"/>
          <w:lang w:eastAsia="ar-SA"/>
        </w:rPr>
      </w:pPr>
      <w:r w:rsidRPr="008940D2">
        <w:rPr>
          <w:rFonts w:eastAsia="Times New Roman" w:cs="Times New Roman"/>
          <w:szCs w:val="24"/>
          <w:lang w:eastAsia="ar-SA"/>
        </w:rPr>
        <w:t xml:space="preserve">ASi </w:t>
      </w:r>
      <w:r w:rsidR="00E93F6D" w:rsidRPr="008940D2">
        <w:rPr>
          <w:rFonts w:eastAsia="Times New Roman" w:cs="Times New Roman"/>
          <w:szCs w:val="24"/>
          <w:lang w:eastAsia="ar-SA"/>
        </w:rPr>
        <w:t xml:space="preserve">Eesti Post kulude analüüsi põhjal on selgunud, et UPT </w:t>
      </w:r>
      <w:r w:rsidR="00052708" w:rsidRPr="008940D2">
        <w:rPr>
          <w:rFonts w:eastAsia="Times New Roman" w:cs="Times New Roman"/>
          <w:szCs w:val="24"/>
          <w:lang w:eastAsia="ar-SA"/>
        </w:rPr>
        <w:t xml:space="preserve">riigisisese </w:t>
      </w:r>
      <w:r w:rsidR="00E93F6D" w:rsidRPr="008940D2">
        <w:rPr>
          <w:rFonts w:eastAsia="Times New Roman" w:cs="Times New Roman"/>
          <w:szCs w:val="24"/>
          <w:lang w:eastAsia="ar-SA"/>
        </w:rPr>
        <w:t xml:space="preserve">ja rahvusvahelise kirisaadetise lihtsaadetisena edastamise teenuse müügihind (taskukohane tasu) jääb oluliselt alla teenuse </w:t>
      </w:r>
      <w:r w:rsidR="00B651EF" w:rsidRPr="008940D2">
        <w:rPr>
          <w:rFonts w:eastAsia="Times New Roman" w:cs="Times New Roman"/>
          <w:szCs w:val="24"/>
          <w:lang w:eastAsia="ar-SA"/>
        </w:rPr>
        <w:t>omahinnale.</w:t>
      </w:r>
      <w:r w:rsidR="008F5A55" w:rsidRPr="008940D2">
        <w:t xml:space="preserve"> </w:t>
      </w:r>
      <w:r w:rsidR="00B36E72" w:rsidRPr="008940D2">
        <w:t>UPT</w:t>
      </w:r>
      <w:r w:rsidR="008F5A55" w:rsidRPr="008940D2">
        <w:t xml:space="preserve"> kahjumist 50% tuleneb välismaalt Eestisse saabuvast mahust, mille eest tasuvad teised postiorganisatsioonid.</w:t>
      </w:r>
      <w:r w:rsidR="00B651EF" w:rsidRPr="008940D2">
        <w:rPr>
          <w:rFonts w:eastAsia="Times New Roman" w:cs="Times New Roman"/>
          <w:szCs w:val="24"/>
          <w:lang w:eastAsia="ar-SA"/>
        </w:rPr>
        <w:t xml:space="preserve"> </w:t>
      </w:r>
      <w:r w:rsidR="00E93F6D" w:rsidRPr="008940D2">
        <w:rPr>
          <w:rFonts w:eastAsia="Times New Roman" w:cs="Times New Roman"/>
          <w:szCs w:val="24"/>
          <w:lang w:eastAsia="ar-SA"/>
        </w:rPr>
        <w:t xml:space="preserve">Selline olukord mõjutab negatiivselt UPT kvaliteeti </w:t>
      </w:r>
      <w:r w:rsidR="00DD15AF" w:rsidRPr="008940D2">
        <w:rPr>
          <w:rFonts w:eastAsia="Times New Roman" w:cs="Times New Roman"/>
          <w:szCs w:val="24"/>
          <w:lang w:eastAsia="ar-SA"/>
        </w:rPr>
        <w:t xml:space="preserve">pikaaegses perspektiivis </w:t>
      </w:r>
      <w:r w:rsidR="00E93F6D" w:rsidRPr="008940D2">
        <w:rPr>
          <w:rFonts w:eastAsia="Times New Roman" w:cs="Times New Roman"/>
          <w:szCs w:val="24"/>
          <w:lang w:eastAsia="ar-SA"/>
        </w:rPr>
        <w:t>ning teenuse osutamise efektiivsust. Samuti seab see ohtu ettevõtte suutlikkuse investeerida uutesse tehnoloogiatesse ja alternatiivsetesse UPT osutamise kanalitesse. Lisaks põhjustab omahinnast</w:t>
      </w:r>
      <w:r w:rsidR="00DD15AF" w:rsidRPr="008940D2">
        <w:rPr>
          <w:rFonts w:eastAsia="Times New Roman" w:cs="Times New Roman"/>
          <w:szCs w:val="24"/>
          <w:lang w:eastAsia="ar-SA"/>
        </w:rPr>
        <w:t xml:space="preserve"> </w:t>
      </w:r>
      <w:r w:rsidR="00E93F6D" w:rsidRPr="008940D2">
        <w:rPr>
          <w:rFonts w:eastAsia="Times New Roman" w:cs="Times New Roman"/>
          <w:szCs w:val="24"/>
          <w:lang w:eastAsia="ar-SA"/>
        </w:rPr>
        <w:t xml:space="preserve">madalam müügihind </w:t>
      </w:r>
      <w:r w:rsidRPr="008940D2">
        <w:rPr>
          <w:rFonts w:eastAsia="Times New Roman" w:cs="Times New Roman"/>
          <w:szCs w:val="24"/>
          <w:lang w:eastAsia="ar-SA"/>
        </w:rPr>
        <w:t xml:space="preserve">ASi </w:t>
      </w:r>
      <w:r w:rsidR="00E93F6D" w:rsidRPr="008940D2">
        <w:rPr>
          <w:rFonts w:eastAsia="Times New Roman" w:cs="Times New Roman"/>
          <w:szCs w:val="24"/>
          <w:lang w:eastAsia="ar-SA"/>
        </w:rPr>
        <w:t xml:space="preserve">Eesti Post jaoks </w:t>
      </w:r>
      <w:r w:rsidR="00822779" w:rsidRPr="008940D2">
        <w:rPr>
          <w:rFonts w:eastAsia="Times New Roman" w:cs="Times New Roman"/>
          <w:szCs w:val="24"/>
          <w:lang w:eastAsia="ar-SA"/>
        </w:rPr>
        <w:t>väikse</w:t>
      </w:r>
      <w:r w:rsidR="008F5A55" w:rsidRPr="008940D2">
        <w:rPr>
          <w:rFonts w:eastAsia="Times New Roman" w:cs="Times New Roman"/>
          <w:szCs w:val="24"/>
          <w:lang w:eastAsia="ar-SA"/>
        </w:rPr>
        <w:t>ma</w:t>
      </w:r>
      <w:r w:rsidR="00E93F6D" w:rsidRPr="008940D2">
        <w:rPr>
          <w:rFonts w:eastAsia="Times New Roman" w:cs="Times New Roman"/>
          <w:szCs w:val="24"/>
          <w:lang w:eastAsia="ar-SA"/>
        </w:rPr>
        <w:t xml:space="preserve"> lõppmakse summa</w:t>
      </w:r>
      <w:r w:rsidR="008F5A55" w:rsidRPr="008940D2">
        <w:rPr>
          <w:rFonts w:eastAsia="Times New Roman" w:cs="Times New Roman"/>
          <w:szCs w:val="24"/>
          <w:lang w:eastAsia="ar-SA"/>
        </w:rPr>
        <w:t xml:space="preserve"> teistelt riikidelt</w:t>
      </w:r>
      <w:r w:rsidR="00E93F6D" w:rsidRPr="008940D2">
        <w:rPr>
          <w:rFonts w:eastAsia="Times New Roman" w:cs="Times New Roman"/>
          <w:szCs w:val="24"/>
          <w:lang w:eastAsia="ar-SA"/>
        </w:rPr>
        <w:t xml:space="preserve">. </w:t>
      </w:r>
      <w:r w:rsidR="00773A4D" w:rsidRPr="008940D2">
        <w:rPr>
          <w:rFonts w:eastAsia="Times New Roman" w:cs="Times New Roman"/>
          <w:szCs w:val="24"/>
          <w:lang w:eastAsia="ar-SA"/>
        </w:rPr>
        <w:t xml:space="preserve">Lõppmaksena mõistetakse seaduse tähenduses postisaadetise edastamiseks vastuvõtnud välisriigi postiteenuse osutaja poolt postisaadetise Eesti territooriumil kättetoimetamise eest UPT osutajale makstavat tasu või </w:t>
      </w:r>
      <w:r w:rsidR="00FF02D0" w:rsidRPr="008940D2">
        <w:rPr>
          <w:rFonts w:eastAsia="Times New Roman" w:cs="Times New Roman"/>
          <w:szCs w:val="24"/>
          <w:lang w:eastAsia="ar-SA"/>
        </w:rPr>
        <w:t xml:space="preserve">UPT osutaja </w:t>
      </w:r>
      <w:r w:rsidR="00773A4D" w:rsidRPr="008940D2">
        <w:rPr>
          <w:rFonts w:eastAsia="Times New Roman" w:cs="Times New Roman"/>
          <w:szCs w:val="24"/>
          <w:lang w:eastAsia="ar-SA"/>
        </w:rPr>
        <w:t xml:space="preserve">poolt vastuvõtvale postiteenuse osutajale makstavat tasu postisaadetise kättetoimetamise eest </w:t>
      </w:r>
      <w:r w:rsidR="00773A4D" w:rsidRPr="008940D2">
        <w:rPr>
          <w:rFonts w:eastAsia="Times New Roman" w:cs="Times New Roman"/>
          <w:szCs w:val="24"/>
          <w:lang w:eastAsia="ar-SA"/>
        </w:rPr>
        <w:lastRenderedPageBreak/>
        <w:t>sihtriigis.</w:t>
      </w:r>
      <w:r w:rsidR="00FF02D0" w:rsidRPr="008940D2">
        <w:rPr>
          <w:rFonts w:eastAsia="Times New Roman" w:cs="Times New Roman"/>
          <w:szCs w:val="24"/>
          <w:lang w:eastAsia="ar-SA"/>
        </w:rPr>
        <w:t xml:space="preserve"> </w:t>
      </w:r>
      <w:r w:rsidR="00E93F6D" w:rsidRPr="008940D2">
        <w:rPr>
          <w:rFonts w:eastAsia="Times New Roman" w:cs="Times New Roman"/>
          <w:szCs w:val="24"/>
          <w:lang w:eastAsia="ar-SA"/>
        </w:rPr>
        <w:t xml:space="preserve">Kuna lõppmaksed arvutatakse </w:t>
      </w:r>
      <w:r w:rsidR="00052708" w:rsidRPr="008940D2">
        <w:rPr>
          <w:rFonts w:eastAsia="Times New Roman" w:cs="Times New Roman"/>
          <w:szCs w:val="24"/>
          <w:lang w:eastAsia="ar-SA"/>
        </w:rPr>
        <w:t xml:space="preserve">riigisiseste </w:t>
      </w:r>
      <w:r w:rsidR="00E93F6D" w:rsidRPr="008940D2">
        <w:rPr>
          <w:rFonts w:eastAsia="Times New Roman" w:cs="Times New Roman"/>
          <w:szCs w:val="24"/>
          <w:lang w:eastAsia="ar-SA"/>
        </w:rPr>
        <w:t xml:space="preserve">tariifide põhjal, siis kunstlikult madalal hoitud tasude korral kujunevad ka </w:t>
      </w:r>
      <w:r w:rsidRPr="008940D2">
        <w:rPr>
          <w:rFonts w:eastAsia="Times New Roman" w:cs="Times New Roman"/>
          <w:szCs w:val="24"/>
          <w:lang w:eastAsia="ar-SA"/>
        </w:rPr>
        <w:t>ASile Eesti Post</w:t>
      </w:r>
      <w:r w:rsidR="00E93F6D" w:rsidRPr="008940D2">
        <w:rPr>
          <w:rFonts w:eastAsia="Times New Roman" w:cs="Times New Roman"/>
          <w:szCs w:val="24"/>
          <w:lang w:eastAsia="ar-SA"/>
        </w:rPr>
        <w:t xml:space="preserve"> ette nähtud lõppmaksed kunstlikult madalaks. See tähendab, et </w:t>
      </w:r>
      <w:r w:rsidRPr="008940D2">
        <w:rPr>
          <w:rFonts w:eastAsia="Times New Roman" w:cs="Times New Roman"/>
          <w:szCs w:val="24"/>
          <w:lang w:eastAsia="ar-SA"/>
        </w:rPr>
        <w:t xml:space="preserve">AS </w:t>
      </w:r>
      <w:r w:rsidR="00E93F6D" w:rsidRPr="008940D2">
        <w:rPr>
          <w:rFonts w:eastAsia="Times New Roman" w:cs="Times New Roman"/>
          <w:szCs w:val="24"/>
          <w:lang w:eastAsia="ar-SA"/>
        </w:rPr>
        <w:t>Eesti Post ei saa välisriikide postiadministratsioonidelt rahvusvaheliste kirisaadetiste Eestis kättetoimetamise eest</w:t>
      </w:r>
      <w:r w:rsidR="00052708" w:rsidRPr="008940D2">
        <w:rPr>
          <w:rFonts w:eastAsia="Times New Roman" w:cs="Times New Roman"/>
          <w:szCs w:val="24"/>
          <w:lang w:eastAsia="ar-SA"/>
        </w:rPr>
        <w:t xml:space="preserve"> õiglast tasu.</w:t>
      </w:r>
      <w:r w:rsidR="008F5A55" w:rsidRPr="008940D2">
        <w:t xml:space="preserve"> Selle tulemusena saavad välismaa kaupmehed näiteks odavamalt saadetise edastamist Eestis kui kohalikud kaupmehed.</w:t>
      </w:r>
    </w:p>
    <w:p w14:paraId="1E126A1A" w14:textId="77777777" w:rsidR="0075146B" w:rsidRPr="008940D2" w:rsidRDefault="0075146B" w:rsidP="0075146B">
      <w:pPr>
        <w:suppressAutoHyphens/>
        <w:rPr>
          <w:rFonts w:eastAsia="Times New Roman" w:cs="Times New Roman"/>
          <w:szCs w:val="24"/>
          <w:lang w:eastAsia="ar-SA"/>
        </w:rPr>
      </w:pPr>
    </w:p>
    <w:p w14:paraId="437D2842" w14:textId="3577B1CD" w:rsidR="00E93F6D" w:rsidRPr="008940D2" w:rsidRDefault="0DCECD07" w:rsidP="79A72EDF">
      <w:pPr>
        <w:suppressAutoHyphens/>
        <w:rPr>
          <w:rFonts w:eastAsia="Times New Roman" w:cs="Times New Roman"/>
          <w:lang w:eastAsia="ar-SA"/>
        </w:rPr>
      </w:pPr>
      <w:r w:rsidRPr="79A72EDF">
        <w:rPr>
          <w:rFonts w:eastAsia="Times New Roman" w:cs="Times New Roman"/>
          <w:lang w:eastAsia="ar-SA"/>
        </w:rPr>
        <w:t xml:space="preserve">Postituru paremaks toimimiseks ja sellel turul moonutuste vältimiseks peab UPT teenust osutama </w:t>
      </w:r>
      <w:r w:rsidR="7BA7A1AD" w:rsidRPr="79A72EDF">
        <w:rPr>
          <w:rFonts w:eastAsia="Times New Roman" w:cs="Times New Roman"/>
          <w:lang w:eastAsia="ar-SA"/>
        </w:rPr>
        <w:t>põhjendatud</w:t>
      </w:r>
      <w:r w:rsidRPr="79A72EDF">
        <w:rPr>
          <w:rFonts w:eastAsia="Times New Roman" w:cs="Times New Roman"/>
          <w:lang w:eastAsia="ar-SA"/>
        </w:rPr>
        <w:t xml:space="preserve"> hinnaga, mis tähendab, et teenuse osutamisel on kaetud selle kulud ja tagatud on mõistliku kasumi teenimise võimalus. On ka oluline märkida, et lisaks monopoolsetele tunnustele vastavale UPT osutamisele (seaduse § 6 kohaselt määratakse üks </w:t>
      </w:r>
      <w:r w:rsidR="104794B6" w:rsidRPr="79A72EDF">
        <w:rPr>
          <w:rFonts w:eastAsia="Times New Roman" w:cs="Times New Roman"/>
          <w:lang w:eastAsia="ar-SA"/>
        </w:rPr>
        <w:t>UPT</w:t>
      </w:r>
      <w:r w:rsidRPr="79A72EDF">
        <w:rPr>
          <w:rFonts w:eastAsia="Times New Roman" w:cs="Times New Roman"/>
          <w:lang w:eastAsia="ar-SA"/>
        </w:rPr>
        <w:t xml:space="preserve"> osutaja, kellele kehtivad eritingimused nii kohustuste kui õiguste osas), pakutakse ka teisi monopoolseid avalikke teenuseid (nt elekter, gaas, vesi, kaugküte) kulupõhise hinnaga. Samuti sisaldavad nende teenuste hinnad mõistlikku kasumit.</w:t>
      </w:r>
    </w:p>
    <w:p w14:paraId="337E4A63" w14:textId="77777777" w:rsidR="0075146B" w:rsidRPr="008940D2" w:rsidRDefault="0075146B" w:rsidP="0075146B">
      <w:pPr>
        <w:suppressAutoHyphens/>
        <w:rPr>
          <w:rFonts w:eastAsia="Times New Roman" w:cs="Times New Roman"/>
          <w:szCs w:val="24"/>
          <w:lang w:eastAsia="ar-SA"/>
        </w:rPr>
      </w:pPr>
    </w:p>
    <w:p w14:paraId="1EA1FD0E" w14:textId="3C21F78A" w:rsidR="00A76965" w:rsidRPr="008940D2" w:rsidRDefault="0DCECD07" w:rsidP="79A72EDF">
      <w:pPr>
        <w:suppressAutoHyphens/>
        <w:rPr>
          <w:rFonts w:eastAsia="Times New Roman" w:cs="Times New Roman"/>
          <w:lang w:eastAsia="ar-SA"/>
        </w:rPr>
      </w:pPr>
      <w:r w:rsidRPr="79A72EDF">
        <w:rPr>
          <w:rFonts w:eastAsia="Times New Roman" w:cs="Times New Roman"/>
          <w:lang w:eastAsia="ar-SA"/>
        </w:rPr>
        <w:t>Eelnõu kohaselt tunnistatakse seaduses taskukohase tasu regulatsioon kehtetuks ning edaspidi lähtutakse UPT osutamisel teenuse põhjendatud hinnakujundusest</w:t>
      </w:r>
      <w:r w:rsidR="27FBD144" w:rsidRPr="79A72EDF">
        <w:rPr>
          <w:rFonts w:eastAsia="Times New Roman" w:cs="Times New Roman"/>
          <w:lang w:eastAsia="ar-SA"/>
        </w:rPr>
        <w:t>, mis on samuti kooskõlas postidirektiiviga</w:t>
      </w:r>
      <w:r w:rsidR="00D61F9C">
        <w:rPr>
          <w:rFonts w:eastAsia="Times New Roman" w:cs="Times New Roman"/>
          <w:lang w:eastAsia="ar-SA"/>
        </w:rPr>
        <w:t xml:space="preserve"> (vt täpsemalt seletuskirja peatükist 5)</w:t>
      </w:r>
      <w:r w:rsidRPr="79A72EDF">
        <w:rPr>
          <w:rFonts w:eastAsia="Times New Roman" w:cs="Times New Roman"/>
          <w:lang w:eastAsia="ar-SA"/>
        </w:rPr>
        <w:t>.</w:t>
      </w:r>
      <w:r w:rsidR="156E869F" w:rsidRPr="79A72EDF">
        <w:rPr>
          <w:rFonts w:eastAsia="Times New Roman" w:cs="Times New Roman"/>
          <w:lang w:eastAsia="ar-SA"/>
        </w:rPr>
        <w:t xml:space="preserve"> </w:t>
      </w:r>
      <w:r w:rsidR="7AE5215B" w:rsidRPr="79A72EDF">
        <w:rPr>
          <w:rFonts w:eastAsia="Times New Roman" w:cs="Times New Roman"/>
          <w:lang w:eastAsia="ar-SA"/>
        </w:rPr>
        <w:t>UPT teenuse osutamine põhjendatud tasuga tähendab, et teenuse osutamisel on kaetud selle kulud ja tagatud on mõistliku kasumi teenimise võimalus. See säte sätestatakse üleminekuajaga ning see jõustub</w:t>
      </w:r>
      <w:r w:rsidR="25CB5EA0" w:rsidRPr="79A72EDF">
        <w:rPr>
          <w:rFonts w:eastAsia="Times New Roman" w:cs="Times New Roman"/>
          <w:lang w:eastAsia="ar-SA"/>
        </w:rPr>
        <w:t xml:space="preserve"> hiljem, et anda aega UPT</w:t>
      </w:r>
      <w:r w:rsidR="718F7363" w:rsidRPr="79A72EDF">
        <w:rPr>
          <w:rFonts w:eastAsia="Times New Roman" w:cs="Times New Roman"/>
          <w:lang w:eastAsia="ar-SA"/>
        </w:rPr>
        <w:t xml:space="preserve"> osutajale taotluse esitamiseks, Konkurentsiametile</w:t>
      </w:r>
      <w:r w:rsidR="25CB5EA0" w:rsidRPr="79A72EDF">
        <w:rPr>
          <w:rFonts w:eastAsia="Times New Roman" w:cs="Times New Roman"/>
          <w:lang w:eastAsia="ar-SA"/>
        </w:rPr>
        <w:t xml:space="preserve"> põhjendatud tasu</w:t>
      </w:r>
      <w:r w:rsidR="7DCB5A42" w:rsidRPr="79A72EDF">
        <w:rPr>
          <w:rFonts w:eastAsia="Times New Roman" w:cs="Times New Roman"/>
          <w:lang w:eastAsia="ar-SA"/>
        </w:rPr>
        <w:t xml:space="preserve"> kooskõlasta</w:t>
      </w:r>
      <w:r w:rsidR="25CB5EA0" w:rsidRPr="79A72EDF">
        <w:rPr>
          <w:rFonts w:eastAsia="Times New Roman" w:cs="Times New Roman"/>
          <w:lang w:eastAsia="ar-SA"/>
        </w:rPr>
        <w:t>miseks</w:t>
      </w:r>
      <w:r w:rsidR="7DCB5A42" w:rsidRPr="79A72EDF">
        <w:rPr>
          <w:rFonts w:eastAsia="Times New Roman" w:cs="Times New Roman"/>
          <w:lang w:eastAsia="ar-SA"/>
        </w:rPr>
        <w:t xml:space="preserve"> ning </w:t>
      </w:r>
      <w:r w:rsidR="0395FA20" w:rsidRPr="79A72EDF">
        <w:rPr>
          <w:rFonts w:eastAsia="Times New Roman" w:cs="Times New Roman"/>
          <w:lang w:eastAsia="ar-SA"/>
        </w:rPr>
        <w:t>kehtesta</w:t>
      </w:r>
      <w:r w:rsidR="77AD8803" w:rsidRPr="79A72EDF">
        <w:rPr>
          <w:rFonts w:eastAsia="Times New Roman" w:cs="Times New Roman"/>
          <w:lang w:eastAsia="ar-SA"/>
        </w:rPr>
        <w:t>tud</w:t>
      </w:r>
      <w:r w:rsidR="0395FA20" w:rsidRPr="79A72EDF">
        <w:rPr>
          <w:rFonts w:eastAsia="Times New Roman" w:cs="Times New Roman"/>
          <w:lang w:eastAsia="ar-SA"/>
        </w:rPr>
        <w:t xml:space="preserve"> põhjendatud tasu</w:t>
      </w:r>
      <w:r w:rsidR="77AD8803" w:rsidRPr="79A72EDF">
        <w:rPr>
          <w:rFonts w:eastAsia="Times New Roman" w:cs="Times New Roman"/>
          <w:lang w:eastAsia="ar-SA"/>
        </w:rPr>
        <w:t xml:space="preserve"> jõust</w:t>
      </w:r>
      <w:r w:rsidR="25CB5EA0" w:rsidRPr="79A72EDF">
        <w:rPr>
          <w:rFonts w:eastAsia="Times New Roman" w:cs="Times New Roman"/>
          <w:lang w:eastAsia="ar-SA"/>
        </w:rPr>
        <w:t>amiseks</w:t>
      </w:r>
      <w:r w:rsidR="71799EDC" w:rsidRPr="79A72EDF">
        <w:rPr>
          <w:rFonts w:eastAsia="Times New Roman" w:cs="Times New Roman"/>
          <w:lang w:eastAsia="ar-SA"/>
        </w:rPr>
        <w:t>.</w:t>
      </w:r>
    </w:p>
    <w:p w14:paraId="4775B6E9" w14:textId="77777777" w:rsidR="0075146B" w:rsidRPr="008940D2" w:rsidRDefault="0075146B" w:rsidP="0075146B">
      <w:pPr>
        <w:suppressAutoHyphens/>
        <w:rPr>
          <w:rFonts w:eastAsia="Times New Roman" w:cs="Times New Roman"/>
          <w:szCs w:val="24"/>
          <w:lang w:eastAsia="ar-SA"/>
        </w:rPr>
      </w:pPr>
    </w:p>
    <w:p w14:paraId="09F6E4A9" w14:textId="13E2ACC6" w:rsidR="00ED6618" w:rsidRPr="008940D2" w:rsidRDefault="4350C356" w:rsidP="79A72EDF">
      <w:pPr>
        <w:suppressAutoHyphens/>
        <w:rPr>
          <w:rFonts w:eastAsia="Times New Roman" w:cs="Times New Roman"/>
          <w:lang w:eastAsia="ar-SA"/>
        </w:rPr>
      </w:pPr>
      <w:r w:rsidRPr="79A72EDF">
        <w:rPr>
          <w:rFonts w:eastAsia="Times New Roman" w:cs="Times New Roman"/>
          <w:lang w:eastAsia="ar-SA"/>
        </w:rPr>
        <w:t xml:space="preserve">Taskukohase tasu </w:t>
      </w:r>
      <w:r w:rsidR="034B72F5" w:rsidRPr="79A72EDF">
        <w:rPr>
          <w:rFonts w:eastAsia="Times New Roman" w:cs="Times New Roman"/>
          <w:lang w:eastAsia="ar-SA"/>
        </w:rPr>
        <w:t xml:space="preserve">muutmine </w:t>
      </w:r>
      <w:r w:rsidRPr="79A72EDF">
        <w:rPr>
          <w:rFonts w:eastAsia="Times New Roman" w:cs="Times New Roman"/>
          <w:lang w:eastAsia="ar-SA"/>
        </w:rPr>
        <w:t>põhjendatud tasuks toob kaasa UPT osutamisega seotud kahjumi kadumise. Mõju UPT kasutajatele, kellest enamiku moodustavad eraisikud, on suhteliselt väike. Keskmine aastane kulu UPT kogumisse kuuluvatele teenustele on marginaalne, võrreldes nt elektrivarustusele, ve</w:t>
      </w:r>
      <w:r w:rsidR="156E869F" w:rsidRPr="79A72EDF">
        <w:rPr>
          <w:rFonts w:eastAsia="Times New Roman" w:cs="Times New Roman"/>
          <w:lang w:eastAsia="ar-SA"/>
        </w:rPr>
        <w:t>e</w:t>
      </w:r>
      <w:r w:rsidRPr="79A72EDF">
        <w:rPr>
          <w:rFonts w:eastAsia="Times New Roman" w:cs="Times New Roman"/>
          <w:lang w:eastAsia="ar-SA"/>
        </w:rPr>
        <w:t>varustusele või soojusenergiale tehtavate kulutustega. 20</w:t>
      </w:r>
      <w:r w:rsidR="23D0D6DF" w:rsidRPr="79A72EDF">
        <w:rPr>
          <w:rFonts w:eastAsia="Times New Roman" w:cs="Times New Roman"/>
          <w:lang w:eastAsia="ar-SA"/>
        </w:rPr>
        <w:t>2</w:t>
      </w:r>
      <w:r w:rsidR="283627D6" w:rsidRPr="79A72EDF">
        <w:rPr>
          <w:rFonts w:eastAsia="Times New Roman" w:cs="Times New Roman"/>
          <w:lang w:eastAsia="ar-SA"/>
        </w:rPr>
        <w:t>4</w:t>
      </w:r>
      <w:r w:rsidRPr="79A72EDF">
        <w:rPr>
          <w:rFonts w:eastAsia="Times New Roman" w:cs="Times New Roman"/>
          <w:lang w:eastAsia="ar-SA"/>
        </w:rPr>
        <w:t xml:space="preserve">. aastal saadeti iga Eesti elaniku kohta keskmiselt </w:t>
      </w:r>
      <w:r w:rsidR="283627D6" w:rsidRPr="79A72EDF">
        <w:rPr>
          <w:rFonts w:eastAsia="Times New Roman" w:cs="Times New Roman"/>
          <w:lang w:eastAsia="ar-SA"/>
        </w:rPr>
        <w:t>0</w:t>
      </w:r>
      <w:r w:rsidRPr="79A72EDF">
        <w:rPr>
          <w:rFonts w:eastAsia="Times New Roman" w:cs="Times New Roman"/>
          <w:lang w:eastAsia="ar-SA"/>
        </w:rPr>
        <w:t>,</w:t>
      </w:r>
      <w:r w:rsidR="283627D6" w:rsidRPr="79A72EDF">
        <w:rPr>
          <w:rFonts w:eastAsia="Times New Roman" w:cs="Times New Roman"/>
          <w:lang w:eastAsia="ar-SA"/>
        </w:rPr>
        <w:t>8</w:t>
      </w:r>
      <w:r w:rsidRPr="79A72EDF">
        <w:rPr>
          <w:rFonts w:eastAsia="Times New Roman" w:cs="Times New Roman"/>
          <w:lang w:eastAsia="ar-SA"/>
        </w:rPr>
        <w:t xml:space="preserve"> UPT saadetist aastas. </w:t>
      </w:r>
      <w:r w:rsidR="494E6F07" w:rsidRPr="79A72EDF">
        <w:rPr>
          <w:rFonts w:eastAsia="Times New Roman" w:cs="Times New Roman"/>
          <w:lang w:eastAsia="ar-SA"/>
        </w:rPr>
        <w:t>T</w:t>
      </w:r>
      <w:r w:rsidR="25CB5EA0" w:rsidRPr="79A72EDF">
        <w:rPr>
          <w:rFonts w:eastAsia="Times New Roman" w:cs="Times New Roman"/>
          <w:lang w:eastAsia="ar-SA"/>
        </w:rPr>
        <w:t>egemist</w:t>
      </w:r>
      <w:r w:rsidR="494E6F07" w:rsidRPr="79A72EDF">
        <w:rPr>
          <w:rFonts w:eastAsia="Times New Roman" w:cs="Times New Roman"/>
          <w:lang w:eastAsia="ar-SA"/>
        </w:rPr>
        <w:t xml:space="preserve"> on</w:t>
      </w:r>
      <w:r w:rsidR="25CB5EA0" w:rsidRPr="79A72EDF">
        <w:rPr>
          <w:rFonts w:eastAsia="Times New Roman" w:cs="Times New Roman"/>
          <w:lang w:eastAsia="ar-SA"/>
        </w:rPr>
        <w:t xml:space="preserve"> hääbuva teenusega. Kui 2019. aastal edastati kokku 12,5 mln UPT saadetist, siis 202</w:t>
      </w:r>
      <w:r w:rsidR="283627D6" w:rsidRPr="79A72EDF">
        <w:rPr>
          <w:rFonts w:eastAsia="Times New Roman" w:cs="Times New Roman"/>
          <w:lang w:eastAsia="ar-SA"/>
        </w:rPr>
        <w:t>4</w:t>
      </w:r>
      <w:r w:rsidR="25CB5EA0" w:rsidRPr="79A72EDF">
        <w:rPr>
          <w:rFonts w:eastAsia="Times New Roman" w:cs="Times New Roman"/>
          <w:lang w:eastAsia="ar-SA"/>
        </w:rPr>
        <w:t xml:space="preserve">. aastal kõigest </w:t>
      </w:r>
      <w:r w:rsidR="283627D6" w:rsidRPr="79A72EDF">
        <w:rPr>
          <w:rFonts w:eastAsia="Times New Roman" w:cs="Times New Roman"/>
          <w:lang w:eastAsia="ar-SA"/>
        </w:rPr>
        <w:t>3</w:t>
      </w:r>
      <w:r w:rsidR="25CB5EA0" w:rsidRPr="79A72EDF">
        <w:rPr>
          <w:rFonts w:eastAsia="Times New Roman" w:cs="Times New Roman"/>
          <w:lang w:eastAsia="ar-SA"/>
        </w:rPr>
        <w:t xml:space="preserve">,2 mln saadetist. </w:t>
      </w:r>
      <w:r w:rsidR="283627D6" w:rsidRPr="79A72EDF">
        <w:rPr>
          <w:rFonts w:eastAsia="Times New Roman" w:cs="Times New Roman"/>
          <w:lang w:eastAsia="ar-SA"/>
        </w:rPr>
        <w:t>V</w:t>
      </w:r>
      <w:r w:rsidR="25CB5EA0" w:rsidRPr="79A72EDF">
        <w:rPr>
          <w:rFonts w:eastAsia="Times New Roman" w:cs="Times New Roman"/>
          <w:lang w:eastAsia="ar-SA"/>
        </w:rPr>
        <w:t xml:space="preserve">iimaste aastate keskmine aastane </w:t>
      </w:r>
      <w:r w:rsidR="283627D6" w:rsidRPr="79A72EDF">
        <w:rPr>
          <w:rFonts w:eastAsia="Times New Roman" w:cs="Times New Roman"/>
          <w:lang w:eastAsia="ar-SA"/>
        </w:rPr>
        <w:t xml:space="preserve">mahtude </w:t>
      </w:r>
      <w:r w:rsidR="25CB5EA0" w:rsidRPr="79A72EDF">
        <w:rPr>
          <w:rFonts w:eastAsia="Times New Roman" w:cs="Times New Roman"/>
          <w:lang w:eastAsia="ar-SA"/>
        </w:rPr>
        <w:t>langus on 2</w:t>
      </w:r>
      <w:r w:rsidR="283627D6" w:rsidRPr="79A72EDF">
        <w:rPr>
          <w:rFonts w:eastAsia="Times New Roman" w:cs="Times New Roman"/>
          <w:lang w:eastAsia="ar-SA"/>
        </w:rPr>
        <w:t>4</w:t>
      </w:r>
      <w:r w:rsidR="25CB5EA0" w:rsidRPr="79A72EDF">
        <w:rPr>
          <w:rFonts w:eastAsia="Times New Roman" w:cs="Times New Roman"/>
          <w:lang w:eastAsia="ar-SA"/>
        </w:rPr>
        <w:t>%.</w:t>
      </w:r>
    </w:p>
    <w:p w14:paraId="511F38E4" w14:textId="77777777" w:rsidR="00743137" w:rsidRPr="008940D2" w:rsidRDefault="00743137" w:rsidP="00A20441">
      <w:pPr>
        <w:suppressAutoHyphens/>
        <w:rPr>
          <w:rFonts w:eastAsia="Times New Roman" w:cs="Times New Roman"/>
          <w:b/>
          <w:bCs/>
          <w:szCs w:val="24"/>
          <w:lang w:eastAsia="ar-SA"/>
        </w:rPr>
      </w:pPr>
    </w:p>
    <w:p w14:paraId="62FADACC" w14:textId="7C7045A5" w:rsidR="00A20441" w:rsidRPr="008940D2" w:rsidRDefault="00A20441" w:rsidP="00A20441">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8107FD">
        <w:rPr>
          <w:rFonts w:eastAsia="Times New Roman" w:cs="Times New Roman"/>
          <w:b/>
          <w:bCs/>
          <w:szCs w:val="24"/>
          <w:lang w:eastAsia="ar-SA"/>
        </w:rPr>
        <w:t>2</w:t>
      </w:r>
    </w:p>
    <w:p w14:paraId="31EE93B6" w14:textId="533936A3" w:rsidR="00A20441" w:rsidRPr="008940D2" w:rsidRDefault="00A20441" w:rsidP="00A20441">
      <w:pPr>
        <w:rPr>
          <w:rFonts w:eastAsia="Times New Roman" w:cs="Times New Roman"/>
          <w:szCs w:val="24"/>
          <w:lang w:eastAsia="ar-SA"/>
        </w:rPr>
      </w:pPr>
      <w:r w:rsidRPr="008940D2">
        <w:rPr>
          <w:rFonts w:eastAsia="Times New Roman" w:cs="Times New Roman"/>
          <w:szCs w:val="24"/>
          <w:lang w:eastAsia="ar-SA"/>
        </w:rPr>
        <w:t xml:space="preserve">Eelnõu § 1 punkti </w:t>
      </w:r>
      <w:r w:rsidR="008107FD">
        <w:rPr>
          <w:rFonts w:eastAsia="Times New Roman" w:cs="Times New Roman"/>
          <w:szCs w:val="24"/>
          <w:lang w:eastAsia="ar-SA"/>
        </w:rPr>
        <w:t>2</w:t>
      </w:r>
      <w:r w:rsidRPr="008940D2">
        <w:rPr>
          <w:rFonts w:eastAsia="Times New Roman" w:cs="Times New Roman"/>
          <w:szCs w:val="24"/>
          <w:lang w:eastAsia="ar-SA"/>
        </w:rPr>
        <w:t xml:space="preserve"> kohaselt asendatakse seaduses läbivalt </w:t>
      </w:r>
      <w:r w:rsidR="005F50C6">
        <w:rPr>
          <w:rFonts w:eastAsia="Times New Roman" w:cs="Times New Roman"/>
          <w:szCs w:val="24"/>
          <w:lang w:eastAsia="ar-SA"/>
        </w:rPr>
        <w:t>sõnad</w:t>
      </w:r>
      <w:r w:rsidRPr="008940D2">
        <w:rPr>
          <w:rFonts w:eastAsia="Times New Roman" w:cs="Times New Roman"/>
          <w:szCs w:val="24"/>
          <w:lang w:eastAsia="ar-SA"/>
        </w:rPr>
        <w:t xml:space="preserve"> „täht- ja väärtsaadetis“ sõnaga „</w:t>
      </w:r>
      <w:r w:rsidR="00E14918" w:rsidRPr="008940D2">
        <w:rPr>
          <w:rFonts w:eastAsia="Times New Roman" w:cs="Times New Roman"/>
          <w:szCs w:val="24"/>
          <w:lang w:eastAsia="ar-SA"/>
        </w:rPr>
        <w:t>täht</w:t>
      </w:r>
      <w:r w:rsidRPr="008940D2">
        <w:rPr>
          <w:rFonts w:eastAsia="Times New Roman" w:cs="Times New Roman"/>
          <w:szCs w:val="24"/>
          <w:lang w:eastAsia="ar-SA"/>
        </w:rPr>
        <w:t xml:space="preserve">saadetis“ vastavas käändes. Eesmärk on eemaldada seadusest väärtsaadetis eraldi teenuse liigina. Ka Ülemaailmse Postiliidu aktide käsitluses on väärtustamine ehk kindlustamine (inglise keeles </w:t>
      </w:r>
      <w:r w:rsidRPr="008940D2">
        <w:rPr>
          <w:rFonts w:eastAsia="Times New Roman" w:cs="Times New Roman"/>
          <w:i/>
          <w:iCs/>
          <w:szCs w:val="24"/>
          <w:lang w:eastAsia="ar-SA"/>
        </w:rPr>
        <w:t>insurance</w:t>
      </w:r>
      <w:r w:rsidRPr="008940D2">
        <w:rPr>
          <w:rFonts w:eastAsia="Times New Roman" w:cs="Times New Roman"/>
          <w:szCs w:val="24"/>
          <w:lang w:eastAsia="ar-SA"/>
        </w:rPr>
        <w:t xml:space="preserve">) lisateenusena välja toodud ja soov on seda edaspidi käsitleda tähtsaadetise lisateenusena. </w:t>
      </w:r>
    </w:p>
    <w:p w14:paraId="28A5725A" w14:textId="77777777" w:rsidR="00A20441" w:rsidRPr="008940D2" w:rsidRDefault="00A20441" w:rsidP="00A20441">
      <w:pPr>
        <w:rPr>
          <w:rFonts w:eastAsia="Times New Roman" w:cs="Times New Roman"/>
          <w:szCs w:val="24"/>
          <w:lang w:eastAsia="ar-SA"/>
        </w:rPr>
      </w:pPr>
    </w:p>
    <w:p w14:paraId="6E20BA3D" w14:textId="23C73BDB" w:rsidR="00A20441" w:rsidRPr="008940D2" w:rsidRDefault="00A20441" w:rsidP="00A20441">
      <w:pPr>
        <w:rPr>
          <w:rFonts w:eastAsia="Times New Roman" w:cs="Times New Roman"/>
          <w:szCs w:val="24"/>
          <w:lang w:eastAsia="ar-SA"/>
        </w:rPr>
      </w:pPr>
      <w:r w:rsidRPr="008940D2">
        <w:rPr>
          <w:rFonts w:eastAsia="Times New Roman" w:cs="Times New Roman"/>
          <w:szCs w:val="24"/>
          <w:lang w:eastAsia="ar-SA"/>
        </w:rPr>
        <w:t>Kehtiva seaduse regulatsiooni praktiline probleem seisneb selles, et seaduses sisalduv postiteenuste käsitlus (liht-, täht- ja väärtsaadetised) ei vasta postiorganisatsioonide rahvusvaheliste võrgustike (Prime</w:t>
      </w:r>
      <w:r w:rsidRPr="008940D2">
        <w:rPr>
          <w:rStyle w:val="Allmrkuseviide"/>
          <w:rFonts w:eastAsia="Times New Roman" w:cs="Times New Roman"/>
          <w:szCs w:val="24"/>
          <w:lang w:eastAsia="ar-SA"/>
        </w:rPr>
        <w:footnoteReference w:id="3"/>
      </w:r>
      <w:r w:rsidRPr="008940D2">
        <w:rPr>
          <w:rFonts w:eastAsia="Times New Roman" w:cs="Times New Roman"/>
          <w:szCs w:val="24"/>
          <w:lang w:eastAsia="ar-SA"/>
        </w:rPr>
        <w:t>, Interconnect</w:t>
      </w:r>
      <w:r w:rsidRPr="008940D2">
        <w:rPr>
          <w:rStyle w:val="Allmrkuseviide"/>
          <w:rFonts w:eastAsia="Times New Roman" w:cs="Times New Roman"/>
          <w:szCs w:val="24"/>
          <w:lang w:eastAsia="ar-SA"/>
        </w:rPr>
        <w:footnoteReference w:id="4"/>
      </w:r>
      <w:r w:rsidRPr="008940D2">
        <w:rPr>
          <w:rFonts w:eastAsia="Times New Roman" w:cs="Times New Roman"/>
          <w:szCs w:val="24"/>
          <w:lang w:eastAsia="ar-SA"/>
        </w:rPr>
        <w:t>) poolt kasutatavale teenusestandardile. Enamik Eestisse saabuvast mahust liigub just nimetatud võrgustike kaudu. Enim kasutatav teenus on selline, kus saadetis on jälgitav (</w:t>
      </w:r>
      <w:r w:rsidRPr="008940D2">
        <w:rPr>
          <w:rFonts w:eastAsia="Times New Roman" w:cs="Times New Roman"/>
          <w:i/>
          <w:iCs/>
          <w:szCs w:val="24"/>
          <w:lang w:eastAsia="ar-SA"/>
        </w:rPr>
        <w:t>track and trace</w:t>
      </w:r>
      <w:r w:rsidRPr="008940D2">
        <w:rPr>
          <w:rFonts w:eastAsia="Times New Roman" w:cs="Times New Roman"/>
          <w:szCs w:val="24"/>
          <w:lang w:eastAsia="ar-SA"/>
        </w:rPr>
        <w:t>), kuid seda ei väljastata allkirja vastu ehk niinimetatud jälgitav lihtkiri. Praktikas tekitab paralleelsete, kuid samas erinevate (st ühelt poolt seadusest tulenevate ja teisalt käibes kasutatavate) postiteenuse käsitluste kasutamine ebaselgust ja jäikust teenuste arendamisel turu tegelikele nõ</w:t>
      </w:r>
      <w:r w:rsidR="008124DC" w:rsidRPr="008940D2">
        <w:rPr>
          <w:rFonts w:eastAsia="Times New Roman" w:cs="Times New Roman"/>
          <w:szCs w:val="24"/>
          <w:lang w:eastAsia="ar-SA"/>
        </w:rPr>
        <w:t>u</w:t>
      </w:r>
      <w:r w:rsidRPr="008940D2">
        <w:rPr>
          <w:rFonts w:eastAsia="Times New Roman" w:cs="Times New Roman"/>
          <w:szCs w:val="24"/>
          <w:lang w:eastAsia="ar-SA"/>
        </w:rPr>
        <w:t>etele vastavaks.</w:t>
      </w:r>
    </w:p>
    <w:p w14:paraId="7895A44D" w14:textId="77777777" w:rsidR="00A20441" w:rsidRPr="008940D2" w:rsidRDefault="00A20441" w:rsidP="00A20441">
      <w:pPr>
        <w:rPr>
          <w:rFonts w:eastAsia="Times New Roman" w:cs="Times New Roman"/>
          <w:szCs w:val="24"/>
          <w:lang w:eastAsia="ar-SA"/>
        </w:rPr>
      </w:pPr>
    </w:p>
    <w:p w14:paraId="1FCD1EC7" w14:textId="08ADDF05" w:rsidR="00A20441" w:rsidRDefault="00A20441" w:rsidP="00A20441">
      <w:pPr>
        <w:rPr>
          <w:rFonts w:eastAsia="Times New Roman" w:cs="Times New Roman"/>
          <w:szCs w:val="24"/>
          <w:lang w:eastAsia="ar-SA"/>
        </w:rPr>
      </w:pPr>
      <w:r w:rsidRPr="008940D2">
        <w:rPr>
          <w:rFonts w:eastAsia="Times New Roman" w:cs="Times New Roman"/>
          <w:szCs w:val="24"/>
          <w:lang w:eastAsia="ar-SA"/>
        </w:rPr>
        <w:t xml:space="preserve">Seega on kehtiv käsitlus aegunud ja takistuseks postiteenuste disainimisel. Teenuse disaini mõttes on tarbija vaates lihtsam ja arusaadavam defineerida teenust tulevikus kombinatsioonidena ehk põhiteenus pluss erinevad lisateenused. Kindlustamise teenuse </w:t>
      </w:r>
      <w:r w:rsidRPr="008940D2">
        <w:rPr>
          <w:rFonts w:eastAsia="Times New Roman" w:cs="Times New Roman"/>
          <w:szCs w:val="24"/>
          <w:lang w:eastAsia="ar-SA"/>
        </w:rPr>
        <w:lastRenderedPageBreak/>
        <w:t>võimalus on jätkuvalt olemas, aga teisel moel ja mitte eraldi saadetise</w:t>
      </w:r>
      <w:r w:rsidR="008124DC" w:rsidRPr="008940D2">
        <w:rPr>
          <w:rFonts w:eastAsia="Times New Roman" w:cs="Times New Roman"/>
          <w:szCs w:val="24"/>
          <w:lang w:eastAsia="ar-SA"/>
        </w:rPr>
        <w:t xml:space="preserve"> liigina</w:t>
      </w:r>
      <w:r w:rsidRPr="008940D2">
        <w:rPr>
          <w:rFonts w:eastAsia="Times New Roman" w:cs="Times New Roman"/>
          <w:szCs w:val="24"/>
          <w:lang w:eastAsia="ar-SA"/>
        </w:rPr>
        <w:t>.</w:t>
      </w:r>
      <w:r w:rsidR="008107FD">
        <w:rPr>
          <w:rFonts w:eastAsia="Times New Roman" w:cs="Times New Roman"/>
          <w:szCs w:val="24"/>
          <w:lang w:eastAsia="ar-SA"/>
        </w:rPr>
        <w:t xml:space="preserve"> Sarnase lähenemise on võtnud ka Ülemaailmne Postiliit.</w:t>
      </w:r>
    </w:p>
    <w:p w14:paraId="5121CA48" w14:textId="77777777" w:rsidR="008107FD" w:rsidRPr="008940D2" w:rsidRDefault="008107FD" w:rsidP="00A20441">
      <w:pPr>
        <w:rPr>
          <w:rFonts w:eastAsia="Times New Roman" w:cs="Times New Roman"/>
          <w:szCs w:val="24"/>
          <w:lang w:eastAsia="ar-SA"/>
        </w:rPr>
      </w:pPr>
    </w:p>
    <w:p w14:paraId="308F2040" w14:textId="77777777" w:rsidR="008107FD" w:rsidRPr="008107FD" w:rsidRDefault="008107FD" w:rsidP="008107FD">
      <w:pPr>
        <w:suppressAutoHyphens/>
        <w:rPr>
          <w:rFonts w:eastAsia="Times New Roman" w:cs="Times New Roman"/>
          <w:b/>
          <w:bCs/>
          <w:szCs w:val="24"/>
          <w:lang w:eastAsia="ar-SA"/>
        </w:rPr>
      </w:pPr>
      <w:r w:rsidRPr="008107FD">
        <w:rPr>
          <w:rFonts w:eastAsia="Times New Roman" w:cs="Times New Roman"/>
          <w:b/>
          <w:bCs/>
          <w:szCs w:val="24"/>
          <w:lang w:eastAsia="ar-SA"/>
        </w:rPr>
        <w:t xml:space="preserve">Eelnõu § 1 punkt </w:t>
      </w:r>
      <w:r>
        <w:rPr>
          <w:rFonts w:eastAsia="Times New Roman" w:cs="Times New Roman"/>
          <w:b/>
          <w:bCs/>
          <w:szCs w:val="24"/>
          <w:lang w:eastAsia="ar-SA"/>
        </w:rPr>
        <w:t>3</w:t>
      </w:r>
      <w:r w:rsidRPr="008107FD">
        <w:rPr>
          <w:rFonts w:eastAsia="Times New Roman" w:cs="Times New Roman"/>
          <w:b/>
          <w:bCs/>
          <w:szCs w:val="24"/>
          <w:lang w:eastAsia="ar-SA"/>
        </w:rPr>
        <w:t xml:space="preserve"> </w:t>
      </w:r>
    </w:p>
    <w:p w14:paraId="7DD4F48A" w14:textId="6D1962FE" w:rsidR="008107FD" w:rsidRPr="008940D2" w:rsidRDefault="008107FD" w:rsidP="4CC8125F">
      <w:pPr>
        <w:suppressAutoHyphens/>
        <w:rPr>
          <w:rFonts w:eastAsia="Times New Roman" w:cs="Times New Roman"/>
          <w:lang w:eastAsia="ar-SA"/>
        </w:rPr>
      </w:pPr>
      <w:r w:rsidRPr="4CC8125F">
        <w:rPr>
          <w:rFonts w:eastAsia="Times New Roman" w:cs="Times New Roman"/>
          <w:lang w:eastAsia="ar-SA"/>
        </w:rPr>
        <w:t>Eelnõu § 1 punkti 3 kohaselt täiendatakse seaduse § 1 lõiget 5 tekstiosaga „ja selle alusel kehtestatud õigusakti“. Muudatus on vajalik tagamaks õigusselgus, et universaalse postiteenuse osutaja rahvusvahelisele postiteenusele kohaldatakse lisaks käesolevale seadusele ka selle alusel kehtestatud õigusakt</w:t>
      </w:r>
      <w:r w:rsidR="005F50C6">
        <w:rPr>
          <w:rFonts w:eastAsia="Times New Roman" w:cs="Times New Roman"/>
          <w:lang w:eastAsia="ar-SA"/>
        </w:rPr>
        <w:t>i</w:t>
      </w:r>
      <w:r w:rsidRPr="4CC8125F">
        <w:rPr>
          <w:rFonts w:eastAsia="Times New Roman" w:cs="Times New Roman"/>
          <w:lang w:eastAsia="ar-SA"/>
        </w:rPr>
        <w:t xml:space="preserve"> Eesti territooriumil toimuva postisaadetise edastamise puhul niivõrd, kuivõrd see ei ole vastuolus Eesti Vabariigile siduvate Ülemaailmse Postiliidu aktidega. Muudatus on vajalik, kuna mitmed nõuded liigutatakse eelnõuga seaduse tasandilt alamakti (määruse) tasandile.</w:t>
      </w:r>
    </w:p>
    <w:p w14:paraId="375ABED4" w14:textId="77777777" w:rsidR="00A20441" w:rsidRPr="008940D2" w:rsidRDefault="00A20441" w:rsidP="00DA6D7A">
      <w:pPr>
        <w:suppressAutoHyphens/>
        <w:rPr>
          <w:rFonts w:eastAsia="Times New Roman" w:cs="Times New Roman"/>
          <w:b/>
          <w:bCs/>
          <w:szCs w:val="24"/>
          <w:lang w:eastAsia="ar-SA"/>
        </w:rPr>
      </w:pPr>
    </w:p>
    <w:p w14:paraId="63C4314D" w14:textId="027C8424" w:rsidR="00DA6D7A" w:rsidRPr="008940D2" w:rsidRDefault="090CD319" w:rsidP="3B456AE5">
      <w:pPr>
        <w:suppressAutoHyphens/>
        <w:rPr>
          <w:rFonts w:eastAsia="Times New Roman" w:cs="Times New Roman"/>
          <w:b/>
          <w:bCs/>
          <w:lang w:eastAsia="ar-SA"/>
        </w:rPr>
      </w:pPr>
      <w:commentRangeStart w:id="38"/>
      <w:r w:rsidRPr="3B456AE5">
        <w:rPr>
          <w:rFonts w:eastAsia="Times New Roman" w:cs="Times New Roman"/>
          <w:b/>
          <w:bCs/>
          <w:lang w:eastAsia="ar-SA"/>
        </w:rPr>
        <w:t xml:space="preserve">Eelnõu § 1 punkt </w:t>
      </w:r>
      <w:r w:rsidR="6C03C853" w:rsidRPr="3B456AE5">
        <w:rPr>
          <w:rFonts w:eastAsia="Times New Roman" w:cs="Times New Roman"/>
          <w:b/>
          <w:bCs/>
          <w:lang w:eastAsia="ar-SA"/>
        </w:rPr>
        <w:t>4</w:t>
      </w:r>
      <w:commentRangeEnd w:id="38"/>
      <w:r w:rsidR="00DA6D7A">
        <w:rPr>
          <w:rStyle w:val="Kommentaariviide"/>
        </w:rPr>
        <w:commentReference w:id="38"/>
      </w:r>
    </w:p>
    <w:p w14:paraId="1811A9B2" w14:textId="7D87F4BD" w:rsidR="002E2F30" w:rsidRPr="008940D2" w:rsidRDefault="00DA6D7A" w:rsidP="002870F0">
      <w:pPr>
        <w:suppressAutoHyphens/>
        <w:rPr>
          <w:rFonts w:eastAsia="Times New Roman" w:cs="Times New Roman"/>
          <w:szCs w:val="24"/>
          <w:lang w:eastAsia="ar-SA"/>
        </w:rPr>
      </w:pPr>
      <w:r w:rsidRPr="008940D2">
        <w:rPr>
          <w:rFonts w:eastAsia="Times New Roman" w:cs="Times New Roman"/>
          <w:szCs w:val="24"/>
          <w:lang w:eastAsia="ar-SA"/>
        </w:rPr>
        <w:t xml:space="preserve">Eelnõu § 1 punkti </w:t>
      </w:r>
      <w:r w:rsidR="00743137" w:rsidRPr="008940D2">
        <w:rPr>
          <w:rFonts w:eastAsia="Times New Roman" w:cs="Times New Roman"/>
          <w:szCs w:val="24"/>
          <w:lang w:eastAsia="ar-SA"/>
        </w:rPr>
        <w:t>4</w:t>
      </w:r>
      <w:r w:rsidRPr="008940D2">
        <w:rPr>
          <w:rFonts w:eastAsia="Times New Roman" w:cs="Times New Roman"/>
          <w:szCs w:val="24"/>
          <w:lang w:eastAsia="ar-SA"/>
        </w:rPr>
        <w:t xml:space="preserve"> kohaselt tunnistatakse kehtetuks seaduse § 1 lõige 6.</w:t>
      </w:r>
      <w:r w:rsidR="00B270F1" w:rsidRPr="008940D2">
        <w:rPr>
          <w:rFonts w:eastAsia="Times New Roman" w:cs="Times New Roman"/>
          <w:szCs w:val="24"/>
          <w:lang w:eastAsia="ar-SA"/>
        </w:rPr>
        <w:t xml:space="preserve"> Nimetatud sättega kaotatakse erisus seaduse 3. peatüki kohald</w:t>
      </w:r>
      <w:r w:rsidR="008873DF" w:rsidRPr="008940D2">
        <w:rPr>
          <w:rFonts w:eastAsia="Times New Roman" w:cs="Times New Roman"/>
          <w:szCs w:val="24"/>
          <w:lang w:eastAsia="ar-SA"/>
        </w:rPr>
        <w:t>a</w:t>
      </w:r>
      <w:r w:rsidR="00B270F1" w:rsidRPr="008940D2">
        <w:rPr>
          <w:rFonts w:eastAsia="Times New Roman" w:cs="Times New Roman"/>
          <w:szCs w:val="24"/>
          <w:lang w:eastAsia="ar-SA"/>
        </w:rPr>
        <w:t>misele. Senini kehtis seaduse 3. peatükk ainult tegevusloaga hõlmatud postiteenustele, mis oli vajalik</w:t>
      </w:r>
      <w:r w:rsidR="008873DF" w:rsidRPr="008940D2">
        <w:rPr>
          <w:rFonts w:eastAsia="Times New Roman" w:cs="Times New Roman"/>
          <w:szCs w:val="24"/>
          <w:lang w:eastAsia="ar-SA"/>
        </w:rPr>
        <w:t xml:space="preserve"> eelkõige</w:t>
      </w:r>
      <w:r w:rsidR="00B270F1" w:rsidRPr="008940D2">
        <w:rPr>
          <w:rFonts w:eastAsia="Times New Roman" w:cs="Times New Roman"/>
          <w:szCs w:val="24"/>
          <w:lang w:eastAsia="ar-SA"/>
        </w:rPr>
        <w:t xml:space="preserve"> seaduse</w:t>
      </w:r>
      <w:r w:rsidR="001117BF" w:rsidRPr="008940D2">
        <w:rPr>
          <w:rFonts w:eastAsia="Times New Roman" w:cs="Times New Roman"/>
          <w:szCs w:val="24"/>
          <w:lang w:eastAsia="ar-SA"/>
        </w:rPr>
        <w:t xml:space="preserve"> 4. peatüki</w:t>
      </w:r>
      <w:r w:rsidR="00B270F1" w:rsidRPr="008940D2">
        <w:rPr>
          <w:rFonts w:eastAsia="Times New Roman" w:cs="Times New Roman"/>
          <w:szCs w:val="24"/>
          <w:lang w:eastAsia="ar-SA"/>
        </w:rPr>
        <w:t xml:space="preserve"> 2. jaos</w:t>
      </w:r>
      <w:r w:rsidR="001117BF" w:rsidRPr="008940D2">
        <w:rPr>
          <w:rFonts w:eastAsia="Times New Roman" w:cs="Times New Roman"/>
          <w:szCs w:val="24"/>
          <w:lang w:eastAsia="ar-SA"/>
        </w:rPr>
        <w:t xml:space="preserve"> nimetatud </w:t>
      </w:r>
      <w:r w:rsidR="00B36E72" w:rsidRPr="008940D2">
        <w:rPr>
          <w:rFonts w:eastAsia="Times New Roman" w:cs="Times New Roman"/>
          <w:szCs w:val="24"/>
          <w:lang w:eastAsia="ar-SA"/>
        </w:rPr>
        <w:t>UPT</w:t>
      </w:r>
      <w:r w:rsidR="001117BF" w:rsidRPr="008940D2">
        <w:rPr>
          <w:rFonts w:eastAsia="Times New Roman" w:cs="Times New Roman"/>
          <w:szCs w:val="24"/>
          <w:lang w:eastAsia="ar-SA"/>
        </w:rPr>
        <w:t xml:space="preserve"> rahastamise jaoks. </w:t>
      </w:r>
    </w:p>
    <w:p w14:paraId="57B5C293" w14:textId="77777777" w:rsidR="002E2F30" w:rsidRPr="008940D2" w:rsidRDefault="002E2F30" w:rsidP="002870F0">
      <w:pPr>
        <w:suppressAutoHyphens/>
        <w:rPr>
          <w:rFonts w:eastAsia="Times New Roman" w:cs="Times New Roman"/>
          <w:szCs w:val="24"/>
          <w:lang w:eastAsia="ar-SA"/>
        </w:rPr>
      </w:pPr>
    </w:p>
    <w:p w14:paraId="34E11650" w14:textId="3D064E18" w:rsidR="002E2F30" w:rsidRPr="008940D2" w:rsidRDefault="002E2F30" w:rsidP="002870F0">
      <w:pPr>
        <w:suppressAutoHyphens/>
      </w:pPr>
      <w:r w:rsidRPr="008940D2">
        <w:rPr>
          <w:rFonts w:eastAsia="Times New Roman" w:cs="Times New Roman"/>
          <w:szCs w:val="24"/>
          <w:lang w:eastAsia="ar-SA"/>
        </w:rPr>
        <w:t>2008. aastal, mil seadus sai oma tänase ülesehituse</w:t>
      </w:r>
      <w:r w:rsidR="00225635" w:rsidRPr="008940D2">
        <w:rPr>
          <w:rFonts w:eastAsia="Times New Roman" w:cs="Times New Roman"/>
          <w:szCs w:val="24"/>
          <w:lang w:eastAsia="ar-SA"/>
        </w:rPr>
        <w:t>,</w:t>
      </w:r>
      <w:r w:rsidRPr="008940D2">
        <w:rPr>
          <w:rFonts w:eastAsia="Times New Roman" w:cs="Times New Roman"/>
          <w:szCs w:val="24"/>
          <w:lang w:eastAsia="ar-SA"/>
        </w:rPr>
        <w:t xml:space="preserve"> põhjendati seda seletuskirjas järg</w:t>
      </w:r>
      <w:r w:rsidR="008A31F1" w:rsidRPr="008940D2">
        <w:rPr>
          <w:rFonts w:eastAsia="Times New Roman" w:cs="Times New Roman"/>
          <w:szCs w:val="24"/>
          <w:lang w:eastAsia="ar-SA"/>
        </w:rPr>
        <w:t>nevalt</w:t>
      </w:r>
      <w:r w:rsidR="00727814" w:rsidRPr="008940D2">
        <w:rPr>
          <w:rFonts w:eastAsia="Times New Roman" w:cs="Times New Roman"/>
          <w:szCs w:val="24"/>
          <w:lang w:eastAsia="ar-SA"/>
        </w:rPr>
        <w:t xml:space="preserve">: </w:t>
      </w:r>
      <w:r w:rsidRPr="008940D2">
        <w:rPr>
          <w:rFonts w:eastAsia="Times New Roman" w:cs="Times New Roman"/>
          <w:szCs w:val="24"/>
          <w:lang w:eastAsia="ar-SA"/>
        </w:rPr>
        <w:t>„</w:t>
      </w:r>
      <w:r w:rsidRPr="008940D2">
        <w:t xml:space="preserve">Tegevusloaga määratud postiteenuse osutamine mõjutab </w:t>
      </w:r>
      <w:r w:rsidR="00B36E72" w:rsidRPr="008940D2">
        <w:t>UPT</w:t>
      </w:r>
      <w:r w:rsidRPr="008940D2">
        <w:t xml:space="preserve"> osutamist ning arvestades </w:t>
      </w:r>
      <w:r w:rsidR="00B36E72" w:rsidRPr="008940D2">
        <w:t>UPT</w:t>
      </w:r>
      <w:r w:rsidRPr="008940D2">
        <w:t>ga kaasnevate ebamõistlikult koormavate kulude võimaliku hüvitamist, on oluline nimetatud teenuse mõningane reguleerimine (osutamise piirkond, tasud jne).“</w:t>
      </w:r>
      <w:r w:rsidR="00225635" w:rsidRPr="008940D2">
        <w:t>.</w:t>
      </w:r>
    </w:p>
    <w:p w14:paraId="1D820BD9" w14:textId="77777777" w:rsidR="002E2F30" w:rsidRPr="008940D2" w:rsidRDefault="002E2F30" w:rsidP="002870F0">
      <w:pPr>
        <w:suppressAutoHyphens/>
        <w:rPr>
          <w:rFonts w:eastAsia="Times New Roman" w:cs="Times New Roman"/>
          <w:szCs w:val="24"/>
          <w:lang w:eastAsia="ar-SA"/>
        </w:rPr>
      </w:pPr>
    </w:p>
    <w:p w14:paraId="4BEC24A8" w14:textId="452E2E7C" w:rsidR="00DA6D7A" w:rsidRPr="008940D2" w:rsidRDefault="00B270F1" w:rsidP="002870F0">
      <w:pPr>
        <w:suppressAutoHyphens/>
        <w:rPr>
          <w:rFonts w:eastAsia="Times New Roman" w:cs="Times New Roman"/>
          <w:b/>
          <w:bCs/>
          <w:szCs w:val="24"/>
          <w:lang w:eastAsia="ar-SA"/>
        </w:rPr>
      </w:pPr>
      <w:r w:rsidRPr="008940D2">
        <w:rPr>
          <w:rFonts w:eastAsia="Times New Roman" w:cs="Times New Roman"/>
          <w:szCs w:val="24"/>
          <w:lang w:eastAsia="ar-SA"/>
        </w:rPr>
        <w:t xml:space="preserve">Arvestades, et käesoleva </w:t>
      </w:r>
      <w:r w:rsidR="001117BF" w:rsidRPr="008940D2">
        <w:rPr>
          <w:rFonts w:eastAsia="Times New Roman" w:cs="Times New Roman"/>
          <w:szCs w:val="24"/>
          <w:lang w:eastAsia="ar-SA"/>
        </w:rPr>
        <w:t xml:space="preserve">eelnõuga </w:t>
      </w:r>
      <w:r w:rsidRPr="008940D2">
        <w:rPr>
          <w:rFonts w:eastAsia="Times New Roman" w:cs="Times New Roman"/>
          <w:szCs w:val="24"/>
          <w:lang w:eastAsia="ar-SA"/>
        </w:rPr>
        <w:t xml:space="preserve">muudetakse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rahastamist</w:t>
      </w:r>
      <w:r w:rsidR="006528A1" w:rsidRPr="008940D2">
        <w:rPr>
          <w:rFonts w:eastAsia="Times New Roman" w:cs="Times New Roman"/>
          <w:szCs w:val="24"/>
          <w:lang w:eastAsia="ar-SA"/>
        </w:rPr>
        <w:t xml:space="preserve">, </w:t>
      </w:r>
      <w:r w:rsidRPr="008940D2">
        <w:rPr>
          <w:rFonts w:eastAsia="Times New Roman" w:cs="Times New Roman"/>
          <w:szCs w:val="24"/>
          <w:lang w:eastAsia="ar-SA"/>
        </w:rPr>
        <w:t>ei ole</w:t>
      </w:r>
      <w:r w:rsidR="00727814" w:rsidRPr="008940D2">
        <w:rPr>
          <w:rFonts w:eastAsia="Times New Roman" w:cs="Times New Roman"/>
          <w:szCs w:val="24"/>
          <w:lang w:eastAsia="ar-SA"/>
        </w:rPr>
        <w:t xml:space="preserve"> tulevikus</w:t>
      </w:r>
      <w:r w:rsidRPr="008940D2">
        <w:rPr>
          <w:rFonts w:eastAsia="Times New Roman" w:cs="Times New Roman"/>
          <w:szCs w:val="24"/>
          <w:lang w:eastAsia="ar-SA"/>
        </w:rPr>
        <w:t xml:space="preserve"> põhjendatud tegevusloa regulatsiooni </w:t>
      </w:r>
      <w:r w:rsidR="001117BF" w:rsidRPr="008940D2">
        <w:rPr>
          <w:rFonts w:eastAsia="Times New Roman" w:cs="Times New Roman"/>
          <w:szCs w:val="24"/>
          <w:lang w:eastAsia="ar-SA"/>
        </w:rPr>
        <w:t xml:space="preserve">säilitamine </w:t>
      </w:r>
      <w:r w:rsidRPr="008940D2">
        <w:rPr>
          <w:rFonts w:eastAsia="Times New Roman" w:cs="Times New Roman"/>
          <w:szCs w:val="24"/>
          <w:lang w:eastAsia="ar-SA"/>
        </w:rPr>
        <w:t>väljaspool universaalset postiteenust. Muudatuste järgselt kehti</w:t>
      </w:r>
      <w:r w:rsidR="00BB53B8" w:rsidRPr="008940D2">
        <w:rPr>
          <w:rFonts w:eastAsia="Times New Roman" w:cs="Times New Roman"/>
          <w:szCs w:val="24"/>
          <w:lang w:eastAsia="ar-SA"/>
        </w:rPr>
        <w:t>b</w:t>
      </w:r>
      <w:r w:rsidRPr="008940D2">
        <w:rPr>
          <w:rFonts w:eastAsia="Times New Roman" w:cs="Times New Roman"/>
          <w:szCs w:val="24"/>
          <w:lang w:eastAsia="ar-SA"/>
        </w:rPr>
        <w:t xml:space="preserve"> seaduse 3. peatükk kõigile postiteenustele</w:t>
      </w:r>
      <w:r w:rsidR="00727814" w:rsidRPr="008940D2">
        <w:rPr>
          <w:rFonts w:eastAsia="Times New Roman" w:cs="Times New Roman"/>
          <w:szCs w:val="24"/>
          <w:lang w:eastAsia="ar-SA"/>
        </w:rPr>
        <w:t>, luues väljaspool UPT-d võrdsed tingimused postiteenuste osutamiseks.</w:t>
      </w:r>
    </w:p>
    <w:p w14:paraId="03519C66" w14:textId="77777777" w:rsidR="00DA6D7A" w:rsidRPr="008940D2" w:rsidRDefault="00DA6D7A" w:rsidP="002870F0">
      <w:pPr>
        <w:suppressAutoHyphens/>
        <w:rPr>
          <w:rFonts w:eastAsia="Times New Roman" w:cs="Times New Roman"/>
          <w:b/>
          <w:bCs/>
          <w:szCs w:val="24"/>
          <w:lang w:eastAsia="ar-SA"/>
        </w:rPr>
      </w:pPr>
    </w:p>
    <w:p w14:paraId="478A67DF" w14:textId="172B036E" w:rsidR="001E6557" w:rsidRPr="008940D2" w:rsidRDefault="001E6557" w:rsidP="001E6557">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5</w:t>
      </w:r>
    </w:p>
    <w:p w14:paraId="37CDC70A" w14:textId="76FADF04" w:rsidR="001E6557" w:rsidRPr="008940D2" w:rsidRDefault="140EB4C4" w:rsidP="3B456AE5">
      <w:pPr>
        <w:suppressAutoHyphens/>
        <w:rPr>
          <w:rFonts w:eastAsia="Times New Roman" w:cs="Times New Roman"/>
          <w:b/>
          <w:bCs/>
          <w:lang w:eastAsia="ar-SA"/>
        </w:rPr>
      </w:pPr>
      <w:r w:rsidRPr="3B456AE5">
        <w:rPr>
          <w:rFonts w:eastAsia="Times New Roman" w:cs="Times New Roman"/>
          <w:lang w:eastAsia="ar-SA"/>
        </w:rPr>
        <w:t xml:space="preserve">Eelnõu § 1 punkt </w:t>
      </w:r>
      <w:r w:rsidR="6C03C853" w:rsidRPr="3B456AE5">
        <w:rPr>
          <w:rFonts w:eastAsia="Times New Roman" w:cs="Times New Roman"/>
          <w:lang w:eastAsia="ar-SA"/>
        </w:rPr>
        <w:t>5</w:t>
      </w:r>
      <w:r w:rsidRPr="3B456AE5">
        <w:rPr>
          <w:rFonts w:eastAsia="Times New Roman" w:cs="Times New Roman"/>
          <w:lang w:eastAsia="ar-SA"/>
        </w:rPr>
        <w:t xml:space="preserve"> kohaselt täiendatakse seadust võimalusega käsitleda postiaadressina ka juurdepääsupunkti asukohta juhul, kui postisaadetisele </w:t>
      </w:r>
      <w:r w:rsidR="370D9C5A" w:rsidRPr="3B456AE5">
        <w:rPr>
          <w:rFonts w:eastAsia="Times New Roman" w:cs="Times New Roman"/>
          <w:lang w:eastAsia="ar-SA"/>
        </w:rPr>
        <w:t xml:space="preserve">on lisatud </w:t>
      </w:r>
      <w:r w:rsidR="370D9C5A">
        <w:t>saajale postisaadetise saabumise kohta teate saatmiseks vajalikke kontaktandmeid</w:t>
      </w:r>
      <w:r w:rsidRPr="3B456AE5">
        <w:rPr>
          <w:rFonts w:eastAsia="Times New Roman" w:cs="Times New Roman"/>
          <w:lang w:eastAsia="ar-SA"/>
        </w:rPr>
        <w:t>. Nimetatud võimalus loob õigusselguse ka automatiseeritud juurdepääsupunktide (nt pakiautomaat) kasutamisel ning nende kasutamiseks vajalike andmete küsimiseks</w:t>
      </w:r>
      <w:r w:rsidR="702C7F8C" w:rsidRPr="3B456AE5">
        <w:rPr>
          <w:rFonts w:eastAsia="Times New Roman" w:cs="Times New Roman"/>
          <w:lang w:eastAsia="ar-SA"/>
        </w:rPr>
        <w:t xml:space="preserve"> ka näiteks universaalse postiteenuse osutamiseks</w:t>
      </w:r>
      <w:r w:rsidRPr="3B456AE5">
        <w:rPr>
          <w:rFonts w:eastAsia="Times New Roman" w:cs="Times New Roman"/>
          <w:lang w:eastAsia="ar-SA"/>
        </w:rPr>
        <w:t xml:space="preserve">. Saaja </w:t>
      </w:r>
      <w:r w:rsidR="370D9C5A" w:rsidRPr="3B456AE5">
        <w:rPr>
          <w:rFonts w:eastAsia="Times New Roman" w:cs="Times New Roman"/>
          <w:lang w:eastAsia="ar-SA"/>
        </w:rPr>
        <w:t>kontaktandmeteks</w:t>
      </w:r>
      <w:r w:rsidRPr="3B456AE5">
        <w:rPr>
          <w:rFonts w:eastAsia="Times New Roman" w:cs="Times New Roman"/>
          <w:lang w:eastAsia="ar-SA"/>
        </w:rPr>
        <w:t xml:space="preserve"> saab lugeda näiteks mobiiltelefoni numbri</w:t>
      </w:r>
      <w:r w:rsidR="370D9C5A" w:rsidRPr="3B456AE5">
        <w:rPr>
          <w:rFonts w:eastAsia="Times New Roman" w:cs="Times New Roman"/>
          <w:lang w:eastAsia="ar-SA"/>
        </w:rPr>
        <w:t>t</w:t>
      </w:r>
      <w:r w:rsidRPr="3B456AE5">
        <w:rPr>
          <w:rFonts w:eastAsia="Times New Roman" w:cs="Times New Roman"/>
          <w:lang w:eastAsia="ar-SA"/>
        </w:rPr>
        <w:t>, mis võimaldab saata saajale personaalse koodi, mille kaudu on ainult saatjal õigus saadetis kätte saada. Muudatus võimaldab saata ja saada saadetis</w:t>
      </w:r>
      <w:r w:rsidR="702C7F8C" w:rsidRPr="3B456AE5">
        <w:rPr>
          <w:rFonts w:eastAsia="Times New Roman" w:cs="Times New Roman"/>
          <w:lang w:eastAsia="ar-SA"/>
        </w:rPr>
        <w:t>i</w:t>
      </w:r>
      <w:r w:rsidRPr="3B456AE5">
        <w:rPr>
          <w:rFonts w:eastAsia="Times New Roman" w:cs="Times New Roman"/>
          <w:lang w:eastAsia="ar-SA"/>
        </w:rPr>
        <w:t>, sh universaalse postiteenuse kaudu veelgi mugavamalt ja tarbija poolt eelistatud viisil.</w:t>
      </w:r>
    </w:p>
    <w:p w14:paraId="45862D73" w14:textId="77777777" w:rsidR="001E6557" w:rsidRPr="008940D2" w:rsidRDefault="001E6557" w:rsidP="002870F0">
      <w:pPr>
        <w:suppressAutoHyphens/>
        <w:rPr>
          <w:rFonts w:eastAsia="Times New Roman" w:cs="Times New Roman"/>
          <w:b/>
          <w:bCs/>
          <w:szCs w:val="24"/>
          <w:lang w:eastAsia="ar-SA"/>
        </w:rPr>
      </w:pPr>
    </w:p>
    <w:p w14:paraId="3D45C148" w14:textId="7E971172" w:rsidR="0039776F" w:rsidRPr="008940D2" w:rsidRDefault="0039776F"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6</w:t>
      </w:r>
    </w:p>
    <w:p w14:paraId="01E2C4B7" w14:textId="2A594CF7" w:rsidR="0039776F" w:rsidRPr="008940D2" w:rsidRDefault="3E62AB8B">
      <w:pPr>
        <w:rPr>
          <w:rFonts w:eastAsia="Times New Roman" w:cs="Times New Roman"/>
          <w:lang w:eastAsia="ar-SA"/>
        </w:rPr>
      </w:pPr>
      <w:r w:rsidRPr="3B456AE5">
        <w:rPr>
          <w:rFonts w:eastAsia="Times New Roman" w:cs="Times New Roman"/>
          <w:lang w:eastAsia="ar-SA"/>
        </w:rPr>
        <w:t xml:space="preserve">Eelnõu § 1 punkt </w:t>
      </w:r>
      <w:r w:rsidR="6C03C853" w:rsidRPr="3B456AE5">
        <w:rPr>
          <w:rFonts w:eastAsia="Times New Roman" w:cs="Times New Roman"/>
          <w:lang w:eastAsia="ar-SA"/>
        </w:rPr>
        <w:t>6</w:t>
      </w:r>
      <w:r w:rsidRPr="3B456AE5">
        <w:rPr>
          <w:rFonts w:eastAsia="Times New Roman" w:cs="Times New Roman"/>
          <w:lang w:eastAsia="ar-SA"/>
        </w:rPr>
        <w:t xml:space="preserve"> kohaselt muudetakse kirisaadetise mõiste definitsiooni</w:t>
      </w:r>
      <w:ins w:id="39" w:author="Maarja-Liis Lall - JUSTDIGI" w:date="2025-10-22T07:45:00Z">
        <w:r w:rsidR="50FAC432" w:rsidRPr="3B456AE5">
          <w:rPr>
            <w:rFonts w:eastAsia="Times New Roman" w:cs="Times New Roman"/>
            <w:lang w:eastAsia="ar-SA"/>
          </w:rPr>
          <w:t xml:space="preserve"> § 2 lg-s 4</w:t>
        </w:r>
      </w:ins>
      <w:r w:rsidRPr="3B456AE5">
        <w:rPr>
          <w:rFonts w:eastAsia="Times New Roman" w:cs="Times New Roman"/>
          <w:lang w:eastAsia="ar-SA"/>
        </w:rPr>
        <w:t xml:space="preserve">. Muudatus on suuresti tingitud </w:t>
      </w:r>
      <w:r w:rsidR="211419A7" w:rsidRPr="3B456AE5">
        <w:rPr>
          <w:rFonts w:eastAsia="Times New Roman" w:cs="Times New Roman"/>
          <w:lang w:eastAsia="ar-SA"/>
        </w:rPr>
        <w:t>ü</w:t>
      </w:r>
      <w:r w:rsidRPr="3B456AE5">
        <w:rPr>
          <w:rFonts w:eastAsia="Times New Roman" w:cs="Times New Roman"/>
          <w:lang w:eastAsia="ar-SA"/>
        </w:rPr>
        <w:t>lemaailmse postikonventsioonis tehtud muudatustest ning</w:t>
      </w:r>
      <w:r w:rsidR="16E632D0" w:rsidRPr="3B456AE5">
        <w:rPr>
          <w:rFonts w:eastAsia="Times New Roman" w:cs="Times New Roman"/>
          <w:lang w:eastAsia="ar-SA"/>
        </w:rPr>
        <w:t xml:space="preserve"> tulevikus</w:t>
      </w:r>
      <w:r w:rsidRPr="3B456AE5">
        <w:rPr>
          <w:rFonts w:eastAsia="Times New Roman" w:cs="Times New Roman"/>
          <w:lang w:eastAsia="ar-SA"/>
        </w:rPr>
        <w:t xml:space="preserve"> planeeritavatest muudatustest. Alates 2026</w:t>
      </w:r>
      <w:r w:rsidR="16E632D0" w:rsidRPr="3B456AE5">
        <w:rPr>
          <w:rFonts w:eastAsia="Times New Roman" w:cs="Times New Roman"/>
          <w:lang w:eastAsia="ar-SA"/>
        </w:rPr>
        <w:t>. aastast</w:t>
      </w:r>
      <w:r w:rsidRPr="3B456AE5">
        <w:rPr>
          <w:rFonts w:eastAsia="Times New Roman" w:cs="Times New Roman"/>
          <w:lang w:eastAsia="ar-SA"/>
        </w:rPr>
        <w:t xml:space="preserve"> muutub R (tähitud) maksikiri </w:t>
      </w:r>
      <w:r w:rsidR="33AA10E2" w:rsidRPr="3B456AE5">
        <w:rPr>
          <w:rFonts w:eastAsia="Times New Roman" w:cs="Times New Roman"/>
          <w:lang w:eastAsia="ar-SA"/>
        </w:rPr>
        <w:t>ü</w:t>
      </w:r>
      <w:r w:rsidRPr="3B456AE5">
        <w:rPr>
          <w:rFonts w:eastAsia="Times New Roman" w:cs="Times New Roman"/>
          <w:lang w:eastAsia="ar-SA"/>
        </w:rPr>
        <w:t xml:space="preserve">lemaailmse postikonventsiooni alusel ainult pabersisuga saadetiseks, seega tuleks edaspidi eristada kirisaadetise puhul tähitud ja lihtkirja. Eesti Post on nimetatud muudatuse valguses ühtlustanud samal põhimõttel nii siseriikliku tähitud kirja kui </w:t>
      </w:r>
      <w:r w:rsidR="341D4488" w:rsidRPr="3B456AE5">
        <w:rPr>
          <w:rFonts w:eastAsia="Times New Roman" w:cs="Times New Roman"/>
          <w:lang w:eastAsia="ar-SA"/>
        </w:rPr>
        <w:t xml:space="preserve">ka </w:t>
      </w:r>
      <w:r w:rsidRPr="3B456AE5">
        <w:rPr>
          <w:rFonts w:eastAsia="Times New Roman" w:cs="Times New Roman"/>
          <w:lang w:eastAsia="ar-SA"/>
        </w:rPr>
        <w:t>rahvusvahelise</w:t>
      </w:r>
      <w:r w:rsidR="5C8F2044" w:rsidRPr="3B456AE5">
        <w:rPr>
          <w:rFonts w:eastAsia="Times New Roman" w:cs="Times New Roman"/>
          <w:lang w:eastAsia="ar-SA"/>
        </w:rPr>
        <w:t xml:space="preserve"> kirja</w:t>
      </w:r>
      <w:r w:rsidRPr="3B456AE5">
        <w:rPr>
          <w:rFonts w:eastAsia="Times New Roman" w:cs="Times New Roman"/>
          <w:lang w:eastAsia="ar-SA"/>
        </w:rPr>
        <w:t xml:space="preserve">, et klientide jaoks võimalikult vähe segadust tekitada. </w:t>
      </w:r>
      <w:r w:rsidR="767A5B78" w:rsidRPr="3B456AE5">
        <w:rPr>
          <w:rFonts w:eastAsia="Times New Roman" w:cs="Times New Roman"/>
          <w:lang w:eastAsia="ar-SA"/>
        </w:rPr>
        <w:t>Tõenäoliselt</w:t>
      </w:r>
      <w:r w:rsidRPr="3B456AE5">
        <w:rPr>
          <w:rFonts w:eastAsia="Times New Roman" w:cs="Times New Roman"/>
          <w:lang w:eastAsia="ar-SA"/>
        </w:rPr>
        <w:t xml:space="preserve"> tuleb tulevikus täiendavalt muudatusi ka kirisaadetiste kaalu ja mõõtmetega</w:t>
      </w:r>
      <w:r w:rsidR="5C4CF4EC" w:rsidRPr="3B456AE5">
        <w:rPr>
          <w:rFonts w:eastAsia="Times New Roman" w:cs="Times New Roman"/>
          <w:lang w:eastAsia="ar-SA"/>
        </w:rPr>
        <w:t xml:space="preserve"> ning sellest tulenevalt</w:t>
      </w:r>
      <w:r w:rsidRPr="3B456AE5">
        <w:rPr>
          <w:rFonts w:eastAsia="Times New Roman" w:cs="Times New Roman"/>
          <w:lang w:eastAsia="ar-SA"/>
        </w:rPr>
        <w:t xml:space="preserve"> on mõistlik</w:t>
      </w:r>
      <w:r w:rsidR="16E632D0" w:rsidRPr="3B456AE5">
        <w:rPr>
          <w:rFonts w:eastAsia="Times New Roman" w:cs="Times New Roman"/>
          <w:lang w:eastAsia="ar-SA"/>
        </w:rPr>
        <w:t xml:space="preserve"> teha</w:t>
      </w:r>
      <w:r w:rsidR="5C8F2044" w:rsidRPr="3B456AE5">
        <w:rPr>
          <w:rFonts w:eastAsia="Times New Roman" w:cs="Times New Roman"/>
          <w:lang w:eastAsia="ar-SA"/>
        </w:rPr>
        <w:t xml:space="preserve"> etteruttavalt</w:t>
      </w:r>
      <w:r w:rsidR="16E632D0" w:rsidRPr="3B456AE5">
        <w:rPr>
          <w:rFonts w:eastAsia="Times New Roman" w:cs="Times New Roman"/>
          <w:lang w:eastAsia="ar-SA"/>
        </w:rPr>
        <w:t xml:space="preserve"> muudatused seaduses ja</w:t>
      </w:r>
      <w:r w:rsidRPr="3B456AE5">
        <w:rPr>
          <w:rFonts w:eastAsia="Times New Roman" w:cs="Times New Roman"/>
          <w:lang w:eastAsia="ar-SA"/>
        </w:rPr>
        <w:t xml:space="preserve"> viidata otse </w:t>
      </w:r>
      <w:commentRangeStart w:id="40"/>
      <w:r w:rsidR="1109419C" w:rsidRPr="3B456AE5">
        <w:rPr>
          <w:rFonts w:eastAsia="Times New Roman" w:cs="Times New Roman"/>
          <w:lang w:eastAsia="ar-SA"/>
        </w:rPr>
        <w:t>ü</w:t>
      </w:r>
      <w:r w:rsidRPr="3B456AE5">
        <w:rPr>
          <w:rFonts w:eastAsia="Times New Roman" w:cs="Times New Roman"/>
          <w:lang w:eastAsia="ar-SA"/>
        </w:rPr>
        <w:t>lemaailmse postikonventsioonis kehtestatud nõuetele.</w:t>
      </w:r>
      <w:commentRangeEnd w:id="40"/>
      <w:r w:rsidR="0039776F">
        <w:rPr>
          <w:rStyle w:val="Kommentaariviide"/>
        </w:rPr>
        <w:commentReference w:id="40"/>
      </w:r>
    </w:p>
    <w:p w14:paraId="4CE0C67B" w14:textId="77777777" w:rsidR="0039776F" w:rsidRPr="008940D2" w:rsidRDefault="0039776F" w:rsidP="002870F0">
      <w:pPr>
        <w:suppressAutoHyphens/>
        <w:rPr>
          <w:rFonts w:eastAsia="Times New Roman" w:cs="Times New Roman"/>
          <w:b/>
          <w:bCs/>
          <w:szCs w:val="24"/>
          <w:lang w:eastAsia="ar-SA"/>
        </w:rPr>
      </w:pPr>
    </w:p>
    <w:p w14:paraId="5F25F96F" w14:textId="61B5E432" w:rsidR="00942CF3" w:rsidRPr="008940D2" w:rsidRDefault="00942CF3"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7</w:t>
      </w:r>
    </w:p>
    <w:p w14:paraId="21764E81" w14:textId="392CB403" w:rsidR="00F52172" w:rsidRPr="008940D2" w:rsidRDefault="34610940" w:rsidP="3B456AE5">
      <w:pPr>
        <w:rPr>
          <w:rFonts w:eastAsia="Times New Roman" w:cs="Times New Roman"/>
          <w:lang w:eastAsia="ar-SA"/>
        </w:rPr>
      </w:pPr>
      <w:r w:rsidRPr="3B456AE5">
        <w:rPr>
          <w:rFonts w:eastAsia="Times New Roman" w:cs="Times New Roman"/>
          <w:lang w:eastAsia="ar-SA"/>
        </w:rPr>
        <w:lastRenderedPageBreak/>
        <w:t>Eelnõu § 1 punkt</w:t>
      </w:r>
      <w:r w:rsidR="4C71385C" w:rsidRPr="3B456AE5">
        <w:rPr>
          <w:rFonts w:eastAsia="Times New Roman" w:cs="Times New Roman"/>
          <w:lang w:eastAsia="ar-SA"/>
        </w:rPr>
        <w:t>i</w:t>
      </w:r>
      <w:r w:rsidRPr="3B456AE5">
        <w:rPr>
          <w:rFonts w:eastAsia="Times New Roman" w:cs="Times New Roman"/>
          <w:lang w:eastAsia="ar-SA"/>
        </w:rPr>
        <w:t xml:space="preserve"> </w:t>
      </w:r>
      <w:r w:rsidR="6C03C853" w:rsidRPr="3B456AE5">
        <w:rPr>
          <w:rFonts w:eastAsia="Times New Roman" w:cs="Times New Roman"/>
          <w:lang w:eastAsia="ar-SA"/>
        </w:rPr>
        <w:t>7</w:t>
      </w:r>
      <w:r w:rsidRPr="3B456AE5">
        <w:rPr>
          <w:rFonts w:eastAsia="Times New Roman" w:cs="Times New Roman"/>
          <w:lang w:eastAsia="ar-SA"/>
        </w:rPr>
        <w:t xml:space="preserve"> kohaselt tunnistatakse kehtetuks seaduse § 4 lõi</w:t>
      </w:r>
      <w:r w:rsidR="306A89CF" w:rsidRPr="3B456AE5">
        <w:rPr>
          <w:rFonts w:eastAsia="Times New Roman" w:cs="Times New Roman"/>
          <w:lang w:eastAsia="ar-SA"/>
        </w:rPr>
        <w:t>k</w:t>
      </w:r>
      <w:r w:rsidRPr="3B456AE5">
        <w:rPr>
          <w:rFonts w:eastAsia="Times New Roman" w:cs="Times New Roman"/>
          <w:lang w:eastAsia="ar-SA"/>
        </w:rPr>
        <w:t>e 5</w:t>
      </w:r>
      <w:r w:rsidR="24514652" w:rsidRPr="3B456AE5">
        <w:rPr>
          <w:rFonts w:eastAsia="Times New Roman" w:cs="Times New Roman"/>
          <w:lang w:eastAsia="ar-SA"/>
        </w:rPr>
        <w:t xml:space="preserve"> punkt 3</w:t>
      </w:r>
      <w:r w:rsidR="64F35A43" w:rsidRPr="3B456AE5">
        <w:rPr>
          <w:rFonts w:eastAsia="Times New Roman" w:cs="Times New Roman"/>
          <w:lang w:eastAsia="ar-SA"/>
        </w:rPr>
        <w:t xml:space="preserve">, kus on nimetatud väärtsaadetise edastamine ühe </w:t>
      </w:r>
      <w:r w:rsidR="714276AF" w:rsidRPr="3B456AE5">
        <w:rPr>
          <w:rFonts w:eastAsia="Times New Roman" w:cs="Times New Roman"/>
          <w:lang w:eastAsia="ar-SA"/>
        </w:rPr>
        <w:t xml:space="preserve">eraldiseisva </w:t>
      </w:r>
      <w:r w:rsidR="64F35A43" w:rsidRPr="3B456AE5">
        <w:rPr>
          <w:rFonts w:eastAsia="Times New Roman" w:cs="Times New Roman"/>
          <w:lang w:eastAsia="ar-SA"/>
        </w:rPr>
        <w:t>postiteenuse liigina</w:t>
      </w:r>
      <w:r w:rsidRPr="3B456AE5">
        <w:rPr>
          <w:rFonts w:eastAsia="Times New Roman" w:cs="Times New Roman"/>
          <w:lang w:eastAsia="ar-SA"/>
        </w:rPr>
        <w:t>.</w:t>
      </w:r>
      <w:r w:rsidR="714276AF" w:rsidRPr="3B456AE5">
        <w:rPr>
          <w:rFonts w:eastAsia="Times New Roman" w:cs="Times New Roman"/>
          <w:lang w:eastAsia="ar-SA"/>
        </w:rPr>
        <w:t xml:space="preserve"> Muudatuse kohaselt eemaldatakse postiteenuste lo</w:t>
      </w:r>
      <w:r w:rsidR="1AA77963" w:rsidRPr="3B456AE5">
        <w:rPr>
          <w:rFonts w:eastAsia="Times New Roman" w:cs="Times New Roman"/>
          <w:lang w:eastAsia="ar-SA"/>
        </w:rPr>
        <w:t>e</w:t>
      </w:r>
      <w:r w:rsidR="714276AF" w:rsidRPr="3B456AE5">
        <w:rPr>
          <w:rFonts w:eastAsia="Times New Roman" w:cs="Times New Roman"/>
          <w:lang w:eastAsia="ar-SA"/>
        </w:rPr>
        <w:t xml:space="preserve">telust väärtsaadetise edastamine eraldi teenuse liigina. </w:t>
      </w:r>
    </w:p>
    <w:p w14:paraId="2A52711E" w14:textId="37CA4C90" w:rsidR="001B4880" w:rsidRPr="008940D2" w:rsidRDefault="001B4880" w:rsidP="0018393B">
      <w:pPr>
        <w:rPr>
          <w:rFonts w:eastAsia="Times New Roman" w:cs="Times New Roman"/>
          <w:szCs w:val="24"/>
          <w:lang w:eastAsia="ar-SA"/>
        </w:rPr>
      </w:pPr>
    </w:p>
    <w:p w14:paraId="6CA6B7DB" w14:textId="3114D72E" w:rsidR="004D11A4" w:rsidRPr="008940D2" w:rsidRDefault="004D11A4" w:rsidP="004D11A4">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8</w:t>
      </w:r>
    </w:p>
    <w:p w14:paraId="6F962B8E" w14:textId="0D453562" w:rsidR="004D11A4" w:rsidRPr="008940D2" w:rsidRDefault="2459ADE5" w:rsidP="3B456AE5">
      <w:pPr>
        <w:rPr>
          <w:rFonts w:eastAsia="Times New Roman" w:cs="Times New Roman"/>
          <w:b/>
          <w:bCs/>
          <w:lang w:eastAsia="ar-SA"/>
        </w:rPr>
      </w:pPr>
      <w:r w:rsidRPr="3B456AE5">
        <w:rPr>
          <w:rFonts w:eastAsia="Times New Roman" w:cs="Times New Roman"/>
          <w:lang w:eastAsia="ar-SA"/>
        </w:rPr>
        <w:t xml:space="preserve">Eelnõu § 1 punkti </w:t>
      </w:r>
      <w:r w:rsidR="6C03C853" w:rsidRPr="3B456AE5">
        <w:rPr>
          <w:rFonts w:eastAsia="Times New Roman" w:cs="Times New Roman"/>
          <w:lang w:eastAsia="ar-SA"/>
        </w:rPr>
        <w:t>8</w:t>
      </w:r>
      <w:r w:rsidRPr="3B456AE5">
        <w:rPr>
          <w:rFonts w:eastAsia="Times New Roman" w:cs="Times New Roman"/>
          <w:lang w:eastAsia="ar-SA"/>
        </w:rPr>
        <w:t xml:space="preserve"> kohaselt muudetakse seaduse § 4 lõike 7 punkt</w:t>
      </w:r>
      <w:r w:rsidR="5C8F2044" w:rsidRPr="3B456AE5">
        <w:rPr>
          <w:rFonts w:eastAsia="Times New Roman" w:cs="Times New Roman"/>
          <w:lang w:eastAsia="ar-SA"/>
        </w:rPr>
        <w:t>i</w:t>
      </w:r>
      <w:r w:rsidRPr="3B456AE5">
        <w:rPr>
          <w:rFonts w:eastAsia="Times New Roman" w:cs="Times New Roman"/>
          <w:lang w:eastAsia="ar-SA"/>
        </w:rPr>
        <w:t xml:space="preserve"> 1 selliselt, et punktis</w:t>
      </w:r>
      <w:r w:rsidR="17E85AE2" w:rsidRPr="3B456AE5">
        <w:rPr>
          <w:rFonts w:eastAsia="Times New Roman" w:cs="Times New Roman"/>
          <w:lang w:eastAsia="ar-SA"/>
        </w:rPr>
        <w:t xml:space="preserve"> olevad sõnad</w:t>
      </w:r>
      <w:r w:rsidRPr="3B456AE5">
        <w:rPr>
          <w:rFonts w:eastAsia="Times New Roman" w:cs="Times New Roman"/>
          <w:lang w:eastAsia="ar-SA"/>
        </w:rPr>
        <w:t xml:space="preserve"> </w:t>
      </w:r>
      <w:r w:rsidR="17E85AE2">
        <w:t>"muu isikusamasuse tuvastamist võimaldava" asendatakse sõnadega "saaja tuvastamist võimaldava muu“.</w:t>
      </w:r>
      <w:r w:rsidR="17E85AE2" w:rsidRPr="3B456AE5">
        <w:rPr>
          <w:rFonts w:eastAsia="Times New Roman" w:cs="Times New Roman"/>
          <w:lang w:eastAsia="ar-SA"/>
        </w:rPr>
        <w:t xml:space="preserve"> </w:t>
      </w:r>
      <w:r w:rsidRPr="3B456AE5">
        <w:rPr>
          <w:rFonts w:eastAsia="Times New Roman" w:cs="Times New Roman"/>
          <w:lang w:eastAsia="ar-SA"/>
        </w:rPr>
        <w:t>Muudatus on</w:t>
      </w:r>
      <w:r w:rsidR="58629B80" w:rsidRPr="3B456AE5">
        <w:rPr>
          <w:rFonts w:eastAsia="Times New Roman" w:cs="Times New Roman"/>
          <w:lang w:eastAsia="ar-SA"/>
        </w:rPr>
        <w:t xml:space="preserve"> tingitud</w:t>
      </w:r>
      <w:r w:rsidRPr="3B456AE5">
        <w:rPr>
          <w:rFonts w:eastAsia="Times New Roman" w:cs="Times New Roman"/>
          <w:lang w:eastAsia="ar-SA"/>
        </w:rPr>
        <w:t xml:space="preserve"> praktikas</w:t>
      </w:r>
      <w:r w:rsidR="57173A5F" w:rsidRPr="3B456AE5">
        <w:rPr>
          <w:rFonts w:eastAsia="Times New Roman" w:cs="Times New Roman"/>
          <w:lang w:eastAsia="ar-SA"/>
        </w:rPr>
        <w:t>t, kus</w:t>
      </w:r>
      <w:r w:rsidRPr="3B456AE5">
        <w:rPr>
          <w:rFonts w:eastAsia="Times New Roman" w:cs="Times New Roman"/>
          <w:lang w:eastAsia="ar-SA"/>
        </w:rPr>
        <w:t xml:space="preserve"> saadetakse saadetisi ka viisidel, mis ei võimalda isikusamasust</w:t>
      </w:r>
      <w:r w:rsidR="306A89CF" w:rsidRPr="3B456AE5">
        <w:rPr>
          <w:rFonts w:eastAsia="Times New Roman" w:cs="Times New Roman"/>
          <w:lang w:eastAsia="ar-SA"/>
        </w:rPr>
        <w:t xml:space="preserve"> tuvastada</w:t>
      </w:r>
      <w:r w:rsidRPr="3B456AE5">
        <w:rPr>
          <w:rFonts w:eastAsia="Times New Roman" w:cs="Times New Roman"/>
          <w:lang w:eastAsia="ar-SA"/>
        </w:rPr>
        <w:t>, kuid võimaldavad tuvastada saaja (nt</w:t>
      </w:r>
      <w:r w:rsidR="57173A5F" w:rsidRPr="3B456AE5">
        <w:rPr>
          <w:rFonts w:eastAsia="Times New Roman" w:cs="Times New Roman"/>
          <w:lang w:eastAsia="ar-SA"/>
        </w:rPr>
        <w:t xml:space="preserve"> turvauksed, PIN koodid jms</w:t>
      </w:r>
      <w:r w:rsidRPr="3B456AE5">
        <w:rPr>
          <w:rFonts w:eastAsia="Times New Roman" w:cs="Times New Roman"/>
          <w:lang w:eastAsia="ar-SA"/>
        </w:rPr>
        <w:t>).</w:t>
      </w:r>
    </w:p>
    <w:p w14:paraId="1C038E3D" w14:textId="77777777" w:rsidR="004D11A4" w:rsidRPr="008940D2" w:rsidRDefault="004D11A4" w:rsidP="0018393B">
      <w:pPr>
        <w:rPr>
          <w:rFonts w:eastAsia="Times New Roman" w:cs="Times New Roman"/>
          <w:b/>
          <w:bCs/>
          <w:szCs w:val="24"/>
          <w:lang w:eastAsia="ar-SA"/>
        </w:rPr>
      </w:pPr>
    </w:p>
    <w:p w14:paraId="66E800C9" w14:textId="19E8095E" w:rsidR="001B4880" w:rsidRPr="008940D2" w:rsidRDefault="001B4880" w:rsidP="0018393B">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9</w:t>
      </w:r>
    </w:p>
    <w:p w14:paraId="16BAE1EF" w14:textId="14C3D78C" w:rsidR="001B4880" w:rsidRPr="008940D2" w:rsidRDefault="06E9BFB7" w:rsidP="4CC8125F">
      <w:pPr>
        <w:rPr>
          <w:rFonts w:eastAsia="Times New Roman" w:cs="Times New Roman"/>
          <w:lang w:eastAsia="ar-SA"/>
        </w:rPr>
      </w:pPr>
      <w:r w:rsidRPr="3B456AE5">
        <w:rPr>
          <w:rFonts w:eastAsia="Times New Roman" w:cs="Times New Roman"/>
          <w:lang w:eastAsia="ar-SA"/>
        </w:rPr>
        <w:t>Eelnõu § 1 punkt</w:t>
      </w:r>
      <w:r w:rsidR="4C71385C" w:rsidRPr="3B456AE5">
        <w:rPr>
          <w:rFonts w:eastAsia="Times New Roman" w:cs="Times New Roman"/>
          <w:lang w:eastAsia="ar-SA"/>
        </w:rPr>
        <w:t>i</w:t>
      </w:r>
      <w:r w:rsidRPr="3B456AE5">
        <w:rPr>
          <w:rFonts w:eastAsia="Times New Roman" w:cs="Times New Roman"/>
          <w:lang w:eastAsia="ar-SA"/>
        </w:rPr>
        <w:t xml:space="preserve"> </w:t>
      </w:r>
      <w:r w:rsidR="6C03C853" w:rsidRPr="3B456AE5">
        <w:rPr>
          <w:rFonts w:eastAsia="Times New Roman" w:cs="Times New Roman"/>
          <w:lang w:eastAsia="ar-SA"/>
        </w:rPr>
        <w:t>9</w:t>
      </w:r>
      <w:r w:rsidRPr="3B456AE5">
        <w:rPr>
          <w:rFonts w:eastAsia="Times New Roman" w:cs="Times New Roman"/>
          <w:lang w:eastAsia="ar-SA"/>
        </w:rPr>
        <w:t xml:space="preserve"> kohaselt muudetakse seaduse § 4 lõi</w:t>
      </w:r>
      <w:r w:rsidR="75599578" w:rsidRPr="3B456AE5">
        <w:rPr>
          <w:rFonts w:eastAsia="Times New Roman" w:cs="Times New Roman"/>
          <w:lang w:eastAsia="ar-SA"/>
        </w:rPr>
        <w:t>k</w:t>
      </w:r>
      <w:r w:rsidRPr="3B456AE5">
        <w:rPr>
          <w:rFonts w:eastAsia="Times New Roman" w:cs="Times New Roman"/>
          <w:lang w:eastAsia="ar-SA"/>
        </w:rPr>
        <w:t>e 7 punkti 3</w:t>
      </w:r>
      <w:r w:rsidR="2DC63794" w:rsidRPr="3B456AE5">
        <w:rPr>
          <w:rFonts w:eastAsia="Times New Roman" w:cs="Times New Roman"/>
          <w:lang w:eastAsia="ar-SA"/>
        </w:rPr>
        <w:t xml:space="preserve"> selliselt, et punktis olevad sõnad „</w:t>
      </w:r>
      <w:r w:rsidR="306A89CF">
        <w:t xml:space="preserve">postiteenuse osutaja </w:t>
      </w:r>
      <w:r w:rsidR="2DC63794" w:rsidRPr="3B456AE5">
        <w:rPr>
          <w:rFonts w:eastAsia="Times New Roman" w:cs="Times New Roman"/>
          <w:lang w:eastAsia="ar-SA"/>
        </w:rPr>
        <w:t>eelnevalt määratud garantiisumma“ asendatakse sõnadega „</w:t>
      </w:r>
      <w:r w:rsidR="167E7B22" w:rsidRPr="3B456AE5">
        <w:rPr>
          <w:rFonts w:eastAsia="Times New Roman" w:cs="Times New Roman"/>
          <w:lang w:eastAsia="ar-SA"/>
        </w:rPr>
        <w:t xml:space="preserve">postiteenuse osutamise </w:t>
      </w:r>
      <w:r w:rsidR="2DC63794" w:rsidRPr="3B456AE5">
        <w:rPr>
          <w:rFonts w:eastAsia="Times New Roman" w:cs="Times New Roman"/>
          <w:lang w:eastAsia="ar-SA"/>
        </w:rPr>
        <w:t>tüüptingimustes ettenähtud hüvitis</w:t>
      </w:r>
      <w:r w:rsidR="269A47FA" w:rsidRPr="3B456AE5">
        <w:rPr>
          <w:rFonts w:eastAsia="Times New Roman" w:cs="Times New Roman"/>
          <w:lang w:eastAsia="ar-SA"/>
        </w:rPr>
        <w:t>t</w:t>
      </w:r>
      <w:r w:rsidR="2DC63794" w:rsidRPr="3B456AE5">
        <w:rPr>
          <w:rFonts w:eastAsia="Times New Roman" w:cs="Times New Roman"/>
          <w:lang w:eastAsia="ar-SA"/>
        </w:rPr>
        <w:t>“</w:t>
      </w:r>
      <w:r w:rsidRPr="3B456AE5">
        <w:rPr>
          <w:rFonts w:eastAsia="Times New Roman" w:cs="Times New Roman"/>
          <w:lang w:eastAsia="ar-SA"/>
        </w:rPr>
        <w:t xml:space="preserve">. </w:t>
      </w:r>
      <w:r w:rsidR="00C9FFCF" w:rsidRPr="3B456AE5">
        <w:rPr>
          <w:rFonts w:eastAsia="Times New Roman" w:cs="Times New Roman"/>
          <w:lang w:eastAsia="ar-SA"/>
        </w:rPr>
        <w:t xml:space="preserve">Muudatusega täpsustatakse hüvitise maksmise tingimusi tähtsaadetise kaotsimineku või kahjustumise korral. Uue sõnastuse kohaselt maksab postiteenuse osutaja saatjale postiteenuse osutaja tüüptingimustes ettenähtud hüvitise. </w:t>
      </w:r>
      <w:r w:rsidR="167E7B22" w:rsidRPr="3B456AE5">
        <w:rPr>
          <w:rFonts w:eastAsia="Times New Roman" w:cs="Times New Roman"/>
          <w:lang w:eastAsia="ar-SA"/>
        </w:rPr>
        <w:t>Praktikas on hüvitise maksmise tingimused sätestatud postiteenuse osutamise tüüptingimustes, seega on tegemist pigem tehnilist laadi muudatusega.</w:t>
      </w:r>
    </w:p>
    <w:p w14:paraId="1816D38B" w14:textId="3EBE42D4" w:rsidR="0063193F" w:rsidRPr="008940D2" w:rsidRDefault="0063193F" w:rsidP="0018393B">
      <w:pPr>
        <w:rPr>
          <w:rFonts w:eastAsia="Times New Roman" w:cs="Times New Roman"/>
          <w:szCs w:val="24"/>
          <w:lang w:eastAsia="ar-SA"/>
        </w:rPr>
      </w:pPr>
    </w:p>
    <w:p w14:paraId="241695DC" w14:textId="0C4DD3ED" w:rsidR="0063193F" w:rsidRPr="008940D2" w:rsidRDefault="0063193F" w:rsidP="0018393B">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10</w:t>
      </w:r>
    </w:p>
    <w:p w14:paraId="4DF35D45" w14:textId="05D27A03" w:rsidR="00172EE6" w:rsidRPr="008940D2" w:rsidRDefault="00C9FFCF" w:rsidP="3B456AE5">
      <w:pPr>
        <w:rPr>
          <w:rFonts w:eastAsia="Times New Roman" w:cs="Times New Roman"/>
          <w:lang w:eastAsia="ar-SA"/>
        </w:rPr>
      </w:pPr>
      <w:r w:rsidRPr="3B456AE5">
        <w:rPr>
          <w:rFonts w:eastAsia="Times New Roman" w:cs="Times New Roman"/>
          <w:lang w:eastAsia="ar-SA"/>
        </w:rPr>
        <w:t>Eelnõu § 1 punkt</w:t>
      </w:r>
      <w:r w:rsidR="4C71385C" w:rsidRPr="3B456AE5">
        <w:rPr>
          <w:rFonts w:eastAsia="Times New Roman" w:cs="Times New Roman"/>
          <w:lang w:eastAsia="ar-SA"/>
        </w:rPr>
        <w:t>i</w:t>
      </w:r>
      <w:r w:rsidRPr="3B456AE5">
        <w:rPr>
          <w:rFonts w:eastAsia="Times New Roman" w:cs="Times New Roman"/>
          <w:lang w:eastAsia="ar-SA"/>
        </w:rPr>
        <w:t xml:space="preserve"> </w:t>
      </w:r>
      <w:r w:rsidR="6C03C853" w:rsidRPr="3B456AE5">
        <w:rPr>
          <w:rFonts w:eastAsia="Times New Roman" w:cs="Times New Roman"/>
          <w:lang w:eastAsia="ar-SA"/>
        </w:rPr>
        <w:t>10</w:t>
      </w:r>
      <w:r w:rsidRPr="3B456AE5">
        <w:rPr>
          <w:rFonts w:eastAsia="Times New Roman" w:cs="Times New Roman"/>
          <w:lang w:eastAsia="ar-SA"/>
        </w:rPr>
        <w:t xml:space="preserve"> kohaselt tunnistatakse kehtetuks seaduse § 4 lõige 8</w:t>
      </w:r>
      <w:r w:rsidR="5585815A" w:rsidRPr="3B456AE5">
        <w:rPr>
          <w:rFonts w:eastAsia="Times New Roman" w:cs="Times New Roman"/>
          <w:lang w:eastAsia="ar-SA"/>
        </w:rPr>
        <w:t>.</w:t>
      </w:r>
      <w:r w:rsidR="5585815A">
        <w:t xml:space="preserve"> </w:t>
      </w:r>
      <w:r w:rsidR="086CFD2A">
        <w:t xml:space="preserve">Muudatus on seotud </w:t>
      </w:r>
      <w:r w:rsidR="702C7F8C">
        <w:t>eelpool</w:t>
      </w:r>
      <w:r w:rsidR="086CFD2A">
        <w:t xml:space="preserve"> tehtud muudatusega. </w:t>
      </w:r>
      <w:r w:rsidR="5585815A" w:rsidRPr="3B456AE5">
        <w:rPr>
          <w:rFonts w:eastAsia="Times New Roman" w:cs="Times New Roman"/>
          <w:lang w:eastAsia="ar-SA"/>
        </w:rPr>
        <w:t xml:space="preserve">Eesmärk on eemaldada seadusest väärtsaadetis eraldi teenuse liigina. </w:t>
      </w:r>
    </w:p>
    <w:p w14:paraId="7B319B1A" w14:textId="7B601362" w:rsidR="00F52172" w:rsidRPr="008940D2" w:rsidRDefault="00F52172" w:rsidP="0018393B">
      <w:pPr>
        <w:rPr>
          <w:rFonts w:eastAsia="Times New Roman" w:cs="Times New Roman"/>
          <w:szCs w:val="24"/>
          <w:lang w:eastAsia="ar-SA"/>
        </w:rPr>
      </w:pPr>
    </w:p>
    <w:p w14:paraId="2FD48C64" w14:textId="6CB4254D" w:rsidR="00F52172" w:rsidRPr="008940D2" w:rsidRDefault="00F52172" w:rsidP="0018393B">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1E6557" w:rsidRPr="008940D2">
        <w:rPr>
          <w:rFonts w:eastAsia="Times New Roman" w:cs="Times New Roman"/>
          <w:b/>
          <w:bCs/>
          <w:szCs w:val="24"/>
          <w:lang w:eastAsia="ar-SA"/>
        </w:rPr>
        <w:t>1</w:t>
      </w:r>
      <w:r w:rsidR="00743137" w:rsidRPr="008940D2">
        <w:rPr>
          <w:rFonts w:eastAsia="Times New Roman" w:cs="Times New Roman"/>
          <w:b/>
          <w:bCs/>
          <w:szCs w:val="24"/>
          <w:lang w:eastAsia="ar-SA"/>
        </w:rPr>
        <w:t>1</w:t>
      </w:r>
    </w:p>
    <w:p w14:paraId="1AB5301A" w14:textId="328A98CC" w:rsidR="005019C2" w:rsidRPr="008940D2" w:rsidRDefault="1E24CF6B" w:rsidP="3B456AE5">
      <w:pPr>
        <w:rPr>
          <w:rFonts w:eastAsia="Times New Roman" w:cs="Times New Roman"/>
          <w:lang w:eastAsia="ar-SA"/>
        </w:rPr>
      </w:pPr>
      <w:r w:rsidRPr="3B456AE5">
        <w:rPr>
          <w:rFonts w:eastAsia="Times New Roman" w:cs="Times New Roman"/>
          <w:lang w:eastAsia="ar-SA"/>
        </w:rPr>
        <w:t>Eelnõu § 1 punkt</w:t>
      </w:r>
      <w:r w:rsidR="4C71385C" w:rsidRPr="3B456AE5">
        <w:rPr>
          <w:rFonts w:eastAsia="Times New Roman" w:cs="Times New Roman"/>
          <w:lang w:eastAsia="ar-SA"/>
        </w:rPr>
        <w:t>i</w:t>
      </w:r>
      <w:r w:rsidRPr="3B456AE5">
        <w:rPr>
          <w:rFonts w:eastAsia="Times New Roman" w:cs="Times New Roman"/>
          <w:lang w:eastAsia="ar-SA"/>
        </w:rPr>
        <w:t xml:space="preserve"> </w:t>
      </w:r>
      <w:r w:rsidR="140EB4C4" w:rsidRPr="3B456AE5">
        <w:rPr>
          <w:rFonts w:eastAsia="Times New Roman" w:cs="Times New Roman"/>
          <w:lang w:eastAsia="ar-SA"/>
        </w:rPr>
        <w:t>1</w:t>
      </w:r>
      <w:r w:rsidR="6C03C853" w:rsidRPr="3B456AE5">
        <w:rPr>
          <w:rFonts w:eastAsia="Times New Roman" w:cs="Times New Roman"/>
          <w:lang w:eastAsia="ar-SA"/>
        </w:rPr>
        <w:t>1</w:t>
      </w:r>
      <w:r w:rsidRPr="3B456AE5">
        <w:rPr>
          <w:rFonts w:eastAsia="Times New Roman" w:cs="Times New Roman"/>
          <w:lang w:eastAsia="ar-SA"/>
        </w:rPr>
        <w:t xml:space="preserve"> kohaselt </w:t>
      </w:r>
      <w:r w:rsidR="0A00609F" w:rsidRPr="3B456AE5">
        <w:rPr>
          <w:rFonts w:eastAsia="Times New Roman" w:cs="Times New Roman"/>
          <w:lang w:eastAsia="ar-SA"/>
        </w:rPr>
        <w:t>muude</w:t>
      </w:r>
      <w:r w:rsidRPr="3B456AE5">
        <w:rPr>
          <w:rFonts w:eastAsia="Times New Roman" w:cs="Times New Roman"/>
          <w:lang w:eastAsia="ar-SA"/>
        </w:rPr>
        <w:t>takse seaduse § 4 lõi</w:t>
      </w:r>
      <w:r w:rsidR="5AD3E4DB" w:rsidRPr="3B456AE5">
        <w:rPr>
          <w:rFonts w:eastAsia="Times New Roman" w:cs="Times New Roman"/>
          <w:lang w:eastAsia="ar-SA"/>
        </w:rPr>
        <w:t>keid</w:t>
      </w:r>
      <w:r w:rsidRPr="3B456AE5">
        <w:rPr>
          <w:rFonts w:eastAsia="Times New Roman" w:cs="Times New Roman"/>
          <w:lang w:eastAsia="ar-SA"/>
        </w:rPr>
        <w:t xml:space="preserve"> 8</w:t>
      </w:r>
      <w:r w:rsidRPr="3B456AE5">
        <w:rPr>
          <w:rFonts w:eastAsia="Times New Roman" w:cs="Times New Roman"/>
          <w:vertAlign w:val="superscript"/>
          <w:lang w:eastAsia="ar-SA"/>
        </w:rPr>
        <w:t>1</w:t>
      </w:r>
      <w:r w:rsidR="4F9A85A5" w:rsidRPr="3B456AE5">
        <w:rPr>
          <w:rFonts w:eastAsia="Times New Roman" w:cs="Times New Roman"/>
          <w:lang w:eastAsia="ar-SA"/>
        </w:rPr>
        <w:t xml:space="preserve"> ja 9</w:t>
      </w:r>
      <w:r w:rsidRPr="3B456AE5">
        <w:rPr>
          <w:rFonts w:eastAsia="Times New Roman" w:cs="Times New Roman"/>
          <w:lang w:eastAsia="ar-SA"/>
        </w:rPr>
        <w:t xml:space="preserve">. </w:t>
      </w:r>
      <w:r w:rsidR="3EAFA75E" w:rsidRPr="3B456AE5">
        <w:rPr>
          <w:rFonts w:eastAsia="Times New Roman" w:cs="Times New Roman"/>
          <w:lang w:eastAsia="ar-SA"/>
        </w:rPr>
        <w:t>S</w:t>
      </w:r>
      <w:r w:rsidR="3D534581" w:rsidRPr="3B456AE5">
        <w:rPr>
          <w:rFonts w:eastAsia="Times New Roman" w:cs="Times New Roman"/>
          <w:lang w:eastAsia="ar-SA"/>
        </w:rPr>
        <w:t>eaduse § 4 lg</w:t>
      </w:r>
      <w:r w:rsidR="0BF6EF41" w:rsidRPr="3B456AE5">
        <w:rPr>
          <w:rFonts w:eastAsia="Times New Roman" w:cs="Times New Roman"/>
          <w:lang w:eastAsia="ar-SA"/>
        </w:rPr>
        <w:t> </w:t>
      </w:r>
      <w:r w:rsidR="3D534581" w:rsidRPr="3B456AE5">
        <w:rPr>
          <w:rFonts w:eastAsia="Times New Roman" w:cs="Times New Roman"/>
          <w:lang w:eastAsia="ar-SA"/>
        </w:rPr>
        <w:t>8</w:t>
      </w:r>
      <w:r w:rsidR="3D534581" w:rsidRPr="3B456AE5">
        <w:rPr>
          <w:rFonts w:eastAsia="Times New Roman" w:cs="Times New Roman"/>
          <w:vertAlign w:val="superscript"/>
          <w:lang w:eastAsia="ar-SA"/>
        </w:rPr>
        <w:t>1</w:t>
      </w:r>
      <w:r w:rsidR="3D534581" w:rsidRPr="3B456AE5">
        <w:rPr>
          <w:rFonts w:eastAsia="Times New Roman" w:cs="Times New Roman"/>
          <w:lang w:eastAsia="ar-SA"/>
        </w:rPr>
        <w:t xml:space="preserve"> m</w:t>
      </w:r>
      <w:r w:rsidRPr="3B456AE5">
        <w:rPr>
          <w:rFonts w:eastAsia="Times New Roman" w:cs="Times New Roman"/>
          <w:lang w:eastAsia="ar-SA"/>
        </w:rPr>
        <w:t xml:space="preserve">uudatuse eesmärk on parandada seaduse sõnastust, et partiisaadetis ei ole omaette postiteenus, vaid liht- </w:t>
      </w:r>
      <w:r w:rsidR="4518E0A6" w:rsidRPr="3B456AE5">
        <w:rPr>
          <w:rFonts w:eastAsia="Times New Roman" w:cs="Times New Roman"/>
          <w:lang w:eastAsia="ar-SA"/>
        </w:rPr>
        <w:t xml:space="preserve">ja </w:t>
      </w:r>
      <w:r w:rsidRPr="3B456AE5">
        <w:rPr>
          <w:rFonts w:eastAsia="Times New Roman" w:cs="Times New Roman"/>
          <w:lang w:eastAsia="ar-SA"/>
        </w:rPr>
        <w:t>tähtsaadetisena edastamise teenuse üks osa.</w:t>
      </w:r>
      <w:r w:rsidR="4D24A3A4" w:rsidRPr="3B456AE5">
        <w:rPr>
          <w:rFonts w:eastAsia="Times New Roman" w:cs="Times New Roman"/>
          <w:lang w:eastAsia="ar-SA"/>
        </w:rPr>
        <w:t xml:space="preserve"> </w:t>
      </w:r>
      <w:r w:rsidR="4518E0A6" w:rsidRPr="3B456AE5">
        <w:rPr>
          <w:rFonts w:eastAsia="Times New Roman" w:cs="Times New Roman"/>
          <w:lang w:eastAsia="ar-SA"/>
        </w:rPr>
        <w:t>Samuti on loetelust eemaldatud väärtsaadetiste edastamine partiisaadetisena</w:t>
      </w:r>
      <w:r w:rsidR="3149655A" w:rsidRPr="3B456AE5">
        <w:rPr>
          <w:rFonts w:eastAsia="Times New Roman" w:cs="Times New Roman"/>
          <w:lang w:eastAsia="ar-SA"/>
        </w:rPr>
        <w:t xml:space="preserve"> ning eemaldatakse võimalus saata postipakke partiisaadetisena</w:t>
      </w:r>
      <w:r w:rsidR="5C8F2044" w:rsidRPr="3B456AE5">
        <w:rPr>
          <w:rFonts w:eastAsia="Times New Roman" w:cs="Times New Roman"/>
          <w:lang w:eastAsia="ar-SA"/>
        </w:rPr>
        <w:t>.</w:t>
      </w:r>
      <w:r w:rsidR="3149655A" w:rsidRPr="3B456AE5">
        <w:rPr>
          <w:rFonts w:eastAsia="Times New Roman" w:cs="Times New Roman"/>
          <w:lang w:eastAsia="ar-SA"/>
        </w:rPr>
        <w:t xml:space="preserve"> Tegemist on Eesti Posti poolt kooskõlastamise käigus tehtud ettepanekuga, lähtudes asjaolust, et </w:t>
      </w:r>
      <w:r w:rsidR="3149655A" w:rsidRPr="3B456AE5">
        <w:rPr>
          <w:rFonts w:cs="Times New Roman"/>
        </w:rPr>
        <w:t xml:space="preserve">partiisaadetisena edastatav postipakk tähtsaadetisena (postkontorist üleantud ja postkontorist väljastatav) ei ole enam </w:t>
      </w:r>
      <w:r w:rsidR="1030BF31" w:rsidRPr="3B456AE5">
        <w:rPr>
          <w:rFonts w:cs="Times New Roman"/>
        </w:rPr>
        <w:t>praktikas kasutatav</w:t>
      </w:r>
      <w:r w:rsidR="3149655A" w:rsidRPr="3B456AE5">
        <w:rPr>
          <w:rFonts w:cs="Times New Roman"/>
        </w:rPr>
        <w:t>. Arvestades, et tarbijad kasutavad selles osas vabaturuteenuseid ja mugavamaid kanaleid, puudub turul nõudlus tähtsaadetisena postipaki järele</w:t>
      </w:r>
      <w:r w:rsidR="3149655A" w:rsidRPr="3B456AE5">
        <w:rPr>
          <w:rFonts w:eastAsia="Times New Roman" w:cs="Times New Roman"/>
          <w:lang w:eastAsia="ar-SA"/>
        </w:rPr>
        <w:t>.</w:t>
      </w:r>
    </w:p>
    <w:p w14:paraId="5D60A84C" w14:textId="77777777" w:rsidR="004B7E8C" w:rsidRPr="008940D2" w:rsidRDefault="004B7E8C" w:rsidP="0018393B">
      <w:pPr>
        <w:rPr>
          <w:rFonts w:eastAsia="Times New Roman" w:cs="Times New Roman"/>
          <w:szCs w:val="24"/>
          <w:lang w:eastAsia="ar-SA"/>
        </w:rPr>
      </w:pPr>
    </w:p>
    <w:p w14:paraId="1434C692" w14:textId="12AAFDC9" w:rsidR="00220365" w:rsidRPr="008940D2" w:rsidRDefault="00FF34D9" w:rsidP="4CC8125F">
      <w:pPr>
        <w:suppressAutoHyphens/>
        <w:rPr>
          <w:rFonts w:eastAsia="Times New Roman" w:cs="Times New Roman"/>
          <w:lang w:eastAsia="ar-SA"/>
        </w:rPr>
      </w:pPr>
      <w:r w:rsidRPr="4CC8125F">
        <w:rPr>
          <w:rFonts w:eastAsia="Times New Roman" w:cs="Times New Roman"/>
          <w:lang w:eastAsia="ar-SA"/>
        </w:rPr>
        <w:t>S</w:t>
      </w:r>
      <w:r w:rsidR="00D12998" w:rsidRPr="4CC8125F">
        <w:rPr>
          <w:rFonts w:eastAsia="Times New Roman" w:cs="Times New Roman"/>
          <w:lang w:eastAsia="ar-SA"/>
        </w:rPr>
        <w:t>eaduse § 4 lõi</w:t>
      </w:r>
      <w:r w:rsidR="00A11D01" w:rsidRPr="4CC8125F">
        <w:rPr>
          <w:rFonts w:eastAsia="Times New Roman" w:cs="Times New Roman"/>
          <w:lang w:eastAsia="ar-SA"/>
        </w:rPr>
        <w:t>k</w:t>
      </w:r>
      <w:r w:rsidR="00D12998" w:rsidRPr="4CC8125F">
        <w:rPr>
          <w:rFonts w:eastAsia="Times New Roman" w:cs="Times New Roman"/>
          <w:lang w:eastAsia="ar-SA"/>
        </w:rPr>
        <w:t xml:space="preserve">e 9 muudatuse kohaselt </w:t>
      </w:r>
      <w:r w:rsidR="00220365" w:rsidRPr="4CC8125F">
        <w:rPr>
          <w:rFonts w:eastAsia="Times New Roman" w:cs="Times New Roman"/>
          <w:lang w:eastAsia="ar-SA"/>
        </w:rPr>
        <w:t>täpsustatakse</w:t>
      </w:r>
      <w:r w:rsidR="00CD3CB1">
        <w:rPr>
          <w:rFonts w:eastAsia="Times New Roman" w:cs="Times New Roman"/>
          <w:lang w:eastAsia="ar-SA"/>
        </w:rPr>
        <w:t>, mida loetakse</w:t>
      </w:r>
      <w:r w:rsidR="00220365" w:rsidRPr="4CC8125F">
        <w:rPr>
          <w:rFonts w:eastAsia="Times New Roman" w:cs="Times New Roman"/>
          <w:lang w:eastAsia="ar-SA"/>
        </w:rPr>
        <w:t xml:space="preserve"> </w:t>
      </w:r>
      <w:r w:rsidR="00CD3CB1">
        <w:rPr>
          <w:rFonts w:eastAsia="Times New Roman" w:cs="Times New Roman"/>
          <w:lang w:eastAsia="ar-SA"/>
        </w:rPr>
        <w:t xml:space="preserve">kullerpostiks, </w:t>
      </w:r>
      <w:r w:rsidR="00220365" w:rsidRPr="4CC8125F">
        <w:rPr>
          <w:rFonts w:eastAsia="Times New Roman" w:cs="Times New Roman"/>
          <w:lang w:eastAsia="ar-SA"/>
        </w:rPr>
        <w:t>kuna kehtivas seaduses on see liiga üldine ning raske on eristada logistika ja transporditeenuseid</w:t>
      </w:r>
      <w:r w:rsidR="00951297" w:rsidRPr="4CC8125F">
        <w:rPr>
          <w:rFonts w:eastAsia="Times New Roman" w:cs="Times New Roman"/>
          <w:lang w:eastAsia="ar-SA"/>
        </w:rPr>
        <w:t>.</w:t>
      </w:r>
      <w:r w:rsidR="00E35E8C" w:rsidRPr="4CC8125F">
        <w:rPr>
          <w:rFonts w:eastAsia="Times New Roman" w:cs="Times New Roman"/>
          <w:lang w:eastAsia="ar-SA"/>
        </w:rPr>
        <w:t xml:space="preserve"> </w:t>
      </w:r>
      <w:bookmarkStart w:id="41" w:name="_Hlk104469146"/>
      <w:bookmarkStart w:id="42" w:name="_Hlk103351453"/>
      <w:r w:rsidR="00E35E8C" w:rsidRPr="4CC8125F">
        <w:rPr>
          <w:rFonts w:eastAsia="Times New Roman" w:cs="Times New Roman"/>
          <w:lang w:eastAsia="ar-SA"/>
        </w:rPr>
        <w:t>Kullerposti</w:t>
      </w:r>
      <w:r w:rsidR="008124DC" w:rsidRPr="4CC8125F">
        <w:rPr>
          <w:rFonts w:eastAsia="Times New Roman" w:cs="Times New Roman"/>
          <w:lang w:eastAsia="ar-SA"/>
        </w:rPr>
        <w:t>ks</w:t>
      </w:r>
      <w:r w:rsidR="00E35E8C" w:rsidRPr="4CC8125F">
        <w:rPr>
          <w:rFonts w:eastAsia="Times New Roman" w:cs="Times New Roman"/>
          <w:lang w:eastAsia="ar-SA"/>
        </w:rPr>
        <w:t xml:space="preserve"> loetakse kirisaadetis</w:t>
      </w:r>
      <w:r w:rsidR="00CD3CB1">
        <w:rPr>
          <w:rFonts w:eastAsia="Times New Roman" w:cs="Times New Roman"/>
          <w:lang w:eastAsia="ar-SA"/>
        </w:rPr>
        <w:t>e</w:t>
      </w:r>
      <w:r w:rsidR="00E35E8C" w:rsidRPr="4CC8125F">
        <w:rPr>
          <w:rFonts w:eastAsia="Times New Roman" w:cs="Times New Roman"/>
          <w:lang w:eastAsia="ar-SA"/>
        </w:rPr>
        <w:t xml:space="preserve"> või postipak</w:t>
      </w:r>
      <w:r w:rsidR="00CD3CB1">
        <w:rPr>
          <w:rFonts w:eastAsia="Times New Roman" w:cs="Times New Roman"/>
          <w:lang w:eastAsia="ar-SA"/>
        </w:rPr>
        <w:t>i edastamist</w:t>
      </w:r>
      <w:r w:rsidR="00E35E8C" w:rsidRPr="4CC8125F">
        <w:rPr>
          <w:rFonts w:eastAsia="Times New Roman" w:cs="Times New Roman"/>
          <w:lang w:eastAsia="ar-SA"/>
        </w:rPr>
        <w:t xml:space="preserve">, mille edastamise tingimused vastavad vähemalt neljale tingimusele seitsmest, mis on loetletud selles lõikes. </w:t>
      </w:r>
    </w:p>
    <w:bookmarkEnd w:id="41"/>
    <w:p w14:paraId="57C3C9F2" w14:textId="6D7CDFAB" w:rsidR="00AE6596" w:rsidRPr="008940D2" w:rsidRDefault="00AE6596" w:rsidP="002870F0">
      <w:pPr>
        <w:suppressAutoHyphens/>
        <w:rPr>
          <w:rFonts w:eastAsia="Times New Roman" w:cs="Times New Roman"/>
          <w:szCs w:val="24"/>
          <w:lang w:eastAsia="ar-SA"/>
        </w:rPr>
      </w:pPr>
    </w:p>
    <w:p w14:paraId="699079B7" w14:textId="6686C001" w:rsidR="00225635" w:rsidRPr="008940D2" w:rsidRDefault="00AE6596" w:rsidP="01F492DE">
      <w:pPr>
        <w:rPr>
          <w:rFonts w:eastAsia="Times New Roman" w:cs="Times New Roman"/>
          <w:lang w:eastAsia="ar-SA"/>
        </w:rPr>
      </w:pPr>
      <w:r w:rsidRPr="01F492DE">
        <w:rPr>
          <w:rFonts w:eastAsia="Times New Roman" w:cs="Times New Roman"/>
          <w:lang w:eastAsia="ar-SA"/>
        </w:rPr>
        <w:t>Kullerposti  tingimuste mõte on määratleda seda teenus</w:t>
      </w:r>
      <w:r w:rsidR="00225635" w:rsidRPr="01F492DE">
        <w:rPr>
          <w:rFonts w:eastAsia="Times New Roman" w:cs="Times New Roman"/>
          <w:lang w:eastAsia="ar-SA"/>
        </w:rPr>
        <w:t>ena</w:t>
      </w:r>
      <w:r w:rsidRPr="01F492DE">
        <w:rPr>
          <w:rFonts w:eastAsia="Times New Roman" w:cs="Times New Roman"/>
          <w:lang w:eastAsia="ar-SA"/>
        </w:rPr>
        <w:t>, mis lisaks suuremale kiirusele</w:t>
      </w:r>
      <w:r w:rsidR="00CD3CB1">
        <w:rPr>
          <w:rFonts w:eastAsia="Times New Roman" w:cs="Times New Roman"/>
          <w:lang w:eastAsia="ar-SA"/>
        </w:rPr>
        <w:t xml:space="preserve"> oleks</w:t>
      </w:r>
      <w:r w:rsidRPr="01F492DE">
        <w:rPr>
          <w:rFonts w:eastAsia="Times New Roman" w:cs="Times New Roman"/>
          <w:lang w:eastAsia="ar-SA"/>
        </w:rPr>
        <w:t xml:space="preserve"> ka usaldusväär</w:t>
      </w:r>
      <w:r w:rsidR="00225635" w:rsidRPr="01F492DE">
        <w:rPr>
          <w:rFonts w:eastAsia="Times New Roman" w:cs="Times New Roman"/>
          <w:lang w:eastAsia="ar-SA"/>
        </w:rPr>
        <w:t>ne</w:t>
      </w:r>
      <w:r w:rsidRPr="01F492DE">
        <w:rPr>
          <w:rFonts w:eastAsia="Times New Roman" w:cs="Times New Roman"/>
          <w:lang w:eastAsia="ar-SA"/>
        </w:rPr>
        <w:t xml:space="preserve"> esemete kogumisel, jaotamisel ja kohaletoimetamisel. Tingimuste kohaselt peavad kullerpostisaadetise edastamisel olema täidetud vähemalt neli tingimust</w:t>
      </w:r>
      <w:r w:rsidR="00225635" w:rsidRPr="01F492DE">
        <w:rPr>
          <w:rFonts w:eastAsia="Times New Roman" w:cs="Times New Roman"/>
          <w:lang w:eastAsia="ar-SA"/>
        </w:rPr>
        <w:t xml:space="preserve"> järg</w:t>
      </w:r>
      <w:r w:rsidR="008C4EF2" w:rsidRPr="01F492DE">
        <w:rPr>
          <w:rFonts w:eastAsia="Times New Roman" w:cs="Times New Roman"/>
          <w:lang w:eastAsia="ar-SA"/>
        </w:rPr>
        <w:t>nevatest</w:t>
      </w:r>
      <w:r w:rsidRPr="01F492DE">
        <w:rPr>
          <w:rFonts w:eastAsia="Times New Roman" w:cs="Times New Roman"/>
          <w:lang w:eastAsia="ar-SA"/>
        </w:rPr>
        <w:t xml:space="preserve">: </w:t>
      </w:r>
    </w:p>
    <w:bookmarkEnd w:id="42"/>
    <w:p w14:paraId="70F4F8EF" w14:textId="77777777" w:rsidR="00CD3CB1" w:rsidRDefault="00CD3CB1" w:rsidP="00CD3CB1">
      <w:r w:rsidRPr="006C0C52">
        <w:t xml:space="preserve">1) </w:t>
      </w:r>
      <w:r>
        <w:t>see</w:t>
      </w:r>
      <w:r w:rsidRPr="006C0C52">
        <w:t xml:space="preserve"> edastatakse individuaalse kokkuleppe ja kasutaja erinõuete</w:t>
      </w:r>
      <w:r>
        <w:t xml:space="preserve"> kohaselt;</w:t>
      </w:r>
    </w:p>
    <w:p w14:paraId="00FEDD0B" w14:textId="77777777" w:rsidR="00CD3CB1" w:rsidRPr="006C0C52" w:rsidRDefault="00CD3CB1" w:rsidP="00CD3CB1">
      <w:r>
        <w:t>2) see</w:t>
      </w:r>
      <w:r w:rsidRPr="006C0C52">
        <w:t xml:space="preserve"> edastatakse kulleriga kiirel ja usaldusväärsel viisil;</w:t>
      </w:r>
    </w:p>
    <w:p w14:paraId="4C7297FB" w14:textId="77777777" w:rsidR="00CD3CB1" w:rsidRPr="006C0C52" w:rsidRDefault="00CD3CB1" w:rsidP="00CD3CB1">
      <w:r>
        <w:t>3</w:t>
      </w:r>
      <w:r w:rsidRPr="006C0C52">
        <w:t>)</w:t>
      </w:r>
      <w:r>
        <w:t xml:space="preserve"> see</w:t>
      </w:r>
      <w:r w:rsidRPr="006C0C52">
        <w:t xml:space="preserve"> kogutakse saatja elu- või asukohast;</w:t>
      </w:r>
    </w:p>
    <w:p w14:paraId="633D5FBC" w14:textId="77777777" w:rsidR="00CD3CB1" w:rsidRDefault="00CD3CB1" w:rsidP="00CD3CB1">
      <w:r>
        <w:t>4</w:t>
      </w:r>
      <w:r w:rsidRPr="006C0C52">
        <w:t xml:space="preserve">) </w:t>
      </w:r>
      <w:r>
        <w:t>see</w:t>
      </w:r>
      <w:r w:rsidRPr="006C0C52">
        <w:t xml:space="preserve"> väljastatakse saajale või tema esindajale allkirja vastu või  saaja</w:t>
      </w:r>
      <w:r>
        <w:t xml:space="preserve"> muul viisil</w:t>
      </w:r>
      <w:r w:rsidRPr="006C0C52">
        <w:t xml:space="preserve"> tuvastamist võimaldava tunnuse alusel</w:t>
      </w:r>
      <w:r>
        <w:t>;</w:t>
      </w:r>
    </w:p>
    <w:p w14:paraId="448E95A6" w14:textId="77777777" w:rsidR="00CD3CB1" w:rsidRDefault="00CD3CB1" w:rsidP="00CD3CB1">
      <w:r>
        <w:t>5) se</w:t>
      </w:r>
      <w:r w:rsidRPr="006C0C52">
        <w:t>lle kohta saadetakse postisaadetise saatjale kättetoimetamise kinnitus kokkulepitud viisil</w:t>
      </w:r>
      <w:r>
        <w:t>;</w:t>
      </w:r>
    </w:p>
    <w:p w14:paraId="2D0FDFCA" w14:textId="77777777" w:rsidR="00CD3CB1" w:rsidRDefault="00CD3CB1" w:rsidP="00CD3CB1">
      <w:r>
        <w:t>6) se</w:t>
      </w:r>
      <w:r w:rsidRPr="006C0C52">
        <w:t>lle puhul garanteeritakse kindlaksmääratud kuupäeval kohaletoimetamine;</w:t>
      </w:r>
    </w:p>
    <w:p w14:paraId="55092418" w14:textId="1137EE99" w:rsidR="00CD3CB1" w:rsidRPr="006C0C52" w:rsidRDefault="00CD3CB1" w:rsidP="00CD3CB1">
      <w:r>
        <w:lastRenderedPageBreak/>
        <w:t>7) se</w:t>
      </w:r>
      <w:r w:rsidRPr="006C0C52">
        <w:t>lle saatjal on võimal</w:t>
      </w:r>
      <w:r>
        <w:t>ik</w:t>
      </w:r>
      <w:r w:rsidRPr="006C0C52">
        <w:t xml:space="preserve"> igal ajal saada teavet saadetise asukoha kohta selle teekonnal, sekkuda saadetise kättetoimetamisse ja vajaduse korral korraldada ümber selle edastamine</w:t>
      </w:r>
      <w:r>
        <w:t>.;</w:t>
      </w:r>
    </w:p>
    <w:p w14:paraId="61F9FC2B" w14:textId="169C3161" w:rsidR="005019C2" w:rsidRPr="008940D2" w:rsidRDefault="005019C2" w:rsidP="002870F0">
      <w:pPr>
        <w:suppressAutoHyphens/>
        <w:rPr>
          <w:rFonts w:eastAsia="Times New Roman" w:cs="Times New Roman"/>
          <w:szCs w:val="24"/>
          <w:lang w:eastAsia="ar-SA"/>
        </w:rPr>
      </w:pPr>
    </w:p>
    <w:p w14:paraId="3D5A6291" w14:textId="357191E0" w:rsidR="007F23E5" w:rsidRPr="008940D2" w:rsidRDefault="007F23E5"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164F52" w:rsidRPr="008940D2">
        <w:rPr>
          <w:rFonts w:eastAsia="Times New Roman" w:cs="Times New Roman"/>
          <w:b/>
          <w:bCs/>
          <w:szCs w:val="24"/>
          <w:lang w:eastAsia="ar-SA"/>
        </w:rPr>
        <w:t>1</w:t>
      </w:r>
      <w:r w:rsidR="00743137" w:rsidRPr="008940D2">
        <w:rPr>
          <w:rFonts w:eastAsia="Times New Roman" w:cs="Times New Roman"/>
          <w:b/>
          <w:bCs/>
          <w:szCs w:val="24"/>
          <w:lang w:eastAsia="ar-SA"/>
        </w:rPr>
        <w:t>2</w:t>
      </w:r>
    </w:p>
    <w:p w14:paraId="484F6665" w14:textId="3DC5E936" w:rsidR="007F23E5" w:rsidRPr="008940D2" w:rsidRDefault="0215E607" w:rsidP="01F492DE">
      <w:pPr>
        <w:suppressAutoHyphens/>
        <w:rPr>
          <w:rFonts w:eastAsia="Times New Roman" w:cs="Times New Roman"/>
          <w:lang w:eastAsia="ar-SA"/>
        </w:rPr>
      </w:pPr>
      <w:r w:rsidRPr="3B456AE5">
        <w:rPr>
          <w:rFonts w:eastAsia="Times New Roman" w:cs="Times New Roman"/>
          <w:lang w:eastAsia="ar-SA"/>
        </w:rPr>
        <w:t xml:space="preserve">Eelnõu § 1 punkti </w:t>
      </w:r>
      <w:r w:rsidR="1528EC4B" w:rsidRPr="3B456AE5">
        <w:rPr>
          <w:rFonts w:eastAsia="Times New Roman" w:cs="Times New Roman"/>
          <w:lang w:eastAsia="ar-SA"/>
        </w:rPr>
        <w:t>1</w:t>
      </w:r>
      <w:r w:rsidR="6C03C853" w:rsidRPr="3B456AE5">
        <w:rPr>
          <w:rFonts w:eastAsia="Times New Roman" w:cs="Times New Roman"/>
          <w:lang w:eastAsia="ar-SA"/>
        </w:rPr>
        <w:t>2</w:t>
      </w:r>
      <w:r w:rsidRPr="3B456AE5">
        <w:rPr>
          <w:rFonts w:eastAsia="Times New Roman" w:cs="Times New Roman"/>
          <w:lang w:eastAsia="ar-SA"/>
        </w:rPr>
        <w:t xml:space="preserve"> kohaselt täiendatakse</w:t>
      </w:r>
      <w:ins w:id="43" w:author="Maarja-Liis Lall - JUSTDIGI" w:date="2025-10-22T08:52:00Z">
        <w:r w:rsidR="738BE0A0" w:rsidRPr="3B456AE5">
          <w:rPr>
            <w:rFonts w:eastAsia="Times New Roman" w:cs="Times New Roman"/>
            <w:lang w:eastAsia="ar-SA"/>
          </w:rPr>
          <w:t xml:space="preserve"> seaduse § 4 lg 11</w:t>
        </w:r>
      </w:ins>
      <w:r w:rsidRPr="3B456AE5">
        <w:rPr>
          <w:rFonts w:eastAsia="Times New Roman" w:cs="Times New Roman"/>
          <w:lang w:eastAsia="ar-SA"/>
        </w:rPr>
        <w:t xml:space="preserve"> loetelu adresseerimata saadetiste edastamisega. Adresseerimata saadetiste alla kuuluvad saadetised</w:t>
      </w:r>
      <w:r w:rsidR="6668D345" w:rsidRPr="3B456AE5">
        <w:rPr>
          <w:rFonts w:eastAsia="Times New Roman" w:cs="Times New Roman"/>
          <w:lang w:eastAsia="ar-SA"/>
        </w:rPr>
        <w:t>,</w:t>
      </w:r>
      <w:r w:rsidRPr="3B456AE5">
        <w:rPr>
          <w:rFonts w:eastAsia="Times New Roman" w:cs="Times New Roman"/>
          <w:lang w:eastAsia="ar-SA"/>
        </w:rPr>
        <w:t xml:space="preserve"> mille peal ei ole postiaadressi ega muud </w:t>
      </w:r>
      <w:r w:rsidR="3E0BF58D" w:rsidRPr="3B456AE5">
        <w:rPr>
          <w:rFonts w:eastAsia="Times New Roman" w:cs="Times New Roman"/>
          <w:lang w:eastAsia="ar-SA"/>
        </w:rPr>
        <w:t>saajale omastatavat identifitseerimistunnust</w:t>
      </w:r>
      <w:r w:rsidRPr="3B456AE5">
        <w:rPr>
          <w:rFonts w:eastAsia="Times New Roman" w:cs="Times New Roman"/>
          <w:lang w:eastAsia="ar-SA"/>
        </w:rPr>
        <w:t>. Muudatus on tingitud vajadusest luua õigusselgus</w:t>
      </w:r>
      <w:r w:rsidR="06B66F49" w:rsidRPr="3B456AE5">
        <w:rPr>
          <w:rFonts w:eastAsia="Times New Roman" w:cs="Times New Roman"/>
          <w:lang w:eastAsia="ar-SA"/>
        </w:rPr>
        <w:t>, et</w:t>
      </w:r>
      <w:r w:rsidRPr="3B456AE5">
        <w:rPr>
          <w:rFonts w:eastAsia="Times New Roman" w:cs="Times New Roman"/>
          <w:lang w:eastAsia="ar-SA"/>
        </w:rPr>
        <w:t xml:space="preserve"> adresseerimata saadetis</w:t>
      </w:r>
      <w:r w:rsidR="06B66F49" w:rsidRPr="3B456AE5">
        <w:rPr>
          <w:rFonts w:eastAsia="Times New Roman" w:cs="Times New Roman"/>
          <w:lang w:eastAsia="ar-SA"/>
        </w:rPr>
        <w:t>ed ei kuulu otseposti alla.</w:t>
      </w:r>
      <w:r w:rsidR="21721A0D" w:rsidRPr="3B456AE5">
        <w:rPr>
          <w:rFonts w:eastAsia="Times New Roman" w:cs="Times New Roman"/>
          <w:lang w:eastAsia="ar-SA"/>
        </w:rPr>
        <w:t xml:space="preserve"> </w:t>
      </w:r>
      <w:r w:rsidR="73C7C91F" w:rsidRPr="3B456AE5">
        <w:rPr>
          <w:rFonts w:eastAsia="Times New Roman" w:cs="Times New Roman"/>
          <w:lang w:eastAsia="ar-SA"/>
        </w:rPr>
        <w:t>Muudatusega piiritletakse</w:t>
      </w:r>
      <w:r w:rsidR="21721A0D" w:rsidRPr="3B456AE5">
        <w:rPr>
          <w:rFonts w:eastAsia="Times New Roman" w:cs="Times New Roman"/>
          <w:lang w:eastAsia="ar-SA"/>
        </w:rPr>
        <w:t xml:space="preserve"> selgemalt otseposti alla kuuluvad saadetised </w:t>
      </w:r>
      <w:r w:rsidR="73C7C91F" w:rsidRPr="3B456AE5">
        <w:rPr>
          <w:rFonts w:eastAsia="Times New Roman" w:cs="Times New Roman"/>
          <w:lang w:eastAsia="ar-SA"/>
        </w:rPr>
        <w:t>välistades</w:t>
      </w:r>
      <w:r w:rsidR="21721A0D" w:rsidRPr="3B456AE5">
        <w:rPr>
          <w:rFonts w:eastAsia="Times New Roman" w:cs="Times New Roman"/>
          <w:lang w:eastAsia="ar-SA"/>
        </w:rPr>
        <w:t xml:space="preserve"> olukorra, kus</w:t>
      </w:r>
      <w:r w:rsidR="73C7C91F" w:rsidRPr="3B456AE5">
        <w:rPr>
          <w:rFonts w:eastAsia="Times New Roman" w:cs="Times New Roman"/>
          <w:lang w:eastAsia="ar-SA"/>
        </w:rPr>
        <w:t xml:space="preserve"> erinevad osapooled võivad tõlgendada adresseerimata saadetisi postiteenuse osaks. Ka kehtiv seaduse § 2 lg 2 kohaselt on postisaadetis postiteenuse osutajale edastamiseks üle antud adresseeritud saadetis.</w:t>
      </w:r>
    </w:p>
    <w:p w14:paraId="3FCCEB1F" w14:textId="77777777" w:rsidR="00D12347" w:rsidRPr="008940D2" w:rsidRDefault="00D12347" w:rsidP="002870F0">
      <w:pPr>
        <w:suppressAutoHyphens/>
        <w:rPr>
          <w:rFonts w:eastAsia="Times New Roman" w:cs="Times New Roman"/>
          <w:szCs w:val="24"/>
          <w:lang w:eastAsia="ar-SA"/>
        </w:rPr>
      </w:pPr>
    </w:p>
    <w:p w14:paraId="5D7D99CE" w14:textId="3B607803" w:rsidR="001150B6" w:rsidRPr="008940D2" w:rsidRDefault="00220365"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E104F9" w:rsidRPr="008940D2">
        <w:rPr>
          <w:rFonts w:eastAsia="Times New Roman" w:cs="Times New Roman"/>
          <w:b/>
          <w:bCs/>
          <w:szCs w:val="24"/>
          <w:lang w:eastAsia="ar-SA"/>
        </w:rPr>
        <w:t>1</w:t>
      </w:r>
      <w:r w:rsidR="00743137" w:rsidRPr="008940D2">
        <w:rPr>
          <w:rFonts w:eastAsia="Times New Roman" w:cs="Times New Roman"/>
          <w:b/>
          <w:bCs/>
          <w:szCs w:val="24"/>
          <w:lang w:eastAsia="ar-SA"/>
        </w:rPr>
        <w:t>3</w:t>
      </w:r>
      <w:r w:rsidR="00F576BD" w:rsidRPr="008940D2">
        <w:rPr>
          <w:rFonts w:eastAsia="Times New Roman" w:cs="Times New Roman"/>
          <w:b/>
          <w:bCs/>
          <w:szCs w:val="24"/>
          <w:lang w:eastAsia="ar-SA"/>
        </w:rPr>
        <w:t xml:space="preserve"> </w:t>
      </w:r>
    </w:p>
    <w:p w14:paraId="55EF354A" w14:textId="51857E6F" w:rsidR="005C14DB" w:rsidRPr="008940D2" w:rsidRDefault="66449F4F" w:rsidP="01F492DE">
      <w:pPr>
        <w:suppressAutoHyphens/>
        <w:rPr>
          <w:rFonts w:eastAsia="Times New Roman" w:cs="Times New Roman"/>
          <w:lang w:eastAsia="ar-SA"/>
        </w:rPr>
      </w:pPr>
      <w:r w:rsidRPr="3B456AE5">
        <w:rPr>
          <w:rFonts w:eastAsia="Times New Roman" w:cs="Times New Roman"/>
          <w:lang w:eastAsia="ar-SA"/>
        </w:rPr>
        <w:t>Eelnõu § 1 punkt</w:t>
      </w:r>
      <w:r w:rsidR="37EE2DAF" w:rsidRPr="3B456AE5">
        <w:rPr>
          <w:rFonts w:eastAsia="Times New Roman" w:cs="Times New Roman"/>
          <w:lang w:eastAsia="ar-SA"/>
        </w:rPr>
        <w:t>i</w:t>
      </w:r>
      <w:r w:rsidRPr="3B456AE5">
        <w:rPr>
          <w:rFonts w:eastAsia="Times New Roman" w:cs="Times New Roman"/>
          <w:lang w:eastAsia="ar-SA"/>
        </w:rPr>
        <w:t xml:space="preserve"> </w:t>
      </w:r>
      <w:r w:rsidR="4FB99DE8" w:rsidRPr="3B456AE5">
        <w:rPr>
          <w:rFonts w:eastAsia="Times New Roman" w:cs="Times New Roman"/>
          <w:lang w:eastAsia="ar-SA"/>
        </w:rPr>
        <w:t>1</w:t>
      </w:r>
      <w:r w:rsidR="6C03C853" w:rsidRPr="3B456AE5">
        <w:rPr>
          <w:rFonts w:eastAsia="Times New Roman" w:cs="Times New Roman"/>
          <w:lang w:eastAsia="ar-SA"/>
        </w:rPr>
        <w:t>3</w:t>
      </w:r>
      <w:r w:rsidR="09520F20" w:rsidRPr="3B456AE5">
        <w:rPr>
          <w:rFonts w:eastAsia="Times New Roman" w:cs="Times New Roman"/>
          <w:lang w:eastAsia="ar-SA"/>
        </w:rPr>
        <w:t xml:space="preserve"> </w:t>
      </w:r>
      <w:bookmarkStart w:id="44" w:name="_Hlk96120606"/>
      <w:r w:rsidR="23F8CE91" w:rsidRPr="3B456AE5">
        <w:rPr>
          <w:rFonts w:eastAsia="Times New Roman" w:cs="Times New Roman"/>
          <w:lang w:eastAsia="ar-SA"/>
        </w:rPr>
        <w:t xml:space="preserve">kohaselt </w:t>
      </w:r>
      <w:r w:rsidR="1225164D" w:rsidRPr="3B456AE5">
        <w:rPr>
          <w:rFonts w:eastAsia="Times New Roman" w:cs="Times New Roman"/>
          <w:lang w:eastAsia="ar-SA"/>
        </w:rPr>
        <w:t xml:space="preserve">muudetakse seaduse § 5 </w:t>
      </w:r>
      <w:r w:rsidR="140EB4C4" w:rsidRPr="3B456AE5">
        <w:rPr>
          <w:rFonts w:eastAsia="Times New Roman" w:cs="Times New Roman"/>
          <w:lang w:eastAsia="ar-SA"/>
        </w:rPr>
        <w:t>lõiget</w:t>
      </w:r>
      <w:r w:rsidR="59BF0797" w:rsidRPr="3B456AE5">
        <w:rPr>
          <w:rFonts w:eastAsia="Times New Roman" w:cs="Times New Roman"/>
          <w:lang w:eastAsia="ar-SA"/>
        </w:rPr>
        <w:t xml:space="preserve"> 2</w:t>
      </w:r>
      <w:r w:rsidR="1225164D" w:rsidRPr="3B456AE5">
        <w:rPr>
          <w:rFonts w:eastAsia="Times New Roman" w:cs="Times New Roman"/>
          <w:lang w:eastAsia="ar-SA"/>
        </w:rPr>
        <w:t>, millega jäetakse</w:t>
      </w:r>
      <w:r w:rsidR="140EB4C4" w:rsidRPr="3B456AE5">
        <w:rPr>
          <w:rFonts w:eastAsia="Times New Roman" w:cs="Times New Roman"/>
          <w:lang w:eastAsia="ar-SA"/>
        </w:rPr>
        <w:t xml:space="preserve"> universaalse postiteenuse ulatusest välja siseriikliku postipaki edastamine kui kohustuslik postiteenus. Muudatus on tingitud teenuse kättesaadavusest ning üldisest põhimõttest riigi poolsest sekkumisest turule. </w:t>
      </w:r>
      <w:r w:rsidR="140EB4C4" w:rsidRPr="3B456AE5">
        <w:rPr>
          <w:rFonts w:cs="Times New Roman"/>
        </w:rPr>
        <w:t>Kui teenuse osutajaid on turul palju, ning siseriikliku pakiteenuse osas see nii on, siis riigi poolne sekkumine turu toimimisse peaks olema minimaalne. Viimasel aastal on toimunud universaalse postiteenuse raames edastatavate siseriiklike postipakkide mahus neljakordne langus (2023 vs 2024). Universaalse postiteenuse raames edastatavate siseriiklike postipakkide kogused on olnud läbi aastate languses ja kogu postipakkide edastamise teenusest marginaalsed. Antud teenus konkureerib tihedalt kullerpostiteenusega, mis suudab pakkuda paremat kättesaadavust ning soodsamat hinda. Seetõttu ei ole mõistlik seda teenust enam osutada universaalse postiteenusena</w:t>
      </w:r>
      <w:r w:rsidR="59BF0797" w:rsidRPr="3B456AE5">
        <w:rPr>
          <w:rFonts w:cs="Times New Roman"/>
        </w:rPr>
        <w:t>, vaid teenus on tarbijatele kättesaadav vabaturu põhimõttel</w:t>
      </w:r>
      <w:r w:rsidR="140EB4C4" w:rsidRPr="3B456AE5">
        <w:rPr>
          <w:rFonts w:cs="Times New Roman"/>
        </w:rPr>
        <w:t>. Sarnast lähenemist on kasutanud ka Taani ning viimati ka Rootsi. Lisaks jäetakse § 5 lõike 2 punktis 1</w:t>
      </w:r>
      <w:r w:rsidR="1225164D" w:rsidRPr="3B456AE5">
        <w:rPr>
          <w:rFonts w:eastAsia="Times New Roman" w:cs="Times New Roman"/>
          <w:lang w:eastAsia="ar-SA"/>
        </w:rPr>
        <w:t xml:space="preserve"> </w:t>
      </w:r>
      <w:r w:rsidR="59AD8821" w:rsidRPr="3B456AE5">
        <w:rPr>
          <w:rFonts w:eastAsia="Times New Roman" w:cs="Times New Roman"/>
          <w:lang w:eastAsia="ar-SA"/>
        </w:rPr>
        <w:t>välja</w:t>
      </w:r>
      <w:r w:rsidR="1225164D" w:rsidRPr="3B456AE5">
        <w:rPr>
          <w:rFonts w:eastAsia="Times New Roman" w:cs="Times New Roman"/>
          <w:lang w:eastAsia="ar-SA"/>
        </w:rPr>
        <w:t xml:space="preserve"> väärtsaadetise mõiste</w:t>
      </w:r>
      <w:r w:rsidR="3E62AB8B" w:rsidRPr="3B456AE5">
        <w:rPr>
          <w:rFonts w:eastAsia="Times New Roman" w:cs="Times New Roman"/>
          <w:lang w:eastAsia="ar-SA"/>
        </w:rPr>
        <w:t xml:space="preserve"> ning viidatakse kirisaadetiste nõuete osas</w:t>
      </w:r>
      <w:r w:rsidR="5C8F2044" w:rsidRPr="3B456AE5">
        <w:rPr>
          <w:rFonts w:eastAsia="Times New Roman" w:cs="Times New Roman"/>
          <w:lang w:eastAsia="ar-SA"/>
        </w:rPr>
        <w:t xml:space="preserve"> </w:t>
      </w:r>
      <w:r w:rsidR="7BC1B30A" w:rsidRPr="3B456AE5">
        <w:rPr>
          <w:rFonts w:eastAsia="Times New Roman" w:cs="Times New Roman"/>
          <w:lang w:eastAsia="ar-SA"/>
        </w:rPr>
        <w:t>ü</w:t>
      </w:r>
      <w:r w:rsidR="3E62AB8B" w:rsidRPr="3B456AE5">
        <w:rPr>
          <w:rFonts w:eastAsia="Times New Roman" w:cs="Times New Roman"/>
          <w:lang w:eastAsia="ar-SA"/>
        </w:rPr>
        <w:t>lemaailmse postikonventsiooni</w:t>
      </w:r>
      <w:r w:rsidR="087E0099" w:rsidRPr="3B456AE5">
        <w:rPr>
          <w:rFonts w:eastAsia="Times New Roman" w:cs="Times New Roman"/>
          <w:lang w:eastAsia="ar-SA"/>
        </w:rPr>
        <w:t xml:space="preserve"> ja selle eeskirjade</w:t>
      </w:r>
      <w:r w:rsidR="3E62AB8B" w:rsidRPr="3B456AE5">
        <w:rPr>
          <w:rFonts w:eastAsia="Times New Roman" w:cs="Times New Roman"/>
          <w:lang w:eastAsia="ar-SA"/>
        </w:rPr>
        <w:t xml:space="preserve"> nõuetele</w:t>
      </w:r>
      <w:r w:rsidR="3043183D" w:rsidRPr="3B456AE5">
        <w:rPr>
          <w:rFonts w:eastAsia="Times New Roman" w:cs="Times New Roman"/>
          <w:lang w:eastAsia="ar-SA"/>
        </w:rPr>
        <w:t>.</w:t>
      </w:r>
    </w:p>
    <w:p w14:paraId="1DF39D50" w14:textId="4CC148B2" w:rsidR="005C14DB" w:rsidRPr="008940D2" w:rsidRDefault="005C14DB" w:rsidP="002870F0">
      <w:pPr>
        <w:suppressAutoHyphens/>
        <w:rPr>
          <w:rFonts w:eastAsia="Times New Roman" w:cs="Times New Roman"/>
          <w:szCs w:val="24"/>
          <w:lang w:eastAsia="ar-SA"/>
        </w:rPr>
      </w:pPr>
    </w:p>
    <w:p w14:paraId="2E0EA8CF" w14:textId="6BB3798E" w:rsidR="00A71BA9" w:rsidRPr="008940D2" w:rsidRDefault="00A71BA9"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F82F82" w:rsidRPr="008940D2">
        <w:rPr>
          <w:rFonts w:eastAsia="Times New Roman" w:cs="Times New Roman"/>
          <w:b/>
          <w:bCs/>
          <w:szCs w:val="24"/>
          <w:lang w:eastAsia="ar-SA"/>
        </w:rPr>
        <w:t>1</w:t>
      </w:r>
      <w:r w:rsidR="00743137" w:rsidRPr="008940D2">
        <w:rPr>
          <w:rFonts w:eastAsia="Times New Roman" w:cs="Times New Roman"/>
          <w:b/>
          <w:bCs/>
          <w:szCs w:val="24"/>
          <w:lang w:eastAsia="ar-SA"/>
        </w:rPr>
        <w:t>4</w:t>
      </w:r>
    </w:p>
    <w:p w14:paraId="7EDCADA9" w14:textId="6F678926" w:rsidR="00F838F4" w:rsidRPr="008940D2" w:rsidRDefault="3043183D" w:rsidP="3B456AE5">
      <w:pPr>
        <w:suppressAutoHyphens/>
        <w:rPr>
          <w:rFonts w:eastAsia="Times New Roman" w:cs="Times New Roman"/>
          <w:lang w:eastAsia="ar-SA"/>
        </w:rPr>
      </w:pPr>
      <w:r w:rsidRPr="3B456AE5">
        <w:rPr>
          <w:rFonts w:eastAsia="Times New Roman" w:cs="Times New Roman"/>
          <w:lang w:eastAsia="ar-SA"/>
        </w:rPr>
        <w:t>E</w:t>
      </w:r>
      <w:r w:rsidR="1225164D" w:rsidRPr="3B456AE5">
        <w:rPr>
          <w:rFonts w:eastAsia="Times New Roman" w:cs="Times New Roman"/>
          <w:lang w:eastAsia="ar-SA"/>
        </w:rPr>
        <w:t>elnõu § 1 punkt</w:t>
      </w:r>
      <w:r w:rsidR="37EE2DAF" w:rsidRPr="3B456AE5">
        <w:rPr>
          <w:rFonts w:eastAsia="Times New Roman" w:cs="Times New Roman"/>
          <w:lang w:eastAsia="ar-SA"/>
        </w:rPr>
        <w:t>i</w:t>
      </w:r>
      <w:r w:rsidR="1225164D" w:rsidRPr="3B456AE5">
        <w:rPr>
          <w:rFonts w:eastAsia="Times New Roman" w:cs="Times New Roman"/>
          <w:lang w:eastAsia="ar-SA"/>
        </w:rPr>
        <w:t xml:space="preserve"> </w:t>
      </w:r>
      <w:r w:rsidR="06B66F49" w:rsidRPr="3B456AE5">
        <w:rPr>
          <w:rFonts w:eastAsia="Times New Roman" w:cs="Times New Roman"/>
          <w:lang w:eastAsia="ar-SA"/>
        </w:rPr>
        <w:t>1</w:t>
      </w:r>
      <w:r w:rsidR="6C03C853" w:rsidRPr="3B456AE5">
        <w:rPr>
          <w:rFonts w:eastAsia="Times New Roman" w:cs="Times New Roman"/>
          <w:lang w:eastAsia="ar-SA"/>
        </w:rPr>
        <w:t>4</w:t>
      </w:r>
      <w:r w:rsidR="1225164D" w:rsidRPr="3B456AE5">
        <w:rPr>
          <w:rFonts w:eastAsia="Times New Roman" w:cs="Times New Roman"/>
          <w:lang w:eastAsia="ar-SA"/>
        </w:rPr>
        <w:t xml:space="preserve"> kohaselt täiendatakse </w:t>
      </w:r>
      <w:ins w:id="45" w:author="Maarja-Liis Lall - JUSTDIGI" w:date="2025-10-23T10:20:00Z">
        <w:r w:rsidR="1E8AB0DB" w:rsidRPr="3B456AE5">
          <w:rPr>
            <w:rFonts w:eastAsia="Times New Roman" w:cs="Times New Roman"/>
            <w:lang w:eastAsia="ar-SA"/>
          </w:rPr>
          <w:t>posti</w:t>
        </w:r>
      </w:ins>
      <w:r w:rsidR="1225164D" w:rsidRPr="3B456AE5">
        <w:rPr>
          <w:rFonts w:eastAsia="Times New Roman" w:cs="Times New Roman"/>
          <w:lang w:eastAsia="ar-SA"/>
        </w:rPr>
        <w:t xml:space="preserve">seaduse § 5 lõikega </w:t>
      </w:r>
      <w:r w:rsidRPr="3B456AE5">
        <w:rPr>
          <w:rFonts w:eastAsia="Times New Roman" w:cs="Times New Roman"/>
          <w:lang w:eastAsia="ar-SA"/>
        </w:rPr>
        <w:t>2</w:t>
      </w:r>
      <w:r w:rsidR="1225164D" w:rsidRPr="3B456AE5">
        <w:rPr>
          <w:rFonts w:eastAsia="Times New Roman" w:cs="Times New Roman"/>
          <w:vertAlign w:val="superscript"/>
          <w:lang w:eastAsia="ar-SA"/>
        </w:rPr>
        <w:t>1</w:t>
      </w:r>
      <w:r w:rsidRPr="3B456AE5">
        <w:rPr>
          <w:rFonts w:eastAsia="Times New Roman" w:cs="Times New Roman"/>
          <w:lang w:eastAsia="ar-SA"/>
        </w:rPr>
        <w:t>.</w:t>
      </w:r>
      <w:r w:rsidR="20D25F86" w:rsidRPr="3B456AE5">
        <w:rPr>
          <w:rFonts w:eastAsia="Times New Roman" w:cs="Times New Roman"/>
          <w:lang w:eastAsia="ar-SA"/>
        </w:rPr>
        <w:t xml:space="preserve"> </w:t>
      </w:r>
      <w:bookmarkStart w:id="46" w:name="_Hlk163113892"/>
      <w:r w:rsidR="3E0BF58D" w:rsidRPr="3B456AE5">
        <w:rPr>
          <w:rFonts w:eastAsia="Times New Roman" w:cs="Times New Roman"/>
          <w:lang w:eastAsia="ar-SA"/>
        </w:rPr>
        <w:t xml:space="preserve">Täienduse kohaselt lisatakse juurde </w:t>
      </w:r>
      <w:r w:rsidR="667BFE34" w:rsidRPr="3B456AE5">
        <w:rPr>
          <w:rFonts w:eastAsia="Times New Roman" w:cs="Times New Roman"/>
          <w:lang w:eastAsia="ar-SA"/>
        </w:rPr>
        <w:t>loetelu</w:t>
      </w:r>
      <w:r w:rsidR="3E0BF58D" w:rsidRPr="3B456AE5">
        <w:rPr>
          <w:rFonts w:eastAsia="Times New Roman" w:cs="Times New Roman"/>
          <w:lang w:eastAsia="ar-SA"/>
        </w:rPr>
        <w:t xml:space="preserve"> postiteenuse hulka kuuluvate</w:t>
      </w:r>
      <w:r w:rsidR="667BFE34" w:rsidRPr="3B456AE5">
        <w:rPr>
          <w:rFonts w:eastAsia="Times New Roman" w:cs="Times New Roman"/>
          <w:lang w:eastAsia="ar-SA"/>
        </w:rPr>
        <w:t>st</w:t>
      </w:r>
      <w:r w:rsidR="3E0BF58D" w:rsidRPr="3B456AE5">
        <w:rPr>
          <w:rFonts w:eastAsia="Times New Roman" w:cs="Times New Roman"/>
          <w:lang w:eastAsia="ar-SA"/>
        </w:rPr>
        <w:t xml:space="preserve"> lisateenuste</w:t>
      </w:r>
      <w:r w:rsidR="667BFE34" w:rsidRPr="3B456AE5">
        <w:rPr>
          <w:rFonts w:eastAsia="Times New Roman" w:cs="Times New Roman"/>
          <w:lang w:eastAsia="ar-SA"/>
        </w:rPr>
        <w:t>st</w:t>
      </w:r>
      <w:r w:rsidR="3E0BF58D" w:rsidRPr="3B456AE5">
        <w:rPr>
          <w:rFonts w:eastAsia="Times New Roman" w:cs="Times New Roman"/>
          <w:lang w:eastAsia="ar-SA"/>
        </w:rPr>
        <w:t xml:space="preserve">. </w:t>
      </w:r>
      <w:r w:rsidR="667BFE34" w:rsidRPr="3B456AE5">
        <w:rPr>
          <w:rFonts w:eastAsia="Times New Roman" w:cs="Times New Roman"/>
          <w:lang w:eastAsia="ar-SA"/>
        </w:rPr>
        <w:t xml:space="preserve">Muudatuse </w:t>
      </w:r>
      <w:r w:rsidRPr="3B456AE5">
        <w:rPr>
          <w:rFonts w:eastAsia="Times New Roman" w:cs="Times New Roman"/>
          <w:lang w:eastAsia="ar-SA"/>
        </w:rPr>
        <w:t>kohaselt</w:t>
      </w:r>
      <w:r w:rsidR="28F90B97" w:rsidRPr="3B456AE5">
        <w:rPr>
          <w:rFonts w:eastAsia="Times New Roman" w:cs="Times New Roman"/>
          <w:lang w:eastAsia="ar-SA"/>
        </w:rPr>
        <w:t xml:space="preserve"> reguleeritakse seaduses</w:t>
      </w:r>
      <w:r w:rsidR="210F5677" w:rsidRPr="3B456AE5">
        <w:rPr>
          <w:rFonts w:eastAsia="Times New Roman" w:cs="Times New Roman"/>
          <w:lang w:eastAsia="ar-SA"/>
        </w:rPr>
        <w:t xml:space="preserve"> edaspidi</w:t>
      </w:r>
      <w:r w:rsidR="667BFE34" w:rsidRPr="3B456AE5">
        <w:rPr>
          <w:rFonts w:eastAsia="Times New Roman" w:cs="Times New Roman"/>
          <w:lang w:eastAsia="ar-SA"/>
        </w:rPr>
        <w:t xml:space="preserve"> eraldi</w:t>
      </w:r>
      <w:r w:rsidR="28F90B97" w:rsidRPr="3B456AE5">
        <w:rPr>
          <w:rFonts w:eastAsia="Times New Roman" w:cs="Times New Roman"/>
          <w:lang w:eastAsia="ar-SA"/>
        </w:rPr>
        <w:t xml:space="preserve"> </w:t>
      </w:r>
      <w:r w:rsidR="27D9AD7C" w:rsidRPr="3B456AE5">
        <w:rPr>
          <w:rFonts w:eastAsia="Times New Roman" w:cs="Times New Roman"/>
          <w:lang w:eastAsia="ar-SA"/>
        </w:rPr>
        <w:t>UPT</w:t>
      </w:r>
      <w:r w:rsidR="28F90B97" w:rsidRPr="3B456AE5">
        <w:rPr>
          <w:rFonts w:eastAsia="Times New Roman" w:cs="Times New Roman"/>
          <w:lang w:eastAsia="ar-SA"/>
        </w:rPr>
        <w:t xml:space="preserve"> liigid</w:t>
      </w:r>
      <w:r w:rsidR="667BFE34" w:rsidRPr="3B456AE5">
        <w:rPr>
          <w:rFonts w:eastAsia="Times New Roman" w:cs="Times New Roman"/>
          <w:lang w:eastAsia="ar-SA"/>
        </w:rPr>
        <w:t xml:space="preserve"> ning lisateenused, </w:t>
      </w:r>
      <w:r w:rsidR="6668D345" w:rsidRPr="3B456AE5">
        <w:rPr>
          <w:rFonts w:eastAsia="Times New Roman" w:cs="Times New Roman"/>
          <w:lang w:eastAsia="ar-SA"/>
        </w:rPr>
        <w:t xml:space="preserve">mille pakkumine on kohustuslik ja </w:t>
      </w:r>
      <w:r w:rsidR="667BFE34" w:rsidRPr="3B456AE5">
        <w:rPr>
          <w:rFonts w:eastAsia="Times New Roman" w:cs="Times New Roman"/>
          <w:lang w:eastAsia="ar-SA"/>
        </w:rPr>
        <w:t xml:space="preserve">mida </w:t>
      </w:r>
      <w:r w:rsidR="6668D345" w:rsidRPr="3B456AE5">
        <w:rPr>
          <w:rFonts w:eastAsia="Times New Roman" w:cs="Times New Roman"/>
          <w:lang w:eastAsia="ar-SA"/>
        </w:rPr>
        <w:t xml:space="preserve">kasutaja </w:t>
      </w:r>
      <w:r w:rsidR="667BFE34" w:rsidRPr="3B456AE5">
        <w:rPr>
          <w:rFonts w:eastAsia="Times New Roman" w:cs="Times New Roman"/>
          <w:lang w:eastAsia="ar-SA"/>
        </w:rPr>
        <w:t xml:space="preserve">saab </w:t>
      </w:r>
      <w:r w:rsidR="449799CD" w:rsidRPr="3B456AE5">
        <w:rPr>
          <w:rFonts w:eastAsia="Times New Roman" w:cs="Times New Roman"/>
          <w:lang w:eastAsia="ar-SA"/>
        </w:rPr>
        <w:t>juurde tellida</w:t>
      </w:r>
      <w:r w:rsidR="667BFE34" w:rsidRPr="3B456AE5">
        <w:rPr>
          <w:rFonts w:eastAsia="Times New Roman" w:cs="Times New Roman"/>
          <w:lang w:eastAsia="ar-SA"/>
        </w:rPr>
        <w:t xml:space="preserve">. </w:t>
      </w:r>
      <w:r w:rsidR="28F90B97" w:rsidRPr="3B456AE5">
        <w:rPr>
          <w:rFonts w:eastAsia="Times New Roman" w:cs="Times New Roman"/>
          <w:lang w:eastAsia="ar-SA"/>
        </w:rPr>
        <w:t>Seega</w:t>
      </w:r>
      <w:r w:rsidRPr="3B456AE5">
        <w:rPr>
          <w:rFonts w:eastAsia="Times New Roman" w:cs="Times New Roman"/>
          <w:lang w:eastAsia="ar-SA"/>
        </w:rPr>
        <w:t xml:space="preserve"> jääb k</w:t>
      </w:r>
      <w:r w:rsidR="1448DCEC" w:rsidRPr="3B456AE5">
        <w:rPr>
          <w:rFonts w:eastAsia="Times New Roman" w:cs="Times New Roman"/>
          <w:lang w:eastAsia="ar-SA"/>
        </w:rPr>
        <w:t>iri</w:t>
      </w:r>
      <w:r w:rsidR="20D25F86" w:rsidRPr="3B456AE5">
        <w:rPr>
          <w:rFonts w:eastAsia="Times New Roman" w:cs="Times New Roman"/>
          <w:lang w:eastAsia="ar-SA"/>
        </w:rPr>
        <w:t>saadetise</w:t>
      </w:r>
      <w:r w:rsidR="1448DCEC" w:rsidRPr="3B456AE5">
        <w:rPr>
          <w:rFonts w:eastAsia="Times New Roman" w:cs="Times New Roman"/>
          <w:lang w:eastAsia="ar-SA"/>
        </w:rPr>
        <w:t xml:space="preserve"> ja postipaki</w:t>
      </w:r>
      <w:r w:rsidR="20D25F86" w:rsidRPr="3B456AE5">
        <w:rPr>
          <w:rFonts w:eastAsia="Times New Roman" w:cs="Times New Roman"/>
          <w:lang w:eastAsia="ar-SA"/>
        </w:rPr>
        <w:t xml:space="preserve"> kindlustamine </w:t>
      </w:r>
      <w:r w:rsidRPr="3B456AE5">
        <w:rPr>
          <w:rFonts w:eastAsia="Times New Roman" w:cs="Times New Roman"/>
          <w:lang w:eastAsia="ar-SA"/>
        </w:rPr>
        <w:t>UPT</w:t>
      </w:r>
      <w:r w:rsidR="20D25F86" w:rsidRPr="3B456AE5">
        <w:rPr>
          <w:rFonts w:eastAsia="Times New Roman" w:cs="Times New Roman"/>
          <w:lang w:eastAsia="ar-SA"/>
        </w:rPr>
        <w:t xml:space="preserve"> hulka kohustusliku lisateenusena.</w:t>
      </w:r>
      <w:r w:rsidR="1448DCEC">
        <w:t xml:space="preserve"> </w:t>
      </w:r>
      <w:r w:rsidR="4B8D859B">
        <w:t xml:space="preserve">Tähtsaadetise </w:t>
      </w:r>
      <w:r w:rsidR="4B8D859B" w:rsidRPr="3B456AE5">
        <w:rPr>
          <w:rFonts w:eastAsia="Times New Roman" w:cs="Times New Roman"/>
          <w:lang w:eastAsia="ar-SA"/>
        </w:rPr>
        <w:t>k</w:t>
      </w:r>
      <w:r w:rsidR="1448DCEC" w:rsidRPr="3B456AE5">
        <w:rPr>
          <w:rFonts w:eastAsia="Times New Roman" w:cs="Times New Roman"/>
          <w:lang w:eastAsia="ar-SA"/>
        </w:rPr>
        <w:t>indlustamise lisateenuse korral avaldab saatja postiteenuse osutajale saadetise väärtuse ja saadetise kaotsimineku või kahjustumise korral hüvitab postiteenuse osutaja saatjale tema avaldatud saadetise väärtuse.</w:t>
      </w:r>
      <w:bookmarkEnd w:id="46"/>
      <w:r w:rsidR="210F5677" w:rsidRPr="3B456AE5">
        <w:rPr>
          <w:rFonts w:eastAsia="Times New Roman" w:cs="Times New Roman"/>
          <w:lang w:eastAsia="ar-SA"/>
        </w:rPr>
        <w:t xml:space="preserve"> Samuti on lisateenuseks saadetise jälgimise teenus.</w:t>
      </w:r>
      <w:r w:rsidR="09520F20" w:rsidRPr="3B456AE5">
        <w:rPr>
          <w:rFonts w:eastAsia="Times New Roman" w:cs="Times New Roman"/>
          <w:lang w:eastAsia="ar-SA"/>
        </w:rPr>
        <w:t xml:space="preserve"> Saadetise jälgimise teenust saab tellida nende teenuste puhul, kus see on tehniliselt teostatav.</w:t>
      </w:r>
    </w:p>
    <w:bookmarkEnd w:id="44"/>
    <w:p w14:paraId="52467485" w14:textId="77777777" w:rsidR="001A071F" w:rsidRPr="008940D2" w:rsidRDefault="001A071F" w:rsidP="002E3283">
      <w:pPr>
        <w:rPr>
          <w:b/>
          <w:lang w:eastAsia="ar-SA"/>
        </w:rPr>
      </w:pPr>
    </w:p>
    <w:p w14:paraId="2228517D" w14:textId="0AF03735" w:rsidR="002E3283" w:rsidRPr="008940D2" w:rsidRDefault="00CD3D38" w:rsidP="002E3283">
      <w:pPr>
        <w:rPr>
          <w:b/>
          <w:lang w:eastAsia="ar-SA"/>
        </w:rPr>
      </w:pPr>
      <w:r w:rsidRPr="008940D2">
        <w:rPr>
          <w:b/>
          <w:lang w:eastAsia="ar-SA"/>
        </w:rPr>
        <w:t xml:space="preserve">Eelnõu § 1 punkt </w:t>
      </w:r>
      <w:r w:rsidR="00F82F82" w:rsidRPr="008940D2">
        <w:rPr>
          <w:b/>
          <w:lang w:eastAsia="ar-SA"/>
        </w:rPr>
        <w:t>1</w:t>
      </w:r>
      <w:r w:rsidR="00743137" w:rsidRPr="008940D2">
        <w:rPr>
          <w:b/>
          <w:lang w:eastAsia="ar-SA"/>
        </w:rPr>
        <w:t>5</w:t>
      </w:r>
    </w:p>
    <w:p w14:paraId="3C227979" w14:textId="553D77DB" w:rsidR="009B3FE4" w:rsidRPr="008940D2" w:rsidRDefault="1601F80D" w:rsidP="3B456AE5">
      <w:pPr>
        <w:rPr>
          <w:rFonts w:eastAsia="Times New Roman" w:cs="Times New Roman"/>
          <w:u w:val="single"/>
          <w:lang w:eastAsia="ar-SA"/>
        </w:rPr>
      </w:pPr>
      <w:r w:rsidRPr="3B456AE5">
        <w:rPr>
          <w:rFonts w:eastAsia="Times New Roman" w:cs="Times New Roman"/>
          <w:lang w:eastAsia="ar-SA"/>
        </w:rPr>
        <w:t xml:space="preserve">Eelnõu § 1 punktiga </w:t>
      </w:r>
      <w:r w:rsidR="06B66F49" w:rsidRPr="3B456AE5">
        <w:rPr>
          <w:rFonts w:eastAsia="Times New Roman" w:cs="Times New Roman"/>
          <w:lang w:eastAsia="ar-SA"/>
        </w:rPr>
        <w:t>1</w:t>
      </w:r>
      <w:r w:rsidR="6C03C853" w:rsidRPr="3B456AE5">
        <w:rPr>
          <w:rFonts w:eastAsia="Times New Roman" w:cs="Times New Roman"/>
          <w:lang w:eastAsia="ar-SA"/>
        </w:rPr>
        <w:t>5</w:t>
      </w:r>
      <w:r w:rsidR="17962AEC" w:rsidRPr="3B456AE5">
        <w:rPr>
          <w:rFonts w:eastAsia="Times New Roman" w:cs="Times New Roman"/>
          <w:lang w:eastAsia="ar-SA"/>
        </w:rPr>
        <w:t xml:space="preserve"> tunnistatakse kehtetuks </w:t>
      </w:r>
      <w:r w:rsidR="379E9918" w:rsidRPr="3B456AE5">
        <w:rPr>
          <w:rFonts w:eastAsia="Times New Roman" w:cs="Times New Roman"/>
          <w:lang w:eastAsia="ar-SA"/>
        </w:rPr>
        <w:t>seaduse § 6</w:t>
      </w:r>
      <w:r w:rsidR="67966D52" w:rsidRPr="3B456AE5">
        <w:rPr>
          <w:rFonts w:eastAsia="Times New Roman" w:cs="Times New Roman"/>
          <w:vertAlign w:val="superscript"/>
          <w:lang w:eastAsia="ar-SA"/>
        </w:rPr>
        <w:t>1</w:t>
      </w:r>
      <w:r w:rsidR="13B12CDA" w:rsidRPr="3B456AE5">
        <w:rPr>
          <w:rFonts w:eastAsia="Times New Roman" w:cs="Times New Roman"/>
          <w:lang w:eastAsia="ar-SA"/>
        </w:rPr>
        <w:t xml:space="preserve">. Paragrahvis on </w:t>
      </w:r>
      <w:r w:rsidR="379E9918" w:rsidRPr="3B456AE5">
        <w:rPr>
          <w:rFonts w:eastAsia="Times New Roman" w:cs="Times New Roman"/>
          <w:lang w:eastAsia="ar-SA"/>
        </w:rPr>
        <w:t>sätestatud taskukohast tasu puudutav regulatsioon</w:t>
      </w:r>
      <w:r w:rsidR="095F2F4B" w:rsidRPr="3B456AE5">
        <w:rPr>
          <w:rFonts w:eastAsia="Times New Roman" w:cs="Times New Roman"/>
          <w:lang w:eastAsia="ar-SA"/>
        </w:rPr>
        <w:t>, mis tunnistatakse kehtetuks</w:t>
      </w:r>
      <w:r w:rsidR="379E9918" w:rsidRPr="3B456AE5">
        <w:rPr>
          <w:rFonts w:eastAsia="Times New Roman" w:cs="Times New Roman"/>
          <w:lang w:eastAsia="ar-SA"/>
        </w:rPr>
        <w:t xml:space="preserve"> seoses üleminekuga </w:t>
      </w:r>
      <w:r w:rsidR="4C45366F" w:rsidRPr="3B456AE5">
        <w:rPr>
          <w:rFonts w:eastAsia="Times New Roman" w:cs="Times New Roman"/>
          <w:lang w:eastAsia="ar-SA"/>
        </w:rPr>
        <w:t>põhjendatud</w:t>
      </w:r>
      <w:r w:rsidR="3BC390AC" w:rsidRPr="3B456AE5">
        <w:rPr>
          <w:rFonts w:eastAsia="Times New Roman" w:cs="Times New Roman"/>
          <w:lang w:eastAsia="ar-SA"/>
        </w:rPr>
        <w:t xml:space="preserve"> </w:t>
      </w:r>
      <w:r w:rsidR="68A77A0D" w:rsidRPr="3B456AE5">
        <w:rPr>
          <w:rFonts w:eastAsia="Times New Roman" w:cs="Times New Roman"/>
          <w:lang w:eastAsia="ar-SA"/>
        </w:rPr>
        <w:t>tasu</w:t>
      </w:r>
      <w:r w:rsidR="3BC390AC" w:rsidRPr="3B456AE5">
        <w:rPr>
          <w:rFonts w:eastAsia="Times New Roman" w:cs="Times New Roman"/>
          <w:lang w:eastAsia="ar-SA"/>
        </w:rPr>
        <w:t xml:space="preserve"> regulatsioonile</w:t>
      </w:r>
      <w:r w:rsidR="364A4242" w:rsidRPr="3B456AE5">
        <w:rPr>
          <w:rFonts w:eastAsia="Times New Roman" w:cs="Times New Roman"/>
          <w:lang w:eastAsia="ar-SA"/>
        </w:rPr>
        <w:t xml:space="preserve"> (vt eelnõu § 1 punkt</w:t>
      </w:r>
      <w:r w:rsidR="4961B984" w:rsidRPr="3B456AE5">
        <w:rPr>
          <w:rFonts w:eastAsia="Times New Roman" w:cs="Times New Roman"/>
          <w:lang w:eastAsia="ar-SA"/>
        </w:rPr>
        <w:t>i</w:t>
      </w:r>
      <w:r w:rsidR="364A4242" w:rsidRPr="3B456AE5">
        <w:rPr>
          <w:rFonts w:eastAsia="Times New Roman" w:cs="Times New Roman"/>
          <w:lang w:eastAsia="ar-SA"/>
        </w:rPr>
        <w:t xml:space="preserve"> 1</w:t>
      </w:r>
      <w:r w:rsidR="4961B984" w:rsidRPr="3B456AE5">
        <w:rPr>
          <w:rFonts w:eastAsia="Times New Roman" w:cs="Times New Roman"/>
          <w:lang w:eastAsia="ar-SA"/>
        </w:rPr>
        <w:t xml:space="preserve"> selgitust</w:t>
      </w:r>
      <w:r w:rsidR="364A4242" w:rsidRPr="3B456AE5">
        <w:rPr>
          <w:rFonts w:eastAsia="Times New Roman" w:cs="Times New Roman"/>
          <w:lang w:eastAsia="ar-SA"/>
        </w:rPr>
        <w:t>)</w:t>
      </w:r>
      <w:r w:rsidR="3BC390AC" w:rsidRPr="3B456AE5">
        <w:rPr>
          <w:rFonts w:eastAsia="Times New Roman" w:cs="Times New Roman"/>
          <w:lang w:eastAsia="ar-SA"/>
        </w:rPr>
        <w:t>.</w:t>
      </w:r>
    </w:p>
    <w:p w14:paraId="119AF778" w14:textId="77777777" w:rsidR="002870F0" w:rsidRPr="008940D2" w:rsidRDefault="002870F0" w:rsidP="002870F0">
      <w:pPr>
        <w:suppressAutoHyphens/>
        <w:rPr>
          <w:rFonts w:eastAsia="Times New Roman" w:cs="Times New Roman"/>
          <w:szCs w:val="24"/>
          <w:lang w:eastAsia="ar-SA"/>
        </w:rPr>
      </w:pPr>
    </w:p>
    <w:p w14:paraId="01146846" w14:textId="42FD3DD0" w:rsidR="005707D8" w:rsidRPr="008940D2" w:rsidRDefault="00B93E17" w:rsidP="002870F0">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220365" w:rsidRPr="008940D2">
        <w:rPr>
          <w:rFonts w:eastAsia="Times New Roman" w:cs="Times New Roman"/>
          <w:b/>
          <w:szCs w:val="24"/>
          <w:lang w:eastAsia="ar-SA"/>
        </w:rPr>
        <w:t>1</w:t>
      </w:r>
      <w:r w:rsidR="00743137" w:rsidRPr="008940D2">
        <w:rPr>
          <w:rFonts w:eastAsia="Times New Roman" w:cs="Times New Roman"/>
          <w:b/>
          <w:szCs w:val="24"/>
          <w:lang w:eastAsia="ar-SA"/>
        </w:rPr>
        <w:t>6</w:t>
      </w:r>
    </w:p>
    <w:p w14:paraId="67FF31A1" w14:textId="20BCD586" w:rsidR="00D3249A" w:rsidRPr="008940D2" w:rsidRDefault="206FA994" w:rsidP="002D1D43">
      <w:pPr>
        <w:suppressAutoHyphens/>
      </w:pPr>
      <w:r w:rsidRPr="3B456AE5">
        <w:rPr>
          <w:rFonts w:eastAsia="Times New Roman" w:cs="Times New Roman"/>
          <w:lang w:eastAsia="ar-SA"/>
        </w:rPr>
        <w:t xml:space="preserve">Eelnõu § 1 punktiga </w:t>
      </w:r>
      <w:r w:rsidR="6522D4D8" w:rsidRPr="3B456AE5">
        <w:rPr>
          <w:rFonts w:eastAsia="Times New Roman" w:cs="Times New Roman"/>
          <w:lang w:eastAsia="ar-SA"/>
        </w:rPr>
        <w:t>1</w:t>
      </w:r>
      <w:r w:rsidR="6C03C853" w:rsidRPr="3B456AE5">
        <w:rPr>
          <w:rFonts w:eastAsia="Times New Roman" w:cs="Times New Roman"/>
          <w:lang w:eastAsia="ar-SA"/>
        </w:rPr>
        <w:t>6</w:t>
      </w:r>
      <w:r w:rsidR="03C86180" w:rsidRPr="3B456AE5">
        <w:rPr>
          <w:rFonts w:eastAsia="Times New Roman" w:cs="Times New Roman"/>
          <w:lang w:eastAsia="ar-SA"/>
        </w:rPr>
        <w:t xml:space="preserve"> </w:t>
      </w:r>
      <w:bookmarkStart w:id="47" w:name="_Hlk163114047"/>
      <w:r w:rsidR="03C86180" w:rsidRPr="3B456AE5">
        <w:rPr>
          <w:rFonts w:eastAsia="Times New Roman" w:cs="Times New Roman"/>
          <w:lang w:eastAsia="ar-SA"/>
        </w:rPr>
        <w:t xml:space="preserve">täiendatakse </w:t>
      </w:r>
      <w:r w:rsidR="7D16FFF0" w:rsidRPr="3B456AE5">
        <w:rPr>
          <w:rFonts w:eastAsia="Times New Roman" w:cs="Times New Roman"/>
          <w:lang w:eastAsia="ar-SA"/>
        </w:rPr>
        <w:t>seaduse §</w:t>
      </w:r>
      <w:r w:rsidR="03C86180" w:rsidRPr="3B456AE5">
        <w:rPr>
          <w:rFonts w:eastAsia="Times New Roman" w:cs="Times New Roman"/>
          <w:lang w:eastAsia="ar-SA"/>
        </w:rPr>
        <w:t xml:space="preserve"> 7 lõiget 4</w:t>
      </w:r>
      <w:r w:rsidR="379E9918" w:rsidRPr="3B456AE5">
        <w:rPr>
          <w:rFonts w:eastAsia="Times New Roman" w:cs="Times New Roman"/>
          <w:lang w:eastAsia="ar-SA"/>
        </w:rPr>
        <w:t xml:space="preserve"> </w:t>
      </w:r>
      <w:r w:rsidR="549E6F84" w:rsidRPr="3B456AE5">
        <w:rPr>
          <w:rFonts w:eastAsia="Times New Roman" w:cs="Times New Roman"/>
          <w:lang w:eastAsia="ar-SA"/>
        </w:rPr>
        <w:t xml:space="preserve">teise </w:t>
      </w:r>
      <w:r w:rsidR="379E9918" w:rsidRPr="3B456AE5">
        <w:rPr>
          <w:rFonts w:eastAsia="Times New Roman" w:cs="Times New Roman"/>
          <w:lang w:eastAsia="ar-SA"/>
        </w:rPr>
        <w:t>lausega, mille järgi ei pea juurdepääsupunkt</w:t>
      </w:r>
      <w:r w:rsidR="4D4E1E9E" w:rsidRPr="3B456AE5">
        <w:rPr>
          <w:rFonts w:eastAsia="Times New Roman" w:cs="Times New Roman"/>
          <w:lang w:eastAsia="ar-SA"/>
        </w:rPr>
        <w:t>i asukoht</w:t>
      </w:r>
      <w:r w:rsidR="379E9918" w:rsidRPr="3B456AE5">
        <w:rPr>
          <w:rFonts w:eastAsia="Times New Roman" w:cs="Times New Roman"/>
          <w:lang w:eastAsia="ar-SA"/>
        </w:rPr>
        <w:t xml:space="preserve"> olema püsiv. </w:t>
      </w:r>
      <w:r w:rsidR="045273A0" w:rsidRPr="3B456AE5">
        <w:rPr>
          <w:rFonts w:eastAsia="Times New Roman" w:cs="Times New Roman"/>
          <w:lang w:eastAsia="ar-SA"/>
        </w:rPr>
        <w:t>Muudatus on kooskõlas</w:t>
      </w:r>
      <w:r w:rsidR="7AEDF137" w:rsidRPr="3B456AE5">
        <w:rPr>
          <w:rFonts w:eastAsia="Times New Roman" w:cs="Times New Roman"/>
          <w:lang w:eastAsia="ar-SA"/>
        </w:rPr>
        <w:t xml:space="preserve"> eesmärgi ja vajadusega </w:t>
      </w:r>
      <w:r w:rsidR="7AEDF137" w:rsidRPr="3B456AE5">
        <w:rPr>
          <w:rFonts w:eastAsia="Times New Roman" w:cs="Times New Roman"/>
        </w:rPr>
        <w:t>mitte siduda UPT kättesaadavust ainult postkontori ja kirjakastiga, vaid tagada teenuse kättesaadavus ja kvaliteet kõikide seda võimaldavate paindlike t</w:t>
      </w:r>
      <w:r w:rsidR="3BC390AC" w:rsidRPr="3B456AE5">
        <w:rPr>
          <w:rFonts w:eastAsia="Times New Roman" w:cs="Times New Roman"/>
        </w:rPr>
        <w:t>ehnoloogiliste lahenduste teel</w:t>
      </w:r>
      <w:r w:rsidR="60112859" w:rsidRPr="3B456AE5">
        <w:rPr>
          <w:rFonts w:eastAsia="Times New Roman" w:cs="Times New Roman"/>
        </w:rPr>
        <w:t xml:space="preserve"> (nt </w:t>
      </w:r>
      <w:r w:rsidR="218FA9D4" w:rsidRPr="3B456AE5">
        <w:rPr>
          <w:rFonts w:eastAsia="Times New Roman" w:cs="Times New Roman"/>
        </w:rPr>
        <w:t>tellitav juurdepääsupunkt</w:t>
      </w:r>
      <w:r w:rsidR="1601F80D" w:rsidRPr="3B456AE5">
        <w:rPr>
          <w:rFonts w:eastAsia="Times New Roman" w:cs="Times New Roman"/>
        </w:rPr>
        <w:t xml:space="preserve">, </w:t>
      </w:r>
      <w:r w:rsidR="218FA9D4" w:rsidRPr="3B456AE5">
        <w:rPr>
          <w:rFonts w:eastAsia="Times New Roman" w:cs="Times New Roman"/>
        </w:rPr>
        <w:t>automatiseeritud juurdepääsupunkt</w:t>
      </w:r>
      <w:r w:rsidR="1601F80D" w:rsidRPr="3B456AE5">
        <w:rPr>
          <w:rFonts w:eastAsia="Times New Roman" w:cs="Times New Roman"/>
        </w:rPr>
        <w:t>,</w:t>
      </w:r>
      <w:r w:rsidR="218FA9D4" w:rsidRPr="3B456AE5">
        <w:rPr>
          <w:rFonts w:eastAsia="Times New Roman" w:cs="Times New Roman"/>
        </w:rPr>
        <w:t xml:space="preserve"> liikuv juurdepääsupunkt</w:t>
      </w:r>
      <w:bookmarkEnd w:id="47"/>
      <w:r w:rsidR="60112859" w:rsidRPr="3B456AE5">
        <w:rPr>
          <w:rFonts w:eastAsia="Times New Roman" w:cs="Times New Roman"/>
        </w:rPr>
        <w:t>)</w:t>
      </w:r>
      <w:r w:rsidR="3BC390AC" w:rsidRPr="3B456AE5">
        <w:rPr>
          <w:rFonts w:eastAsia="Times New Roman" w:cs="Times New Roman"/>
        </w:rPr>
        <w:t>.</w:t>
      </w:r>
      <w:r w:rsidR="2F10D38E">
        <w:t xml:space="preserve"> </w:t>
      </w:r>
    </w:p>
    <w:p w14:paraId="441FE496" w14:textId="77777777" w:rsidR="00247D5C" w:rsidRPr="008940D2" w:rsidRDefault="00247D5C" w:rsidP="002D1D43">
      <w:pPr>
        <w:suppressAutoHyphens/>
        <w:rPr>
          <w:rFonts w:eastAsia="Times New Roman" w:cs="Times New Roman"/>
          <w:szCs w:val="24"/>
          <w:lang w:eastAsia="ar-SA"/>
        </w:rPr>
      </w:pPr>
    </w:p>
    <w:p w14:paraId="169130A7" w14:textId="66A495F3" w:rsidR="00247D5C" w:rsidRPr="008940D2" w:rsidRDefault="00247D5C" w:rsidP="002D1D43">
      <w:pPr>
        <w:suppressAutoHyphens/>
        <w:rPr>
          <w:rFonts w:eastAsia="Times New Roman" w:cs="Times New Roman"/>
          <w:b/>
          <w:szCs w:val="24"/>
          <w:lang w:eastAsia="ar-SA"/>
        </w:rPr>
      </w:pPr>
      <w:r w:rsidRPr="008940D2">
        <w:rPr>
          <w:rFonts w:eastAsia="Times New Roman" w:cs="Times New Roman"/>
          <w:b/>
          <w:szCs w:val="24"/>
          <w:lang w:eastAsia="ar-SA"/>
        </w:rPr>
        <w:lastRenderedPageBreak/>
        <w:t xml:space="preserve">Eelnõu § 1 punkt </w:t>
      </w:r>
      <w:r w:rsidR="00220365" w:rsidRPr="008940D2">
        <w:rPr>
          <w:rFonts w:eastAsia="Times New Roman" w:cs="Times New Roman"/>
          <w:b/>
          <w:szCs w:val="24"/>
          <w:lang w:eastAsia="ar-SA"/>
        </w:rPr>
        <w:t>1</w:t>
      </w:r>
      <w:r w:rsidR="00743137" w:rsidRPr="008940D2">
        <w:rPr>
          <w:rFonts w:eastAsia="Times New Roman" w:cs="Times New Roman"/>
          <w:b/>
          <w:szCs w:val="24"/>
          <w:lang w:eastAsia="ar-SA"/>
        </w:rPr>
        <w:t>7</w:t>
      </w:r>
    </w:p>
    <w:p w14:paraId="4986E27A" w14:textId="0FD39C3E" w:rsidR="00247D5C" w:rsidRPr="008940D2" w:rsidRDefault="7E0BA217" w:rsidP="3B456AE5">
      <w:pPr>
        <w:suppressAutoHyphens/>
        <w:rPr>
          <w:rFonts w:eastAsia="Times New Roman" w:cs="Times New Roman"/>
          <w:lang w:eastAsia="ar-SA"/>
        </w:rPr>
      </w:pPr>
      <w:r w:rsidRPr="3B456AE5">
        <w:rPr>
          <w:rFonts w:eastAsia="Times New Roman" w:cs="Times New Roman"/>
          <w:lang w:eastAsia="ar-SA"/>
        </w:rPr>
        <w:t>Eelnõu § 1 punkt</w:t>
      </w:r>
      <w:r w:rsidR="575164BA" w:rsidRPr="3B456AE5">
        <w:rPr>
          <w:rFonts w:eastAsia="Times New Roman" w:cs="Times New Roman"/>
          <w:lang w:eastAsia="ar-SA"/>
        </w:rPr>
        <w:t>i</w:t>
      </w:r>
      <w:r w:rsidR="59AD8821" w:rsidRPr="3B456AE5">
        <w:rPr>
          <w:rFonts w:eastAsia="Times New Roman" w:cs="Times New Roman"/>
          <w:lang w:eastAsia="ar-SA"/>
        </w:rPr>
        <w:t>s</w:t>
      </w:r>
      <w:r w:rsidRPr="3B456AE5">
        <w:rPr>
          <w:rFonts w:eastAsia="Times New Roman" w:cs="Times New Roman"/>
          <w:lang w:eastAsia="ar-SA"/>
        </w:rPr>
        <w:t xml:space="preserve"> </w:t>
      </w:r>
      <w:r w:rsidR="6522D4D8" w:rsidRPr="3B456AE5">
        <w:rPr>
          <w:rFonts w:eastAsia="Times New Roman" w:cs="Times New Roman"/>
          <w:lang w:eastAsia="ar-SA"/>
        </w:rPr>
        <w:t>1</w:t>
      </w:r>
      <w:r w:rsidR="6C03C853" w:rsidRPr="3B456AE5">
        <w:rPr>
          <w:rFonts w:eastAsia="Times New Roman" w:cs="Times New Roman"/>
          <w:lang w:eastAsia="ar-SA"/>
        </w:rPr>
        <w:t>7</w:t>
      </w:r>
      <w:r w:rsidRPr="3B456AE5">
        <w:rPr>
          <w:rFonts w:eastAsia="Times New Roman" w:cs="Times New Roman"/>
          <w:lang w:eastAsia="ar-SA"/>
        </w:rPr>
        <w:t xml:space="preserve"> täiendatakse seaduse § 7 lõigetega </w:t>
      </w:r>
      <w:r w:rsidR="3149655A" w:rsidRPr="3B456AE5">
        <w:rPr>
          <w:rFonts w:eastAsia="Times New Roman" w:cs="Times New Roman"/>
          <w:lang w:eastAsia="ar-SA"/>
        </w:rPr>
        <w:t>4</w:t>
      </w:r>
      <w:r w:rsidRPr="3B456AE5">
        <w:rPr>
          <w:rFonts w:eastAsia="Times New Roman" w:cs="Times New Roman"/>
          <w:vertAlign w:val="superscript"/>
          <w:lang w:eastAsia="ar-SA"/>
        </w:rPr>
        <w:t>1</w:t>
      </w:r>
      <w:r w:rsidR="575164BA" w:rsidRPr="3B456AE5">
        <w:rPr>
          <w:rFonts w:eastAsia="Times New Roman" w:cs="Times New Roman"/>
          <w:lang w:eastAsia="ar-SA"/>
        </w:rPr>
        <w:t>–</w:t>
      </w:r>
      <w:r w:rsidR="3149655A" w:rsidRPr="3B456AE5">
        <w:rPr>
          <w:rFonts w:eastAsia="Times New Roman" w:cs="Times New Roman"/>
          <w:lang w:eastAsia="ar-SA"/>
        </w:rPr>
        <w:t>4</w:t>
      </w:r>
      <w:r w:rsidR="364A4242" w:rsidRPr="3B456AE5">
        <w:rPr>
          <w:rFonts w:eastAsia="Times New Roman" w:cs="Times New Roman"/>
          <w:vertAlign w:val="superscript"/>
          <w:lang w:eastAsia="ar-SA"/>
        </w:rPr>
        <w:t>3</w:t>
      </w:r>
      <w:r w:rsidRPr="3B456AE5">
        <w:rPr>
          <w:rFonts w:eastAsia="Times New Roman" w:cs="Times New Roman"/>
          <w:lang w:eastAsia="ar-SA"/>
        </w:rPr>
        <w:t xml:space="preserve">. </w:t>
      </w:r>
      <w:r w:rsidR="745CE3C4" w:rsidRPr="3B456AE5">
        <w:rPr>
          <w:rFonts w:eastAsia="Times New Roman" w:cs="Times New Roman"/>
          <w:lang w:eastAsia="ar-SA"/>
        </w:rPr>
        <w:t>Muudatuse kohaselt</w:t>
      </w:r>
      <w:r w:rsidR="7D7C7310" w:rsidRPr="008940D2">
        <w:t xml:space="preserve"> </w:t>
      </w:r>
      <w:r w:rsidR="7D7C7310" w:rsidRPr="3B456AE5">
        <w:rPr>
          <w:rFonts w:eastAsia="Times New Roman" w:cs="Times New Roman"/>
          <w:lang w:eastAsia="ar-SA"/>
        </w:rPr>
        <w:t>kõrvaldatakse ebakõla</w:t>
      </w:r>
      <w:r w:rsidR="6FD24A4C" w:rsidRPr="008940D2">
        <w:t xml:space="preserve"> </w:t>
      </w:r>
      <w:r w:rsidR="6AA8A89C" w:rsidRPr="3B456AE5">
        <w:rPr>
          <w:rFonts w:eastAsia="Times New Roman" w:cs="Times New Roman"/>
          <w:lang w:eastAsia="ar-SA"/>
        </w:rPr>
        <w:t>majandus- ja kommunikatsiooni</w:t>
      </w:r>
      <w:r w:rsidR="6FD24A4C" w:rsidRPr="3B456AE5">
        <w:rPr>
          <w:rFonts w:eastAsia="Times New Roman" w:cs="Times New Roman"/>
          <w:lang w:eastAsia="ar-SA"/>
        </w:rPr>
        <w:t xml:space="preserve">ministri </w:t>
      </w:r>
      <w:r w:rsidR="4B8D859B" w:rsidRPr="3B456AE5">
        <w:rPr>
          <w:rFonts w:eastAsia="Times New Roman" w:cs="Times New Roman"/>
          <w:lang w:eastAsia="ar-SA"/>
        </w:rPr>
        <w:t>10.</w:t>
      </w:r>
      <w:r w:rsidR="6668D345" w:rsidRPr="3B456AE5">
        <w:rPr>
          <w:rFonts w:eastAsia="Times New Roman" w:cs="Times New Roman"/>
          <w:lang w:eastAsia="ar-SA"/>
        </w:rPr>
        <w:t xml:space="preserve"> juuli </w:t>
      </w:r>
      <w:r w:rsidR="4B8D859B" w:rsidRPr="3B456AE5">
        <w:rPr>
          <w:rFonts w:eastAsia="Times New Roman" w:cs="Times New Roman"/>
          <w:lang w:eastAsia="ar-SA"/>
        </w:rPr>
        <w:t>2006</w:t>
      </w:r>
      <w:r w:rsidR="6F02AFD6" w:rsidRPr="3B456AE5">
        <w:rPr>
          <w:rFonts w:eastAsia="Times New Roman" w:cs="Times New Roman"/>
          <w:lang w:eastAsia="ar-SA"/>
        </w:rPr>
        <w:t>. a</w:t>
      </w:r>
      <w:r w:rsidR="4B8D859B" w:rsidRPr="3B456AE5">
        <w:rPr>
          <w:rFonts w:eastAsia="Times New Roman" w:cs="Times New Roman"/>
          <w:lang w:eastAsia="ar-SA"/>
        </w:rPr>
        <w:t xml:space="preserve"> </w:t>
      </w:r>
      <w:r w:rsidR="6FD24A4C" w:rsidRPr="3B456AE5">
        <w:rPr>
          <w:rFonts w:eastAsia="Times New Roman" w:cs="Times New Roman"/>
          <w:lang w:eastAsia="ar-SA"/>
        </w:rPr>
        <w:t xml:space="preserve">määruse </w:t>
      </w:r>
      <w:r w:rsidR="4B8D859B" w:rsidRPr="3B456AE5">
        <w:rPr>
          <w:rFonts w:eastAsia="Times New Roman" w:cs="Times New Roman"/>
          <w:lang w:eastAsia="ar-SA"/>
        </w:rPr>
        <w:t xml:space="preserve">nr 67 </w:t>
      </w:r>
      <w:r w:rsidR="6FD24A4C" w:rsidRPr="3B456AE5">
        <w:rPr>
          <w:rFonts w:eastAsia="Times New Roman" w:cs="Times New Roman"/>
          <w:lang w:eastAsia="ar-SA"/>
        </w:rPr>
        <w:t xml:space="preserve">„Nõuded </w:t>
      </w:r>
      <w:r w:rsidR="27D9AD7C" w:rsidRPr="3B456AE5">
        <w:rPr>
          <w:rFonts w:eastAsia="Times New Roman" w:cs="Times New Roman"/>
          <w:lang w:eastAsia="ar-SA"/>
        </w:rPr>
        <w:t>UPT</w:t>
      </w:r>
      <w:r w:rsidR="6FD24A4C" w:rsidRPr="3B456AE5">
        <w:rPr>
          <w:rFonts w:eastAsia="Times New Roman" w:cs="Times New Roman"/>
          <w:lang w:eastAsia="ar-SA"/>
        </w:rPr>
        <w:t xml:space="preserve"> osutamiseks kasutatavatele juurdepääsupunktidele ja nende paiknemisele“</w:t>
      </w:r>
      <w:r w:rsidR="00E47656" w:rsidRPr="3B456AE5">
        <w:rPr>
          <w:rStyle w:val="Allmrkuseviide"/>
          <w:rFonts w:eastAsia="Times New Roman" w:cs="Times New Roman"/>
          <w:lang w:eastAsia="ar-SA"/>
        </w:rPr>
        <w:footnoteReference w:id="5"/>
      </w:r>
      <w:r w:rsidR="7D7C7310" w:rsidRPr="3B456AE5">
        <w:rPr>
          <w:rFonts w:eastAsia="Times New Roman" w:cs="Times New Roman"/>
          <w:lang w:eastAsia="ar-SA"/>
        </w:rPr>
        <w:t xml:space="preserve"> </w:t>
      </w:r>
      <w:r w:rsidR="4B8D859B" w:rsidRPr="3B456AE5">
        <w:rPr>
          <w:rFonts w:eastAsia="Times New Roman" w:cs="Times New Roman"/>
          <w:lang w:eastAsia="ar-SA"/>
        </w:rPr>
        <w:t xml:space="preserve">(edaspidi </w:t>
      </w:r>
      <w:r w:rsidR="4B8D859B" w:rsidRPr="3B456AE5">
        <w:rPr>
          <w:rFonts w:eastAsia="Times New Roman" w:cs="Times New Roman"/>
          <w:i/>
          <w:iCs/>
          <w:lang w:eastAsia="ar-SA"/>
        </w:rPr>
        <w:t>postivõrgu määrus</w:t>
      </w:r>
      <w:r w:rsidR="4B8D859B" w:rsidRPr="3B456AE5">
        <w:rPr>
          <w:rFonts w:eastAsia="Times New Roman" w:cs="Times New Roman"/>
          <w:lang w:eastAsia="ar-SA"/>
        </w:rPr>
        <w:t xml:space="preserve">) </w:t>
      </w:r>
      <w:r w:rsidR="7D7C7310" w:rsidRPr="3B456AE5">
        <w:rPr>
          <w:rFonts w:eastAsia="Times New Roman" w:cs="Times New Roman"/>
          <w:lang w:eastAsia="ar-SA"/>
        </w:rPr>
        <w:t>ja seaduse vahel juurdepääsupunktide määratlemisel.</w:t>
      </w:r>
      <w:r w:rsidR="745CE3C4" w:rsidRPr="3B456AE5">
        <w:rPr>
          <w:rFonts w:eastAsia="Times New Roman" w:cs="Times New Roman"/>
          <w:lang w:eastAsia="ar-SA"/>
        </w:rPr>
        <w:t xml:space="preserve"> </w:t>
      </w:r>
      <w:r w:rsidR="7D7C7310" w:rsidRPr="3B456AE5">
        <w:rPr>
          <w:rFonts w:eastAsia="Times New Roman" w:cs="Times New Roman"/>
          <w:lang w:eastAsia="ar-SA"/>
        </w:rPr>
        <w:t xml:space="preserve">Nimelt </w:t>
      </w:r>
      <w:r w:rsidR="23ACF4DA" w:rsidRPr="3B456AE5">
        <w:rPr>
          <w:rFonts w:eastAsia="Times New Roman" w:cs="Times New Roman"/>
          <w:lang w:eastAsia="ar-SA"/>
        </w:rPr>
        <w:t xml:space="preserve">kehtestatakse </w:t>
      </w:r>
      <w:r w:rsidR="7D7C7310" w:rsidRPr="3B456AE5">
        <w:rPr>
          <w:rFonts w:eastAsia="Times New Roman" w:cs="Times New Roman"/>
          <w:lang w:eastAsia="ar-SA"/>
        </w:rPr>
        <w:t>definitsioonid</w:t>
      </w:r>
      <w:r w:rsidR="23ACF4DA" w:rsidRPr="3B456AE5">
        <w:rPr>
          <w:rFonts w:eastAsia="Times New Roman" w:cs="Times New Roman"/>
          <w:lang w:eastAsia="ar-SA"/>
        </w:rPr>
        <w:t xml:space="preserve"> edaspidi</w:t>
      </w:r>
      <w:r w:rsidR="7D7C7310" w:rsidRPr="3B456AE5">
        <w:rPr>
          <w:rFonts w:eastAsia="Times New Roman" w:cs="Times New Roman"/>
          <w:lang w:eastAsia="ar-SA"/>
        </w:rPr>
        <w:t xml:space="preserve"> </w:t>
      </w:r>
      <w:r w:rsidR="35E1EE5C" w:rsidRPr="3B456AE5">
        <w:rPr>
          <w:rFonts w:eastAsia="Times New Roman" w:cs="Times New Roman"/>
          <w:lang w:eastAsia="ar-SA"/>
        </w:rPr>
        <w:t xml:space="preserve">postivõrgu </w:t>
      </w:r>
      <w:r w:rsidR="23ACF4DA" w:rsidRPr="3B456AE5">
        <w:rPr>
          <w:rFonts w:eastAsia="Times New Roman" w:cs="Times New Roman"/>
          <w:lang w:eastAsia="ar-SA"/>
        </w:rPr>
        <w:t xml:space="preserve">määruse asemel </w:t>
      </w:r>
      <w:r w:rsidR="7D7C7310" w:rsidRPr="3B456AE5">
        <w:rPr>
          <w:rFonts w:eastAsia="Times New Roman" w:cs="Times New Roman"/>
          <w:lang w:eastAsia="ar-SA"/>
        </w:rPr>
        <w:t>seaduses, sest seaduse struktuuri</w:t>
      </w:r>
      <w:r w:rsidR="0A6140EB" w:rsidRPr="3B456AE5">
        <w:rPr>
          <w:rFonts w:eastAsia="Times New Roman" w:cs="Times New Roman"/>
          <w:lang w:eastAsia="ar-SA"/>
        </w:rPr>
        <w:t xml:space="preserve"> ja </w:t>
      </w:r>
      <w:r w:rsidR="23ACF4DA" w:rsidRPr="3B456AE5">
        <w:rPr>
          <w:rFonts w:eastAsia="Times New Roman" w:cs="Times New Roman"/>
          <w:lang w:eastAsia="ar-SA"/>
        </w:rPr>
        <w:t xml:space="preserve">õigusaktide </w:t>
      </w:r>
      <w:r w:rsidR="7D7C7310" w:rsidRPr="3B456AE5">
        <w:rPr>
          <w:rFonts w:eastAsia="Times New Roman" w:cs="Times New Roman"/>
          <w:lang w:eastAsia="ar-SA"/>
        </w:rPr>
        <w:t xml:space="preserve">hierarhia kohaselt on nii õigem. Nii tagatakse olukord, et seaduses on defineeritud kõik juurdepääsupunktide liigid, mida kasutatakse </w:t>
      </w:r>
      <w:r w:rsidR="0A6140EB" w:rsidRPr="3B456AE5">
        <w:rPr>
          <w:rFonts w:eastAsia="Times New Roman" w:cs="Times New Roman"/>
          <w:lang w:eastAsia="ar-SA"/>
        </w:rPr>
        <w:t xml:space="preserve">UPT </w:t>
      </w:r>
      <w:r w:rsidR="7D7C7310" w:rsidRPr="3B456AE5">
        <w:rPr>
          <w:rFonts w:eastAsia="Times New Roman" w:cs="Times New Roman"/>
          <w:lang w:eastAsia="ar-SA"/>
        </w:rPr>
        <w:t>osutamiseks.</w:t>
      </w:r>
      <w:r w:rsidR="59AD8821" w:rsidRPr="3B456AE5">
        <w:rPr>
          <w:rFonts w:eastAsia="Times New Roman" w:cs="Times New Roman"/>
          <w:lang w:eastAsia="ar-SA"/>
        </w:rPr>
        <w:t xml:space="preserve"> Postivõrgu määruses sätestatakse nõuded juurdepääsupunktidele ja nende paiknemisele.</w:t>
      </w:r>
    </w:p>
    <w:p w14:paraId="56AB33C4" w14:textId="77777777" w:rsidR="002B5F67" w:rsidRPr="008940D2" w:rsidRDefault="002B5F67" w:rsidP="002D1D43">
      <w:pPr>
        <w:suppressAutoHyphens/>
        <w:rPr>
          <w:rFonts w:eastAsia="Times New Roman" w:cs="Times New Roman"/>
          <w:szCs w:val="24"/>
          <w:lang w:eastAsia="ar-SA"/>
        </w:rPr>
      </w:pPr>
    </w:p>
    <w:p w14:paraId="145B32D7" w14:textId="0F8FDBA2" w:rsidR="00CA2DE7" w:rsidRPr="008940D2" w:rsidRDefault="3EAFA75E" w:rsidP="3B456AE5">
      <w:pPr>
        <w:suppressAutoHyphens/>
        <w:rPr>
          <w:rFonts w:eastAsia="Times New Roman" w:cs="Times New Roman"/>
          <w:lang w:eastAsia="ar-SA"/>
        </w:rPr>
      </w:pPr>
      <w:r w:rsidRPr="3B456AE5">
        <w:rPr>
          <w:rFonts w:eastAsia="Times New Roman" w:cs="Times New Roman"/>
          <w:lang w:eastAsia="ar-SA"/>
        </w:rPr>
        <w:t>S</w:t>
      </w:r>
      <w:r w:rsidR="745CE3C4" w:rsidRPr="3B456AE5">
        <w:rPr>
          <w:rFonts w:eastAsia="Times New Roman" w:cs="Times New Roman"/>
          <w:lang w:eastAsia="ar-SA"/>
        </w:rPr>
        <w:t>eaduse § 7 lõi</w:t>
      </w:r>
      <w:r w:rsidR="575164BA" w:rsidRPr="3B456AE5">
        <w:rPr>
          <w:rFonts w:eastAsia="Times New Roman" w:cs="Times New Roman"/>
          <w:lang w:eastAsia="ar-SA"/>
        </w:rPr>
        <w:t>k</w:t>
      </w:r>
      <w:r w:rsidR="745CE3C4" w:rsidRPr="3B456AE5">
        <w:rPr>
          <w:rFonts w:eastAsia="Times New Roman" w:cs="Times New Roman"/>
          <w:lang w:eastAsia="ar-SA"/>
        </w:rPr>
        <w:t xml:space="preserve">e </w:t>
      </w:r>
      <w:r w:rsidR="3149655A" w:rsidRPr="3B456AE5">
        <w:rPr>
          <w:rFonts w:eastAsia="Times New Roman" w:cs="Times New Roman"/>
          <w:lang w:eastAsia="ar-SA"/>
        </w:rPr>
        <w:t>4</w:t>
      </w:r>
      <w:r w:rsidR="745CE3C4" w:rsidRPr="3B456AE5">
        <w:rPr>
          <w:rFonts w:eastAsia="Times New Roman" w:cs="Times New Roman"/>
          <w:vertAlign w:val="superscript"/>
          <w:lang w:eastAsia="ar-SA"/>
        </w:rPr>
        <w:t>1</w:t>
      </w:r>
      <w:r w:rsidR="745CE3C4" w:rsidRPr="3B456AE5">
        <w:rPr>
          <w:rFonts w:eastAsia="Times New Roman" w:cs="Times New Roman"/>
          <w:lang w:eastAsia="ar-SA"/>
        </w:rPr>
        <w:t xml:space="preserve"> järgi on </w:t>
      </w:r>
      <w:r w:rsidR="218FA9D4" w:rsidRPr="3B456AE5">
        <w:rPr>
          <w:rFonts w:eastAsia="Times New Roman" w:cs="Times New Roman"/>
          <w:lang w:eastAsia="ar-SA"/>
        </w:rPr>
        <w:t>liikuv juurdepääsupunkt</w:t>
      </w:r>
      <w:r w:rsidR="517F8266" w:rsidRPr="3B456AE5">
        <w:rPr>
          <w:rFonts w:eastAsia="Times New Roman" w:cs="Times New Roman"/>
          <w:lang w:eastAsia="ar-SA"/>
        </w:rPr>
        <w:t xml:space="preserve"> kindla graafiku alusel liikuv </w:t>
      </w:r>
      <w:r w:rsidR="445561E9">
        <w:t>postiteenuse osutamise vahend</w:t>
      </w:r>
      <w:r w:rsidR="517F8266" w:rsidRPr="3B456AE5">
        <w:rPr>
          <w:rFonts w:eastAsia="Times New Roman" w:cs="Times New Roman"/>
          <w:lang w:eastAsia="ar-SA"/>
        </w:rPr>
        <w:t xml:space="preserve"> (</w:t>
      </w:r>
      <w:r w:rsidR="71AAA0B6" w:rsidRPr="3B456AE5">
        <w:rPr>
          <w:rFonts w:eastAsia="Times New Roman" w:cs="Times New Roman"/>
          <w:lang w:eastAsia="ar-SA"/>
        </w:rPr>
        <w:t xml:space="preserve">nt </w:t>
      </w:r>
      <w:r w:rsidR="517F8266" w:rsidRPr="3B456AE5">
        <w:rPr>
          <w:rFonts w:eastAsia="Times New Roman" w:cs="Times New Roman"/>
          <w:lang w:eastAsia="ar-SA"/>
        </w:rPr>
        <w:t>buss)</w:t>
      </w:r>
      <w:r w:rsidR="445561E9" w:rsidRPr="3B456AE5">
        <w:rPr>
          <w:rFonts w:eastAsia="Times New Roman" w:cs="Times New Roman"/>
          <w:lang w:eastAsia="ar-SA"/>
        </w:rPr>
        <w:t>.</w:t>
      </w:r>
    </w:p>
    <w:p w14:paraId="1B9DCCC3" w14:textId="709F0136" w:rsidR="00CA2DE7" w:rsidRPr="008940D2" w:rsidRDefault="00CA2DE7" w:rsidP="002B5F67">
      <w:pPr>
        <w:suppressAutoHyphens/>
        <w:rPr>
          <w:rFonts w:eastAsia="Times New Roman" w:cs="Times New Roman"/>
          <w:szCs w:val="24"/>
          <w:lang w:eastAsia="ar-SA"/>
        </w:rPr>
      </w:pPr>
    </w:p>
    <w:p w14:paraId="55E0B79C" w14:textId="740756C6" w:rsidR="00CA2DE7" w:rsidRPr="008940D2" w:rsidRDefault="3EAFA75E" w:rsidP="3B456AE5">
      <w:pPr>
        <w:suppressAutoHyphens/>
        <w:rPr>
          <w:rFonts w:eastAsia="Times New Roman" w:cs="Times New Roman"/>
          <w:lang w:eastAsia="ar-SA"/>
        </w:rPr>
      </w:pPr>
      <w:r w:rsidRPr="3B456AE5">
        <w:rPr>
          <w:rFonts w:eastAsia="Times New Roman" w:cs="Times New Roman"/>
          <w:lang w:eastAsia="ar-SA"/>
        </w:rPr>
        <w:t>S</w:t>
      </w:r>
      <w:r w:rsidR="218FA9D4" w:rsidRPr="3B456AE5">
        <w:rPr>
          <w:rFonts w:eastAsia="Times New Roman" w:cs="Times New Roman"/>
          <w:lang w:eastAsia="ar-SA"/>
        </w:rPr>
        <w:t xml:space="preserve">eaduse § 7 lõikes </w:t>
      </w:r>
      <w:r w:rsidR="3149655A" w:rsidRPr="3B456AE5">
        <w:rPr>
          <w:rFonts w:eastAsia="Times New Roman" w:cs="Times New Roman"/>
          <w:lang w:eastAsia="ar-SA"/>
        </w:rPr>
        <w:t>4</w:t>
      </w:r>
      <w:r w:rsidR="218FA9D4" w:rsidRPr="3B456AE5">
        <w:rPr>
          <w:rFonts w:eastAsia="Times New Roman" w:cs="Times New Roman"/>
          <w:vertAlign w:val="superscript"/>
          <w:lang w:eastAsia="ar-SA"/>
        </w:rPr>
        <w:t>2</w:t>
      </w:r>
      <w:r w:rsidR="218FA9D4" w:rsidRPr="3B456AE5">
        <w:rPr>
          <w:rFonts w:eastAsia="Times New Roman" w:cs="Times New Roman"/>
          <w:lang w:eastAsia="ar-SA"/>
        </w:rPr>
        <w:t xml:space="preserve"> sätestatakse </w:t>
      </w:r>
      <w:r w:rsidR="517F8266" w:rsidRPr="3B456AE5">
        <w:rPr>
          <w:rFonts w:eastAsia="Times New Roman" w:cs="Times New Roman"/>
          <w:lang w:eastAsia="ar-SA"/>
        </w:rPr>
        <w:t xml:space="preserve">automatiseeritud juurdepääsupunkt </w:t>
      </w:r>
      <w:r w:rsidR="218FA9D4" w:rsidRPr="3B456AE5">
        <w:rPr>
          <w:rFonts w:eastAsia="Times New Roman" w:cs="Times New Roman"/>
          <w:lang w:eastAsia="ar-SA"/>
        </w:rPr>
        <w:t>mõiste, milleks on püsiva asukohaga vahend postisaadetise saatjalt vastuvõtmiseks ja saajale väljastamiseks</w:t>
      </w:r>
      <w:r w:rsidR="1C09187F" w:rsidRPr="3B456AE5">
        <w:rPr>
          <w:rFonts w:eastAsia="Times New Roman" w:cs="Times New Roman"/>
          <w:lang w:eastAsia="ar-SA"/>
        </w:rPr>
        <w:t xml:space="preserve"> (nt pakiautomaat)</w:t>
      </w:r>
      <w:r w:rsidR="218FA9D4" w:rsidRPr="3B456AE5">
        <w:rPr>
          <w:rFonts w:eastAsia="Times New Roman" w:cs="Times New Roman"/>
          <w:lang w:eastAsia="ar-SA"/>
        </w:rPr>
        <w:t xml:space="preserve">. </w:t>
      </w:r>
      <w:r w:rsidR="1C09187F" w:rsidRPr="3B456AE5">
        <w:rPr>
          <w:rFonts w:eastAsia="Times New Roman" w:cs="Times New Roman"/>
          <w:lang w:eastAsia="ar-SA"/>
        </w:rPr>
        <w:t xml:space="preserve">Automatiseeritud juurdepääsupunkti </w:t>
      </w:r>
      <w:r w:rsidR="218FA9D4" w:rsidRPr="3B456AE5">
        <w:rPr>
          <w:rFonts w:eastAsia="Times New Roman" w:cs="Times New Roman"/>
          <w:lang w:eastAsia="ar-SA"/>
        </w:rPr>
        <w:t>mõiste sätestamine seaduses loob võimaluse mõnede UPT teenuste osutamiseks ka</w:t>
      </w:r>
      <w:r w:rsidR="1C09187F" w:rsidRPr="3B456AE5">
        <w:rPr>
          <w:rFonts w:eastAsia="Times New Roman" w:cs="Times New Roman"/>
          <w:lang w:eastAsia="ar-SA"/>
        </w:rPr>
        <w:t xml:space="preserve"> näiteks</w:t>
      </w:r>
      <w:r w:rsidR="218FA9D4" w:rsidRPr="3B456AE5">
        <w:rPr>
          <w:rFonts w:eastAsia="Times New Roman" w:cs="Times New Roman"/>
          <w:lang w:eastAsia="ar-SA"/>
        </w:rPr>
        <w:t xml:space="preserve"> </w:t>
      </w:r>
      <w:r w:rsidR="68B06172" w:rsidRPr="3B456AE5">
        <w:rPr>
          <w:rFonts w:eastAsia="Times New Roman" w:cs="Times New Roman"/>
          <w:lang w:eastAsia="ar-SA"/>
        </w:rPr>
        <w:t>mistahes automatiseeritud juurdepääsupunkti vahendusel</w:t>
      </w:r>
      <w:r w:rsidR="218FA9D4" w:rsidRPr="3B456AE5">
        <w:rPr>
          <w:rFonts w:eastAsia="Times New Roman" w:cs="Times New Roman"/>
          <w:lang w:eastAsia="ar-SA"/>
        </w:rPr>
        <w:t xml:space="preserve">. </w:t>
      </w:r>
    </w:p>
    <w:p w14:paraId="4B8427BC" w14:textId="4260C1DC" w:rsidR="00CE1B00" w:rsidRPr="008940D2" w:rsidRDefault="00CE1B00" w:rsidP="00CA2DE7">
      <w:pPr>
        <w:suppressAutoHyphens/>
        <w:rPr>
          <w:rFonts w:eastAsia="Times New Roman" w:cs="Times New Roman"/>
          <w:szCs w:val="24"/>
          <w:lang w:eastAsia="ar-SA"/>
        </w:rPr>
      </w:pPr>
    </w:p>
    <w:p w14:paraId="1EFE5D72" w14:textId="5B50B089" w:rsidR="00CA2DE7" w:rsidRPr="008940D2" w:rsidRDefault="00CA2DE7" w:rsidP="00CA2DE7">
      <w:pPr>
        <w:suppressAutoHyphens/>
        <w:rPr>
          <w:rFonts w:eastAsia="Times New Roman" w:cs="Times New Roman"/>
          <w:szCs w:val="24"/>
          <w:lang w:eastAsia="ar-SA"/>
        </w:rPr>
      </w:pPr>
      <w:r w:rsidRPr="008940D2">
        <w:rPr>
          <w:rFonts w:eastAsia="Times New Roman" w:cs="Times New Roman"/>
          <w:szCs w:val="24"/>
          <w:lang w:eastAsia="ar-SA"/>
        </w:rPr>
        <w:t>E-kaubanduse</w:t>
      </w:r>
      <w:r w:rsidR="00F147AD" w:rsidRPr="008940D2">
        <w:rPr>
          <w:rFonts w:eastAsia="Times New Roman" w:cs="Times New Roman"/>
          <w:szCs w:val="24"/>
          <w:lang w:eastAsia="ar-SA"/>
        </w:rPr>
        <w:t xml:space="preserve"> jätkuva</w:t>
      </w:r>
      <w:r w:rsidRPr="008940D2">
        <w:rPr>
          <w:rFonts w:eastAsia="Times New Roman" w:cs="Times New Roman"/>
          <w:szCs w:val="24"/>
          <w:lang w:eastAsia="ar-SA"/>
        </w:rPr>
        <w:t xml:space="preserve"> arengu ja postipakkide arvu kasvu tõttu on viimastel aastatel lisandunud võimalus kasutada UPT osutamiseks pakiautomaatide võrgustikku, mistõttu on juba hetkel võimalik pakiautomaatide vahendusel osutada liht- ja tähtsaadetiste edastamise teenust.</w:t>
      </w:r>
      <w:r w:rsidR="001512C5" w:rsidRPr="008940D2">
        <w:rPr>
          <w:rFonts w:eastAsia="Times New Roman" w:cs="Times New Roman"/>
          <w:szCs w:val="24"/>
          <w:lang w:eastAsia="ar-SA"/>
        </w:rPr>
        <w:t xml:space="preserve"> </w:t>
      </w:r>
      <w:r w:rsidRPr="008940D2">
        <w:rPr>
          <w:rFonts w:eastAsia="Times New Roman" w:cs="Times New Roman"/>
          <w:szCs w:val="24"/>
          <w:lang w:eastAsia="ar-SA"/>
        </w:rPr>
        <w:t xml:space="preserve">Pakisaadetiste arv kasvab ja seega on </w:t>
      </w:r>
      <w:r w:rsidR="000F7899" w:rsidRPr="008940D2">
        <w:rPr>
          <w:rFonts w:eastAsia="Times New Roman" w:cs="Times New Roman"/>
          <w:szCs w:val="24"/>
          <w:lang w:eastAsia="ar-SA"/>
        </w:rPr>
        <w:t xml:space="preserve">kasvanud ka </w:t>
      </w:r>
      <w:r w:rsidRPr="008940D2">
        <w:rPr>
          <w:rFonts w:eastAsia="Times New Roman" w:cs="Times New Roman"/>
          <w:szCs w:val="24"/>
          <w:lang w:eastAsia="ar-SA"/>
        </w:rPr>
        <w:t>pakiautomaatide kasutamine.</w:t>
      </w:r>
    </w:p>
    <w:p w14:paraId="75561CCE" w14:textId="039BFC82" w:rsidR="00090508" w:rsidRPr="008940D2" w:rsidRDefault="00090508" w:rsidP="00CA2DE7">
      <w:pPr>
        <w:suppressAutoHyphens/>
        <w:rPr>
          <w:rFonts w:eastAsia="Times New Roman" w:cs="Times New Roman"/>
          <w:szCs w:val="24"/>
          <w:lang w:eastAsia="ar-SA"/>
        </w:rPr>
      </w:pPr>
    </w:p>
    <w:p w14:paraId="6E8E4007" w14:textId="7CE6E039" w:rsidR="00B24126" w:rsidRPr="008940D2" w:rsidRDefault="374278CD" w:rsidP="3B456AE5">
      <w:pPr>
        <w:rPr>
          <w:rFonts w:eastAsia="Times New Roman" w:cs="Times New Roman"/>
          <w:lang w:eastAsia="ar-SA"/>
        </w:rPr>
      </w:pPr>
      <w:r w:rsidRPr="79A72EDF">
        <w:rPr>
          <w:rFonts w:eastAsia="Times New Roman" w:cs="Times New Roman"/>
          <w:lang w:eastAsia="ar-SA"/>
        </w:rPr>
        <w:t>S</w:t>
      </w:r>
      <w:r w:rsidR="37B747FE" w:rsidRPr="79A72EDF">
        <w:rPr>
          <w:rFonts w:eastAsia="Times New Roman" w:cs="Times New Roman"/>
          <w:lang w:eastAsia="ar-SA"/>
        </w:rPr>
        <w:t xml:space="preserve">eaduse § 7 lõikes </w:t>
      </w:r>
      <w:r w:rsidR="0022B7E5" w:rsidRPr="79A72EDF">
        <w:rPr>
          <w:rFonts w:eastAsia="Times New Roman" w:cs="Times New Roman"/>
          <w:lang w:eastAsia="ar-SA"/>
        </w:rPr>
        <w:t>4</w:t>
      </w:r>
      <w:r w:rsidR="37B747FE" w:rsidRPr="79A72EDF">
        <w:rPr>
          <w:rFonts w:eastAsia="Times New Roman" w:cs="Times New Roman"/>
          <w:vertAlign w:val="superscript"/>
          <w:lang w:eastAsia="ar-SA"/>
        </w:rPr>
        <w:t>3</w:t>
      </w:r>
      <w:r w:rsidR="37B747FE" w:rsidRPr="79A72EDF">
        <w:rPr>
          <w:rFonts w:eastAsia="Times New Roman" w:cs="Times New Roman"/>
          <w:lang w:eastAsia="ar-SA"/>
        </w:rPr>
        <w:t xml:space="preserve"> </w:t>
      </w:r>
      <w:r w:rsidR="17FE1C11" w:rsidRPr="79A72EDF">
        <w:rPr>
          <w:rFonts w:eastAsia="Times New Roman" w:cs="Times New Roman"/>
          <w:lang w:eastAsia="ar-SA"/>
        </w:rPr>
        <w:t xml:space="preserve">sätestatakse, et </w:t>
      </w:r>
      <w:r w:rsidR="37B747FE" w:rsidRPr="79A72EDF">
        <w:rPr>
          <w:rFonts w:eastAsia="Times New Roman" w:cs="Times New Roman"/>
          <w:lang w:eastAsia="ar-SA"/>
        </w:rPr>
        <w:t>tellitav juurdepääsupunkt</w:t>
      </w:r>
      <w:r w:rsidR="32243ED5">
        <w:rPr>
          <w:rFonts w:eastAsia="Times New Roman" w:cs="Times New Roman"/>
          <w:lang w:eastAsia="ar-SA"/>
        </w:rPr>
        <w:t xml:space="preserve"> (näiteks personaalne postiteenus</w:t>
      </w:r>
      <w:r w:rsidR="001D3356">
        <w:rPr>
          <w:rStyle w:val="Allmrkuseviide"/>
          <w:rFonts w:eastAsia="Times New Roman" w:cs="Times New Roman"/>
          <w:lang w:eastAsia="ar-SA"/>
        </w:rPr>
        <w:footnoteReference w:id="6"/>
      </w:r>
      <w:r w:rsidR="32243ED5">
        <w:rPr>
          <w:rFonts w:eastAsia="Times New Roman" w:cs="Times New Roman"/>
          <w:lang w:eastAsia="ar-SA"/>
        </w:rPr>
        <w:t>)</w:t>
      </w:r>
      <w:r w:rsidR="17FE1C11" w:rsidRPr="79A72EDF">
        <w:rPr>
          <w:rFonts w:eastAsia="Times New Roman" w:cs="Times New Roman"/>
          <w:lang w:eastAsia="ar-SA"/>
        </w:rPr>
        <w:t xml:space="preserve"> on</w:t>
      </w:r>
      <w:r w:rsidR="7E9EB5A5" w:rsidRPr="79A72EDF">
        <w:rPr>
          <w:rFonts w:eastAsia="Times New Roman" w:cs="Times New Roman"/>
          <w:lang w:eastAsia="ar-SA"/>
        </w:rPr>
        <w:t xml:space="preserve"> osutami</w:t>
      </w:r>
      <w:r w:rsidR="2DC5E7BF" w:rsidRPr="79A72EDF">
        <w:rPr>
          <w:rFonts w:eastAsia="Times New Roman" w:cs="Times New Roman"/>
          <w:lang w:eastAsia="ar-SA"/>
        </w:rPr>
        <w:t>s</w:t>
      </w:r>
      <w:r w:rsidR="7E9EB5A5" w:rsidRPr="79A72EDF">
        <w:rPr>
          <w:rFonts w:eastAsia="Times New Roman" w:cs="Times New Roman"/>
          <w:lang w:eastAsia="ar-SA"/>
        </w:rPr>
        <w:t xml:space="preserve">e </w:t>
      </w:r>
      <w:r w:rsidR="2DC5E7BF" w:rsidRPr="79A72EDF">
        <w:rPr>
          <w:rFonts w:eastAsia="Times New Roman" w:cs="Times New Roman"/>
          <w:lang w:eastAsia="ar-SA"/>
        </w:rPr>
        <w:t xml:space="preserve">vahend </w:t>
      </w:r>
      <w:r w:rsidR="7E9EB5A5" w:rsidRPr="79A72EDF">
        <w:rPr>
          <w:rFonts w:eastAsia="Times New Roman" w:cs="Times New Roman"/>
          <w:lang w:eastAsia="ar-SA"/>
        </w:rPr>
        <w:t xml:space="preserve">postiteenuse kasutaja elu- või asukohas. </w:t>
      </w:r>
      <w:r w:rsidR="769A631D" w:rsidRPr="79A72EDF">
        <w:rPr>
          <w:rFonts w:eastAsia="Times New Roman" w:cs="Times New Roman"/>
          <w:lang w:eastAsia="ar-SA"/>
        </w:rPr>
        <w:t xml:space="preserve">Postivõrgu määruse </w:t>
      </w:r>
      <w:r w:rsidR="6F3364FF" w:rsidRPr="79A72EDF">
        <w:rPr>
          <w:rFonts w:eastAsia="Times New Roman" w:cs="Times New Roman"/>
          <w:lang w:eastAsia="ar-SA"/>
        </w:rPr>
        <w:t xml:space="preserve">§ 2 lõige 6 </w:t>
      </w:r>
      <w:r w:rsidR="77BF7BBB" w:rsidRPr="79A72EDF">
        <w:rPr>
          <w:rFonts w:eastAsia="Times New Roman" w:cs="Times New Roman"/>
          <w:lang w:eastAsia="ar-SA"/>
        </w:rPr>
        <w:t xml:space="preserve">kohaselt </w:t>
      </w:r>
      <w:r w:rsidR="1C1D16F4" w:rsidRPr="79A72EDF">
        <w:rPr>
          <w:rFonts w:eastAsia="Times New Roman" w:cs="Times New Roman"/>
          <w:lang w:eastAsia="ar-SA"/>
        </w:rPr>
        <w:t xml:space="preserve">lähimast </w:t>
      </w:r>
      <w:bookmarkStart w:id="51" w:name="_Hlk103613366"/>
      <w:r w:rsidR="1C1D16F4" w:rsidRPr="79A72EDF">
        <w:rPr>
          <w:rFonts w:eastAsia="Times New Roman" w:cs="Times New Roman"/>
          <w:lang w:eastAsia="ar-SA"/>
        </w:rPr>
        <w:t>UPT</w:t>
      </w:r>
      <w:r w:rsidR="001512C5" w:rsidRPr="008940D2">
        <w:rPr>
          <w:rFonts w:eastAsia="Times New Roman" w:cs="Times New Roman"/>
          <w:szCs w:val="24"/>
          <w:lang w:eastAsia="ar-SA"/>
        </w:rPr>
        <w:noBreakHyphen/>
      </w:r>
      <w:r w:rsidR="17AB0729" w:rsidRPr="79A72EDF">
        <w:rPr>
          <w:rFonts w:eastAsia="Times New Roman" w:cs="Times New Roman"/>
          <w:lang w:eastAsia="ar-SA"/>
        </w:rPr>
        <w:t>d</w:t>
      </w:r>
      <w:r w:rsidR="1C1D16F4" w:rsidRPr="79A72EDF">
        <w:rPr>
          <w:rFonts w:eastAsia="Times New Roman" w:cs="Times New Roman"/>
          <w:lang w:eastAsia="ar-SA"/>
        </w:rPr>
        <w:t xml:space="preserve"> osutavast juurdepääsupunktist kaugemal kui 5 kilomeetrit elavale või asuvale postiteenuse kasutajale tuleb tagada soovitud UPT kasutamise võimalus lisatasuta tellitava juurdepääsupunkti kaudu kõigil tööpäevadel.</w:t>
      </w:r>
    </w:p>
    <w:bookmarkEnd w:id="51"/>
    <w:p w14:paraId="141C59D4" w14:textId="77777777" w:rsidR="00B24126" w:rsidRPr="008940D2" w:rsidRDefault="00B24126" w:rsidP="002B5F67">
      <w:pPr>
        <w:suppressAutoHyphens/>
        <w:rPr>
          <w:rFonts w:eastAsia="Times New Roman" w:cs="Times New Roman"/>
          <w:szCs w:val="24"/>
          <w:lang w:eastAsia="ar-SA"/>
        </w:rPr>
      </w:pPr>
    </w:p>
    <w:p w14:paraId="7BA6967E" w14:textId="697A8B59" w:rsidR="00325731" w:rsidRPr="008940D2" w:rsidRDefault="00325731" w:rsidP="002D1D43">
      <w:pPr>
        <w:suppressAutoHyphens/>
        <w:rPr>
          <w:rFonts w:eastAsia="Times New Roman" w:cs="Times New Roman"/>
          <w:b/>
          <w:bCs/>
          <w:szCs w:val="24"/>
          <w:lang w:eastAsia="ar-SA"/>
        </w:rPr>
      </w:pPr>
      <w:r w:rsidRPr="008940D2">
        <w:rPr>
          <w:rFonts w:eastAsia="Times New Roman" w:cs="Times New Roman"/>
          <w:b/>
          <w:bCs/>
          <w:szCs w:val="24"/>
          <w:lang w:eastAsia="ar-SA"/>
        </w:rPr>
        <w:t>Eelnõu § 1 punkt</w:t>
      </w:r>
      <w:r w:rsidR="00164F52" w:rsidRPr="008940D2">
        <w:rPr>
          <w:rFonts w:eastAsia="Times New Roman" w:cs="Times New Roman"/>
          <w:b/>
          <w:bCs/>
          <w:szCs w:val="24"/>
          <w:lang w:eastAsia="ar-SA"/>
        </w:rPr>
        <w:t xml:space="preserve"> 1</w:t>
      </w:r>
      <w:r w:rsidR="00743137" w:rsidRPr="008940D2">
        <w:rPr>
          <w:rFonts w:eastAsia="Times New Roman" w:cs="Times New Roman"/>
          <w:b/>
          <w:bCs/>
          <w:szCs w:val="24"/>
          <w:lang w:eastAsia="ar-SA"/>
        </w:rPr>
        <w:t>8</w:t>
      </w:r>
      <w:r w:rsidR="00164F52" w:rsidRPr="008940D2">
        <w:rPr>
          <w:rFonts w:eastAsia="Times New Roman" w:cs="Times New Roman"/>
          <w:b/>
          <w:bCs/>
          <w:szCs w:val="24"/>
          <w:lang w:eastAsia="ar-SA"/>
        </w:rPr>
        <w:t>, 1</w:t>
      </w:r>
      <w:r w:rsidR="00743137" w:rsidRPr="008940D2">
        <w:rPr>
          <w:rFonts w:eastAsia="Times New Roman" w:cs="Times New Roman"/>
          <w:b/>
          <w:bCs/>
          <w:szCs w:val="24"/>
          <w:lang w:eastAsia="ar-SA"/>
        </w:rPr>
        <w:t>9</w:t>
      </w:r>
      <w:r w:rsidR="00164F52" w:rsidRPr="008940D2">
        <w:rPr>
          <w:rFonts w:eastAsia="Times New Roman" w:cs="Times New Roman"/>
          <w:b/>
          <w:bCs/>
          <w:szCs w:val="24"/>
          <w:lang w:eastAsia="ar-SA"/>
        </w:rPr>
        <w:t xml:space="preserve"> ja </w:t>
      </w:r>
      <w:r w:rsidR="00743137" w:rsidRPr="008940D2">
        <w:rPr>
          <w:rFonts w:eastAsia="Times New Roman" w:cs="Times New Roman"/>
          <w:b/>
          <w:bCs/>
          <w:szCs w:val="24"/>
          <w:lang w:eastAsia="ar-SA"/>
        </w:rPr>
        <w:t>20</w:t>
      </w:r>
    </w:p>
    <w:p w14:paraId="05D54C3A" w14:textId="23389961" w:rsidR="00164F52" w:rsidRPr="008940D2" w:rsidRDefault="73E8EB02" w:rsidP="021B2E70">
      <w:pPr>
        <w:suppressAutoHyphens/>
        <w:rPr>
          <w:rFonts w:eastAsia="Times New Roman" w:cs="Times New Roman"/>
          <w:lang w:eastAsia="ar-SA"/>
        </w:rPr>
      </w:pPr>
      <w:r w:rsidRPr="3B456AE5">
        <w:rPr>
          <w:rFonts w:eastAsia="Times New Roman" w:cs="Times New Roman"/>
          <w:lang w:eastAsia="ar-SA"/>
        </w:rPr>
        <w:t>Eelnõu § 1 punktiga 1</w:t>
      </w:r>
      <w:r w:rsidR="6C03C853" w:rsidRPr="3B456AE5">
        <w:rPr>
          <w:rFonts w:eastAsia="Times New Roman" w:cs="Times New Roman"/>
          <w:lang w:eastAsia="ar-SA"/>
        </w:rPr>
        <w:t>8</w:t>
      </w:r>
      <w:r w:rsidRPr="3B456AE5">
        <w:rPr>
          <w:rFonts w:eastAsia="Times New Roman" w:cs="Times New Roman"/>
          <w:lang w:eastAsia="ar-SA"/>
        </w:rPr>
        <w:t xml:space="preserve"> tunnistatakse kehtetuks seaduse § 8 lõiked </w:t>
      </w:r>
      <w:r w:rsidR="04B6172D" w:rsidRPr="3B456AE5">
        <w:rPr>
          <w:rFonts w:eastAsia="Times New Roman" w:cs="Times New Roman"/>
          <w:lang w:eastAsia="ar-SA"/>
        </w:rPr>
        <w:t>3</w:t>
      </w:r>
      <w:r w:rsidR="5C8F2044" w:rsidRPr="3B456AE5">
        <w:rPr>
          <w:rFonts w:eastAsia="Times New Roman" w:cs="Times New Roman"/>
          <w:lang w:eastAsia="ar-SA"/>
        </w:rPr>
        <w:t xml:space="preserve">, </w:t>
      </w:r>
      <w:r w:rsidR="04B6172D" w:rsidRPr="3B456AE5">
        <w:rPr>
          <w:rFonts w:eastAsia="Times New Roman" w:cs="Times New Roman"/>
          <w:lang w:eastAsia="ar-SA"/>
        </w:rPr>
        <w:t>5</w:t>
      </w:r>
      <w:r w:rsidR="5C8F2044" w:rsidRPr="3B456AE5">
        <w:rPr>
          <w:rFonts w:eastAsia="Times New Roman" w:cs="Times New Roman"/>
          <w:lang w:eastAsia="ar-SA"/>
        </w:rPr>
        <w:t xml:space="preserve"> ja </w:t>
      </w:r>
      <w:r w:rsidR="04B6172D" w:rsidRPr="3B456AE5">
        <w:rPr>
          <w:rFonts w:eastAsia="Times New Roman" w:cs="Times New Roman"/>
          <w:lang w:eastAsia="ar-SA"/>
        </w:rPr>
        <w:t>6</w:t>
      </w:r>
      <w:r w:rsidRPr="3B456AE5">
        <w:rPr>
          <w:rFonts w:eastAsia="Times New Roman" w:cs="Times New Roman"/>
          <w:lang w:eastAsia="ar-SA"/>
        </w:rPr>
        <w:t xml:space="preserve">, mis sätestavad postkastile ja selle paigutamisele esitatavad nõuded. </w:t>
      </w:r>
      <w:r w:rsidR="21A5E9BD" w:rsidRPr="3B456AE5">
        <w:rPr>
          <w:rFonts w:eastAsia="Times New Roman" w:cs="Times New Roman"/>
          <w:lang w:eastAsia="ar-SA"/>
        </w:rPr>
        <w:t>Eelnõu § 1 punktiga 1</w:t>
      </w:r>
      <w:r w:rsidR="6C03C853" w:rsidRPr="3B456AE5">
        <w:rPr>
          <w:rFonts w:eastAsia="Times New Roman" w:cs="Times New Roman"/>
          <w:lang w:eastAsia="ar-SA"/>
        </w:rPr>
        <w:t>9</w:t>
      </w:r>
      <w:r w:rsidR="21A5E9BD" w:rsidRPr="3B456AE5">
        <w:rPr>
          <w:rFonts w:eastAsia="Times New Roman" w:cs="Times New Roman"/>
          <w:lang w:eastAsia="ar-SA"/>
        </w:rPr>
        <w:t xml:space="preserve"> täiendatakse seaduse § 8 lõiget 8 selliselt, et edaspidi peavad postkastile ja selle paigutamisele esitatavate nõuete osas järgima lisaks seadusele, ka seaduse alusel kehtestatud õigusaktides esitatud nõudeid. Muudatus on tingitud seoses teatud postkastile kohalduvate nõuete viimisest määruse tasandile. </w:t>
      </w:r>
      <w:r w:rsidRPr="3B456AE5">
        <w:rPr>
          <w:rFonts w:eastAsia="Times New Roman" w:cs="Times New Roman"/>
          <w:lang w:eastAsia="ar-SA"/>
        </w:rPr>
        <w:t xml:space="preserve">Eelnõu § 1 punkti </w:t>
      </w:r>
      <w:r w:rsidR="6C03C853" w:rsidRPr="3B456AE5">
        <w:rPr>
          <w:rFonts w:eastAsia="Times New Roman" w:cs="Times New Roman"/>
          <w:lang w:eastAsia="ar-SA"/>
        </w:rPr>
        <w:t>20</w:t>
      </w:r>
      <w:r w:rsidRPr="3B456AE5">
        <w:rPr>
          <w:rFonts w:eastAsia="Times New Roman" w:cs="Times New Roman"/>
          <w:lang w:eastAsia="ar-SA"/>
        </w:rPr>
        <w:t xml:space="preserve"> kohaselt lisatakse juurde volitusnorm, millega sätestatakse </w:t>
      </w:r>
      <w:r w:rsidR="665B3382" w:rsidRPr="3B456AE5">
        <w:rPr>
          <w:rFonts w:eastAsia="Times New Roman" w:cs="Times New Roman"/>
          <w:lang w:eastAsia="ar-SA"/>
        </w:rPr>
        <w:t>nõuded valdkonna eest vastutava ministri</w:t>
      </w:r>
      <w:r w:rsidRPr="3B456AE5">
        <w:rPr>
          <w:rFonts w:eastAsia="Times New Roman" w:cs="Times New Roman"/>
          <w:lang w:eastAsia="ar-SA"/>
        </w:rPr>
        <w:t xml:space="preserve"> määruse</w:t>
      </w:r>
      <w:r w:rsidR="60E31F29" w:rsidRPr="3B456AE5">
        <w:rPr>
          <w:rFonts w:eastAsia="Times New Roman" w:cs="Times New Roman"/>
          <w:lang w:eastAsia="ar-SA"/>
        </w:rPr>
        <w:t>ga</w:t>
      </w:r>
      <w:r w:rsidRPr="3B456AE5">
        <w:rPr>
          <w:rFonts w:eastAsia="Times New Roman" w:cs="Times New Roman"/>
          <w:lang w:eastAsia="ar-SA"/>
        </w:rPr>
        <w:t>.</w:t>
      </w:r>
      <w:r w:rsidR="665B3382" w:rsidRPr="3B456AE5">
        <w:rPr>
          <w:rFonts w:eastAsia="Times New Roman" w:cs="Times New Roman"/>
          <w:lang w:eastAsia="ar-SA"/>
        </w:rPr>
        <w:t xml:space="preserve"> </w:t>
      </w:r>
    </w:p>
    <w:p w14:paraId="67D9A2A8" w14:textId="77777777" w:rsidR="00FE4C17" w:rsidRPr="008940D2" w:rsidRDefault="00FE4C17" w:rsidP="00164F52">
      <w:pPr>
        <w:suppressAutoHyphens/>
        <w:rPr>
          <w:rFonts w:eastAsia="Times New Roman" w:cs="Times New Roman"/>
          <w:b/>
          <w:bCs/>
          <w:szCs w:val="24"/>
          <w:lang w:eastAsia="ar-SA"/>
        </w:rPr>
      </w:pPr>
    </w:p>
    <w:p w14:paraId="62F30D2B" w14:textId="62D9F412" w:rsidR="00325731" w:rsidRPr="008940D2" w:rsidRDefault="00F147AD" w:rsidP="01F492DE">
      <w:pPr>
        <w:suppressAutoHyphens/>
        <w:rPr>
          <w:rFonts w:eastAsia="Times New Roman" w:cs="Times New Roman"/>
          <w:lang w:eastAsia="ar-SA"/>
        </w:rPr>
      </w:pPr>
      <w:r w:rsidRPr="021B2E70">
        <w:rPr>
          <w:rFonts w:eastAsia="Times New Roman" w:cs="Times New Roman"/>
          <w:lang w:eastAsia="ar-SA"/>
        </w:rPr>
        <w:t>Nimetatud muudatus</w:t>
      </w:r>
      <w:r w:rsidR="00864CC3" w:rsidRPr="021B2E70">
        <w:rPr>
          <w:rFonts w:eastAsia="Times New Roman" w:cs="Times New Roman"/>
          <w:lang w:eastAsia="ar-SA"/>
        </w:rPr>
        <w:t xml:space="preserve"> ei muuda postkastile kohalduvaid nõudeid, kuid annab tuleviku jaoks piisava paindlikkuse, et valdkonna eest vastutav minister saab reageerida kiiremini, kui peaks tekkima vajadus postkastile kohalduvate nõuete muutmiseks</w:t>
      </w:r>
      <w:r w:rsidR="00A4740C" w:rsidRPr="021B2E70">
        <w:rPr>
          <w:rFonts w:eastAsia="Times New Roman" w:cs="Times New Roman"/>
          <w:lang w:eastAsia="ar-SA"/>
        </w:rPr>
        <w:t xml:space="preserve"> või täiendamiseks</w:t>
      </w:r>
      <w:r w:rsidR="00864CC3" w:rsidRPr="021B2E70">
        <w:rPr>
          <w:rFonts w:eastAsia="Times New Roman" w:cs="Times New Roman"/>
          <w:lang w:eastAsia="ar-SA"/>
        </w:rPr>
        <w:t xml:space="preserve">. </w:t>
      </w:r>
      <w:r w:rsidR="00813503" w:rsidRPr="021B2E70">
        <w:rPr>
          <w:rFonts w:eastAsia="Times New Roman" w:cs="Times New Roman"/>
          <w:lang w:eastAsia="ar-SA"/>
        </w:rPr>
        <w:t xml:space="preserve">Seejuures viiakse </w:t>
      </w:r>
      <w:r w:rsidR="001512C5" w:rsidRPr="021B2E70">
        <w:rPr>
          <w:rFonts w:eastAsia="Times New Roman" w:cs="Times New Roman"/>
          <w:lang w:eastAsia="ar-SA"/>
        </w:rPr>
        <w:t>m</w:t>
      </w:r>
      <w:r w:rsidR="00864CC3" w:rsidRPr="021B2E70">
        <w:rPr>
          <w:rFonts w:eastAsia="Times New Roman" w:cs="Times New Roman"/>
          <w:lang w:eastAsia="ar-SA"/>
        </w:rPr>
        <w:t xml:space="preserve">äärusesse pelgalt nõuded, mis </w:t>
      </w:r>
      <w:r w:rsidR="00813503" w:rsidRPr="021B2E70">
        <w:rPr>
          <w:rFonts w:eastAsia="Times New Roman" w:cs="Times New Roman"/>
          <w:lang w:eastAsia="ar-SA"/>
        </w:rPr>
        <w:t>sätestavad, mis tuleb</w:t>
      </w:r>
      <w:r w:rsidR="00864CC3" w:rsidRPr="021B2E70">
        <w:rPr>
          <w:rFonts w:eastAsia="Times New Roman" w:cs="Times New Roman"/>
          <w:lang w:eastAsia="ar-SA"/>
        </w:rPr>
        <w:t xml:space="preserve"> postkastile märkida ning kuhu tuleb postkast paigutada linnas, alevis ja alevikus ning külas.</w:t>
      </w:r>
      <w:r w:rsidR="00A4740C" w:rsidRPr="021B2E70">
        <w:rPr>
          <w:rFonts w:eastAsia="Times New Roman" w:cs="Times New Roman"/>
          <w:lang w:eastAsia="ar-SA"/>
        </w:rPr>
        <w:t xml:space="preserve"> </w:t>
      </w:r>
      <w:r w:rsidR="00182594" w:rsidRPr="021B2E70">
        <w:rPr>
          <w:rFonts w:eastAsia="Times New Roman" w:cs="Times New Roman"/>
          <w:lang w:eastAsia="ar-SA"/>
        </w:rPr>
        <w:t xml:space="preserve">Põhjendatud on volitada sellise teema otsustamine ministrile, kuna seaduse tasemel </w:t>
      </w:r>
      <w:r w:rsidR="00813503" w:rsidRPr="021B2E70">
        <w:rPr>
          <w:rFonts w:eastAsia="Times New Roman" w:cs="Times New Roman"/>
          <w:lang w:eastAsia="ar-SA"/>
        </w:rPr>
        <w:t>on</w:t>
      </w:r>
      <w:r w:rsidR="00182594" w:rsidRPr="021B2E70">
        <w:rPr>
          <w:rFonts w:eastAsia="Times New Roman" w:cs="Times New Roman"/>
          <w:lang w:eastAsia="ar-SA"/>
        </w:rPr>
        <w:t xml:space="preserve"> tegemist liiga detailse regulatsiooniga</w:t>
      </w:r>
      <w:r w:rsidR="00A4740C" w:rsidRPr="021B2E70">
        <w:rPr>
          <w:rFonts w:eastAsia="Times New Roman" w:cs="Times New Roman"/>
          <w:lang w:eastAsia="ar-SA"/>
        </w:rPr>
        <w:t>.</w:t>
      </w:r>
    </w:p>
    <w:p w14:paraId="4E6702E3" w14:textId="77777777" w:rsidR="00D90988" w:rsidRPr="008940D2" w:rsidRDefault="00D90988" w:rsidP="002D1D43">
      <w:pPr>
        <w:suppressAutoHyphens/>
        <w:rPr>
          <w:rFonts w:eastAsia="Times New Roman" w:cs="Times New Roman"/>
          <w:b/>
          <w:bCs/>
          <w:szCs w:val="24"/>
          <w:lang w:eastAsia="ar-SA"/>
        </w:rPr>
      </w:pPr>
    </w:p>
    <w:p w14:paraId="32423611" w14:textId="0F97B219" w:rsidR="002D1D43" w:rsidRPr="008940D2" w:rsidRDefault="00026EB7" w:rsidP="002D1D43">
      <w:pPr>
        <w:suppressAutoHyphens/>
        <w:rPr>
          <w:rFonts w:eastAsia="Times New Roman" w:cs="Times New Roman"/>
          <w:b/>
          <w:szCs w:val="24"/>
          <w:lang w:eastAsia="ar-SA"/>
        </w:rPr>
      </w:pPr>
      <w:r w:rsidRPr="008940D2">
        <w:rPr>
          <w:rFonts w:eastAsia="Times New Roman" w:cs="Times New Roman"/>
          <w:b/>
          <w:bCs/>
          <w:szCs w:val="24"/>
          <w:lang w:eastAsia="ar-SA"/>
        </w:rPr>
        <w:t xml:space="preserve">Eelnõu § 1 punkt </w:t>
      </w:r>
      <w:r w:rsidR="001E6557" w:rsidRPr="008940D2">
        <w:rPr>
          <w:rFonts w:eastAsia="Times New Roman" w:cs="Times New Roman"/>
          <w:b/>
          <w:bCs/>
          <w:szCs w:val="24"/>
          <w:lang w:eastAsia="ar-SA"/>
        </w:rPr>
        <w:t>2</w:t>
      </w:r>
      <w:r w:rsidR="00743137" w:rsidRPr="008940D2">
        <w:rPr>
          <w:rFonts w:eastAsia="Times New Roman" w:cs="Times New Roman"/>
          <w:b/>
          <w:bCs/>
          <w:szCs w:val="24"/>
          <w:lang w:eastAsia="ar-SA"/>
        </w:rPr>
        <w:t>1</w:t>
      </w:r>
    </w:p>
    <w:p w14:paraId="3120F5B4" w14:textId="50FC2EAE" w:rsidR="000858E9" w:rsidRPr="008940D2" w:rsidRDefault="3B129E06" w:rsidP="3B456AE5">
      <w:pPr>
        <w:suppressAutoHyphens/>
        <w:rPr>
          <w:rFonts w:eastAsia="Times New Roman" w:cs="Times New Roman"/>
          <w:lang w:eastAsia="ar-SA"/>
        </w:rPr>
      </w:pPr>
      <w:r w:rsidRPr="3B456AE5">
        <w:rPr>
          <w:rFonts w:eastAsia="Times New Roman" w:cs="Times New Roman"/>
          <w:lang w:eastAsia="ar-SA"/>
        </w:rPr>
        <w:lastRenderedPageBreak/>
        <w:t xml:space="preserve">Eelnõu § 1 punktiga </w:t>
      </w:r>
      <w:r w:rsidR="140EB4C4" w:rsidRPr="3B456AE5">
        <w:rPr>
          <w:rFonts w:eastAsia="Times New Roman" w:cs="Times New Roman"/>
          <w:lang w:eastAsia="ar-SA"/>
        </w:rPr>
        <w:t>2</w:t>
      </w:r>
      <w:r w:rsidR="6C03C853" w:rsidRPr="3B456AE5">
        <w:rPr>
          <w:rFonts w:eastAsia="Times New Roman" w:cs="Times New Roman"/>
          <w:lang w:eastAsia="ar-SA"/>
        </w:rPr>
        <w:t>1</w:t>
      </w:r>
      <w:r w:rsidR="5EA2A961" w:rsidRPr="3B456AE5">
        <w:rPr>
          <w:rFonts w:eastAsia="Times New Roman" w:cs="Times New Roman"/>
          <w:lang w:eastAsia="ar-SA"/>
        </w:rPr>
        <w:t xml:space="preserve"> muudetakse seaduse</w:t>
      </w:r>
      <w:r w:rsidR="5EA2A961">
        <w:t xml:space="preserve"> § </w:t>
      </w:r>
      <w:r w:rsidR="5EA2A961" w:rsidRPr="3B456AE5">
        <w:rPr>
          <w:rFonts w:eastAsia="Times New Roman" w:cs="Times New Roman"/>
          <w:lang w:eastAsia="ar-SA"/>
        </w:rPr>
        <w:t>9 lõi</w:t>
      </w:r>
      <w:r w:rsidR="467EEA18" w:rsidRPr="3B456AE5">
        <w:rPr>
          <w:rFonts w:eastAsia="Times New Roman" w:cs="Times New Roman"/>
          <w:lang w:eastAsia="ar-SA"/>
        </w:rPr>
        <w:t>ke</w:t>
      </w:r>
      <w:r w:rsidR="5EA2A961" w:rsidRPr="3B456AE5">
        <w:rPr>
          <w:rFonts w:eastAsia="Times New Roman" w:cs="Times New Roman"/>
          <w:lang w:eastAsia="ar-SA"/>
        </w:rPr>
        <w:t xml:space="preserve"> 2</w:t>
      </w:r>
      <w:r w:rsidR="467EEA18" w:rsidRPr="3B456AE5">
        <w:rPr>
          <w:rFonts w:eastAsia="Times New Roman" w:cs="Times New Roman"/>
          <w:lang w:eastAsia="ar-SA"/>
        </w:rPr>
        <w:t xml:space="preserve"> teist lauset</w:t>
      </w:r>
      <w:r w:rsidR="34A0EB1F" w:rsidRPr="3B456AE5">
        <w:rPr>
          <w:rFonts w:eastAsia="Times New Roman" w:cs="Times New Roman"/>
          <w:lang w:eastAsia="ar-SA"/>
        </w:rPr>
        <w:t>. Se</w:t>
      </w:r>
      <w:r w:rsidR="29246960" w:rsidRPr="3B456AE5">
        <w:rPr>
          <w:rFonts w:eastAsia="Times New Roman" w:cs="Times New Roman"/>
          <w:lang w:eastAsia="ar-SA"/>
        </w:rPr>
        <w:t>ll</w:t>
      </w:r>
      <w:r w:rsidR="34A0EB1F" w:rsidRPr="3B456AE5">
        <w:rPr>
          <w:rFonts w:eastAsia="Times New Roman" w:cs="Times New Roman"/>
          <w:lang w:eastAsia="ar-SA"/>
        </w:rPr>
        <w:t>e</w:t>
      </w:r>
      <w:r w:rsidR="29246960" w:rsidRPr="3B456AE5">
        <w:rPr>
          <w:rFonts w:eastAsia="Times New Roman" w:cs="Times New Roman"/>
          <w:lang w:eastAsia="ar-SA"/>
        </w:rPr>
        <w:t>s</w:t>
      </w:r>
      <w:r w:rsidR="34A0EB1F" w:rsidRPr="3B456AE5">
        <w:rPr>
          <w:rFonts w:eastAsia="Times New Roman" w:cs="Times New Roman"/>
          <w:lang w:eastAsia="ar-SA"/>
        </w:rPr>
        <w:t xml:space="preserve"> </w:t>
      </w:r>
      <w:r w:rsidR="0B0F0A09" w:rsidRPr="3B456AE5">
        <w:rPr>
          <w:rFonts w:eastAsia="Times New Roman" w:cs="Times New Roman"/>
          <w:lang w:eastAsia="ar-SA"/>
        </w:rPr>
        <w:t xml:space="preserve">lauses </w:t>
      </w:r>
      <w:r w:rsidR="34A0EB1F" w:rsidRPr="3B456AE5">
        <w:rPr>
          <w:rFonts w:eastAsia="Times New Roman" w:cs="Times New Roman"/>
          <w:lang w:eastAsia="ar-SA"/>
        </w:rPr>
        <w:t>sätestatakse</w:t>
      </w:r>
      <w:r w:rsidR="311852C7" w:rsidRPr="3B456AE5">
        <w:rPr>
          <w:rFonts w:eastAsia="Times New Roman" w:cs="Times New Roman"/>
          <w:lang w:eastAsia="ar-SA"/>
        </w:rPr>
        <w:t>,</w:t>
      </w:r>
      <w:r w:rsidR="34A0EB1F" w:rsidRPr="3B456AE5">
        <w:rPr>
          <w:rFonts w:eastAsia="Times New Roman" w:cs="Times New Roman"/>
          <w:lang w:eastAsia="ar-SA"/>
        </w:rPr>
        <w:t xml:space="preserve"> </w:t>
      </w:r>
      <w:r w:rsidR="29246960" w:rsidRPr="3B456AE5">
        <w:rPr>
          <w:rFonts w:eastAsia="Times New Roman" w:cs="Times New Roman"/>
          <w:lang w:eastAsia="ar-SA"/>
        </w:rPr>
        <w:t xml:space="preserve">kuidas märgitakse postmargi väärtus. </w:t>
      </w:r>
      <w:bookmarkStart w:id="52" w:name="_Hlk163114272"/>
      <w:r w:rsidR="29246960" w:rsidRPr="3B456AE5">
        <w:rPr>
          <w:rFonts w:eastAsia="Times New Roman" w:cs="Times New Roman"/>
          <w:lang w:eastAsia="ar-SA"/>
        </w:rPr>
        <w:t>Kehtiva regulatsiooni kohaselt trükitakse</w:t>
      </w:r>
      <w:r w:rsidR="311852C7" w:rsidRPr="3B456AE5">
        <w:rPr>
          <w:rFonts w:eastAsia="Times New Roman" w:cs="Times New Roman"/>
          <w:lang w:eastAsia="ar-SA"/>
        </w:rPr>
        <w:t xml:space="preserve"> postmargile</w:t>
      </w:r>
      <w:r w:rsidR="29246960" w:rsidRPr="3B456AE5">
        <w:rPr>
          <w:rFonts w:eastAsia="Times New Roman" w:cs="Times New Roman"/>
          <w:lang w:eastAsia="ar-SA"/>
        </w:rPr>
        <w:t xml:space="preserve"> sõna </w:t>
      </w:r>
      <w:r w:rsidR="53F83CAD" w:rsidRPr="3B456AE5">
        <w:rPr>
          <w:rFonts w:eastAsia="Times New Roman" w:cs="Times New Roman"/>
          <w:lang w:eastAsia="ar-SA"/>
        </w:rPr>
        <w:t>„E</w:t>
      </w:r>
      <w:r w:rsidR="29246960" w:rsidRPr="3B456AE5">
        <w:rPr>
          <w:rFonts w:eastAsia="Times New Roman" w:cs="Times New Roman"/>
          <w:lang w:eastAsia="ar-SA"/>
        </w:rPr>
        <w:t>esti</w:t>
      </w:r>
      <w:r w:rsidR="53F83CAD" w:rsidRPr="3B456AE5">
        <w:rPr>
          <w:rFonts w:eastAsia="Times New Roman" w:cs="Times New Roman"/>
          <w:lang w:eastAsia="ar-SA"/>
        </w:rPr>
        <w:t>“</w:t>
      </w:r>
      <w:r w:rsidR="29246960" w:rsidRPr="3B456AE5">
        <w:rPr>
          <w:rFonts w:eastAsia="Times New Roman" w:cs="Times New Roman"/>
          <w:lang w:eastAsia="ar-SA"/>
        </w:rPr>
        <w:t xml:space="preserve"> ja margi nimiväärtus araabia numbritega. </w:t>
      </w:r>
      <w:r w:rsidR="34A0EB1F" w:rsidRPr="3B456AE5">
        <w:rPr>
          <w:rFonts w:eastAsia="Times New Roman" w:cs="Times New Roman"/>
          <w:lang w:eastAsia="ar-SA"/>
        </w:rPr>
        <w:t>Muudatuse kohaselt lisatakse võimalus trü</w:t>
      </w:r>
      <w:r w:rsidR="29246960" w:rsidRPr="3B456AE5">
        <w:rPr>
          <w:rFonts w:eastAsia="Times New Roman" w:cs="Times New Roman"/>
          <w:lang w:eastAsia="ar-SA"/>
        </w:rPr>
        <w:t>k</w:t>
      </w:r>
      <w:r w:rsidR="34A0EB1F" w:rsidRPr="3B456AE5">
        <w:rPr>
          <w:rFonts w:eastAsia="Times New Roman" w:cs="Times New Roman"/>
          <w:lang w:eastAsia="ar-SA"/>
        </w:rPr>
        <w:t xml:space="preserve">kida </w:t>
      </w:r>
      <w:r w:rsidR="29246960" w:rsidRPr="3B456AE5">
        <w:rPr>
          <w:rFonts w:eastAsia="Times New Roman" w:cs="Times New Roman"/>
          <w:lang w:eastAsia="ar-SA"/>
        </w:rPr>
        <w:t xml:space="preserve">väärtus </w:t>
      </w:r>
      <w:r w:rsidR="34A0EB1F" w:rsidRPr="3B456AE5">
        <w:rPr>
          <w:rFonts w:eastAsia="Times New Roman" w:cs="Times New Roman"/>
          <w:lang w:eastAsia="ar-SA"/>
        </w:rPr>
        <w:t>postmargile tähe,</w:t>
      </w:r>
      <w:r w:rsidR="4281BADD" w:rsidRPr="3B456AE5">
        <w:rPr>
          <w:rFonts w:eastAsia="Times New Roman" w:cs="Times New Roman"/>
          <w:lang w:eastAsia="ar-SA"/>
        </w:rPr>
        <w:t xml:space="preserve"> sõna,</w:t>
      </w:r>
      <w:r w:rsidR="34A0EB1F" w:rsidRPr="3B456AE5">
        <w:rPr>
          <w:rFonts w:eastAsia="Times New Roman" w:cs="Times New Roman"/>
          <w:lang w:eastAsia="ar-SA"/>
        </w:rPr>
        <w:t xml:space="preserve"> tähise või muu iseloomustava tunnuse abil</w:t>
      </w:r>
      <w:r w:rsidR="0B0F0A09" w:rsidRPr="3B456AE5">
        <w:rPr>
          <w:rFonts w:eastAsia="Times New Roman" w:cs="Times New Roman"/>
          <w:lang w:eastAsia="ar-SA"/>
        </w:rPr>
        <w:t>, mis vastab</w:t>
      </w:r>
      <w:r w:rsidR="0B0F0A09">
        <w:t xml:space="preserve"> </w:t>
      </w:r>
      <w:r w:rsidR="0B0F0A09" w:rsidRPr="3B456AE5">
        <w:rPr>
          <w:rFonts w:eastAsia="Times New Roman" w:cs="Times New Roman"/>
          <w:lang w:eastAsia="ar-SA"/>
        </w:rPr>
        <w:t>Eesti Vabariigis käibel olevale rahaühikule</w:t>
      </w:r>
      <w:r w:rsidR="34A0EB1F" w:rsidRPr="3B456AE5">
        <w:rPr>
          <w:rFonts w:eastAsia="Times New Roman" w:cs="Times New Roman"/>
          <w:lang w:eastAsia="ar-SA"/>
        </w:rPr>
        <w:t xml:space="preserve">. </w:t>
      </w:r>
      <w:r w:rsidR="311852C7" w:rsidRPr="3B456AE5">
        <w:rPr>
          <w:rFonts w:eastAsia="Times New Roman" w:cs="Times New Roman"/>
          <w:lang w:eastAsia="ar-SA"/>
        </w:rPr>
        <w:t>Nn </w:t>
      </w:r>
      <w:r w:rsidR="34A0EB1F" w:rsidRPr="3B456AE5">
        <w:rPr>
          <w:rFonts w:eastAsia="Times New Roman" w:cs="Times New Roman"/>
          <w:lang w:eastAsia="ar-SA"/>
        </w:rPr>
        <w:t xml:space="preserve">klassimarkide süsteemi kasutavad paljud </w:t>
      </w:r>
      <w:r w:rsidR="46DC9736" w:rsidRPr="3B456AE5">
        <w:rPr>
          <w:rFonts w:eastAsia="Times New Roman" w:cs="Times New Roman"/>
          <w:lang w:eastAsia="ar-SA"/>
        </w:rPr>
        <w:t xml:space="preserve">riigid, kasutades tähti ja/või </w:t>
      </w:r>
      <w:r w:rsidR="34A0EB1F" w:rsidRPr="3B456AE5">
        <w:rPr>
          <w:rFonts w:eastAsia="Times New Roman" w:cs="Times New Roman"/>
          <w:lang w:eastAsia="ar-SA"/>
        </w:rPr>
        <w:t>numbreid nimiväärtuse väljendamiseks</w:t>
      </w:r>
      <w:bookmarkEnd w:id="52"/>
      <w:r w:rsidR="34A0EB1F" w:rsidRPr="3B456AE5">
        <w:rPr>
          <w:rFonts w:eastAsia="Times New Roman" w:cs="Times New Roman"/>
          <w:lang w:eastAsia="ar-SA"/>
        </w:rPr>
        <w:t>:</w:t>
      </w:r>
    </w:p>
    <w:p w14:paraId="587ED7D3" w14:textId="20CFA683"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Soome – 1</w:t>
      </w:r>
      <w:r w:rsidR="00935493" w:rsidRPr="008940D2">
        <w:rPr>
          <w:rFonts w:eastAsia="Times New Roman" w:cs="Times New Roman"/>
          <w:szCs w:val="24"/>
          <w:lang w:eastAsia="ar-SA"/>
        </w:rPr>
        <w:t xml:space="preserve"> </w:t>
      </w:r>
      <w:r w:rsidRPr="008940D2">
        <w:rPr>
          <w:rFonts w:eastAsia="Times New Roman" w:cs="Times New Roman"/>
          <w:szCs w:val="24"/>
          <w:lang w:eastAsia="ar-SA"/>
        </w:rPr>
        <w:t>kl ja 2</w:t>
      </w:r>
      <w:r w:rsidR="00935493" w:rsidRPr="008940D2">
        <w:rPr>
          <w:rFonts w:eastAsia="Times New Roman" w:cs="Times New Roman"/>
          <w:szCs w:val="24"/>
          <w:lang w:eastAsia="ar-SA"/>
        </w:rPr>
        <w:t xml:space="preserve"> </w:t>
      </w:r>
      <w:r w:rsidRPr="008940D2">
        <w:rPr>
          <w:rFonts w:eastAsia="Times New Roman" w:cs="Times New Roman"/>
          <w:szCs w:val="24"/>
          <w:lang w:eastAsia="ar-SA"/>
        </w:rPr>
        <w:t xml:space="preserve">kl; </w:t>
      </w:r>
    </w:p>
    <w:p w14:paraId="152AA6E7" w14:textId="77777777"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 xml:space="preserve">Norra – A ja B, VERDEN (maailm), INNLAND (sisemaa), EUROPA (Euroopa); </w:t>
      </w:r>
    </w:p>
    <w:p w14:paraId="205198F4" w14:textId="77777777"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 xml:space="preserve">Rootsi – BREV, JULPOST, EKONOMI BREV; </w:t>
      </w:r>
    </w:p>
    <w:p w14:paraId="7565827B" w14:textId="77777777"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 xml:space="preserve">Suurbritannia – 1st ja 2nd, WORLDWIDE UP TO </w:t>
      </w:r>
      <w:r w:rsidR="002176DC" w:rsidRPr="008940D2">
        <w:rPr>
          <w:rFonts w:eastAsia="Times New Roman" w:cs="Times New Roman"/>
          <w:szCs w:val="24"/>
          <w:lang w:eastAsia="ar-SA"/>
        </w:rPr>
        <w:t>20 GRAMS, EUROPE UP TO 20 GRAMS.</w:t>
      </w:r>
      <w:r w:rsidRPr="008940D2">
        <w:rPr>
          <w:rFonts w:eastAsia="Times New Roman" w:cs="Times New Roman"/>
          <w:szCs w:val="24"/>
          <w:lang w:eastAsia="ar-SA"/>
        </w:rPr>
        <w:t xml:space="preserve"> </w:t>
      </w:r>
    </w:p>
    <w:p w14:paraId="524BB194" w14:textId="77777777" w:rsidR="002176DC" w:rsidRPr="008940D2" w:rsidRDefault="002176DC" w:rsidP="000858E9">
      <w:pPr>
        <w:suppressAutoHyphens/>
        <w:rPr>
          <w:rFonts w:eastAsia="Times New Roman" w:cs="Times New Roman"/>
          <w:szCs w:val="24"/>
          <w:lang w:eastAsia="ar-SA"/>
        </w:rPr>
      </w:pPr>
    </w:p>
    <w:p w14:paraId="3CE84F36" w14:textId="7C9C7A7C" w:rsidR="002020FE" w:rsidRPr="008940D2" w:rsidRDefault="000858E9" w:rsidP="002176DC">
      <w:pPr>
        <w:suppressAutoHyphens/>
        <w:rPr>
          <w:rFonts w:eastAsia="Times New Roman" w:cs="Times New Roman"/>
          <w:szCs w:val="24"/>
          <w:lang w:eastAsia="ar-SA"/>
        </w:rPr>
      </w:pPr>
      <w:r w:rsidRPr="008940D2">
        <w:rPr>
          <w:rFonts w:eastAsia="Times New Roman" w:cs="Times New Roman"/>
          <w:szCs w:val="24"/>
          <w:lang w:eastAsia="ar-SA"/>
        </w:rPr>
        <w:t>Sellisel moel nimiväärtuse märkimine lihtsustab oluliselt tariifide muutumisel postmarkide kasutamist ja kaob</w:t>
      </w:r>
      <w:r w:rsidR="00B651EF" w:rsidRPr="008940D2">
        <w:rPr>
          <w:rFonts w:eastAsia="Times New Roman" w:cs="Times New Roman"/>
          <w:szCs w:val="24"/>
          <w:lang w:eastAsia="ar-SA"/>
        </w:rPr>
        <w:t xml:space="preserve"> vajadus täiendavalt </w:t>
      </w:r>
      <w:r w:rsidRPr="008940D2">
        <w:rPr>
          <w:rFonts w:eastAsia="Times New Roman" w:cs="Times New Roman"/>
          <w:szCs w:val="24"/>
          <w:lang w:eastAsia="ar-SA"/>
        </w:rPr>
        <w:t>postmarke</w:t>
      </w:r>
      <w:r w:rsidR="00935493" w:rsidRPr="008940D2">
        <w:rPr>
          <w:rFonts w:eastAsia="Times New Roman" w:cs="Times New Roman"/>
          <w:szCs w:val="24"/>
          <w:lang w:eastAsia="ar-SA"/>
        </w:rPr>
        <w:t xml:space="preserve"> juurde lisada</w:t>
      </w:r>
      <w:r w:rsidRPr="008940D2">
        <w:rPr>
          <w:rFonts w:eastAsia="Times New Roman" w:cs="Times New Roman"/>
          <w:szCs w:val="24"/>
          <w:lang w:eastAsia="ar-SA"/>
        </w:rPr>
        <w:t>. Täiendava margi lisamine saadetisele on ASi Eesti Post jaoks lisakulu, sest ühe margi asemel kulub neid sama saadetise edastamiseks</w:t>
      </w:r>
      <w:r w:rsidR="00935493" w:rsidRPr="008940D2">
        <w:rPr>
          <w:rFonts w:eastAsia="Times New Roman" w:cs="Times New Roman"/>
          <w:szCs w:val="24"/>
          <w:lang w:eastAsia="ar-SA"/>
        </w:rPr>
        <w:t xml:space="preserve"> mitu</w:t>
      </w:r>
      <w:r w:rsidRPr="008940D2">
        <w:rPr>
          <w:rFonts w:eastAsia="Times New Roman" w:cs="Times New Roman"/>
          <w:szCs w:val="24"/>
          <w:lang w:eastAsia="ar-SA"/>
        </w:rPr>
        <w:t xml:space="preserve">. </w:t>
      </w:r>
      <w:r w:rsidR="00731AD4" w:rsidRPr="008940D2">
        <w:rPr>
          <w:rFonts w:eastAsia="Times New Roman" w:cs="Times New Roman"/>
          <w:szCs w:val="24"/>
          <w:lang w:eastAsia="ar-SA"/>
        </w:rPr>
        <w:t>Kasuta</w:t>
      </w:r>
      <w:r w:rsidRPr="008940D2">
        <w:rPr>
          <w:rFonts w:eastAsia="Times New Roman" w:cs="Times New Roman"/>
          <w:szCs w:val="24"/>
          <w:lang w:eastAsia="ar-SA"/>
        </w:rPr>
        <w:t>jate jaoks paraneb markide kasutusmugavus ning pikeneb postmarkide kasutamise aeg.</w:t>
      </w:r>
    </w:p>
    <w:p w14:paraId="3733994B" w14:textId="023445AD" w:rsidR="002176DC" w:rsidRPr="008940D2" w:rsidRDefault="002176DC" w:rsidP="002176DC">
      <w:pPr>
        <w:suppressAutoHyphens/>
        <w:rPr>
          <w:rFonts w:eastAsia="Times New Roman" w:cs="Times New Roman"/>
          <w:szCs w:val="24"/>
          <w:lang w:eastAsia="ar-SA"/>
        </w:rPr>
      </w:pPr>
    </w:p>
    <w:p w14:paraId="2A61B658" w14:textId="31F34F64" w:rsidR="005109A6" w:rsidRPr="008940D2" w:rsidRDefault="005109A6" w:rsidP="002176DC">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E42FE3" w:rsidRPr="008940D2">
        <w:rPr>
          <w:rFonts w:eastAsia="Times New Roman" w:cs="Times New Roman"/>
          <w:b/>
          <w:bCs/>
          <w:szCs w:val="24"/>
          <w:lang w:eastAsia="ar-SA"/>
        </w:rPr>
        <w:t>2</w:t>
      </w:r>
      <w:r w:rsidR="00743137" w:rsidRPr="008940D2">
        <w:rPr>
          <w:rFonts w:eastAsia="Times New Roman" w:cs="Times New Roman"/>
          <w:b/>
          <w:bCs/>
          <w:szCs w:val="24"/>
          <w:lang w:eastAsia="ar-SA"/>
        </w:rPr>
        <w:t>2</w:t>
      </w:r>
    </w:p>
    <w:p w14:paraId="1F97A632" w14:textId="69A92114" w:rsidR="00C50B5F" w:rsidRPr="008940D2" w:rsidRDefault="1FA5E0EA" w:rsidP="3B456AE5">
      <w:pPr>
        <w:suppressAutoHyphens/>
        <w:rPr>
          <w:rFonts w:eastAsia="Times New Roman" w:cs="Times New Roman"/>
          <w:lang w:eastAsia="ar-SA"/>
        </w:rPr>
      </w:pPr>
      <w:r w:rsidRPr="3B456AE5">
        <w:rPr>
          <w:rFonts w:eastAsia="Times New Roman" w:cs="Times New Roman"/>
          <w:lang w:eastAsia="ar-SA"/>
        </w:rPr>
        <w:t xml:space="preserve">Eelnõu § 1 punkti </w:t>
      </w:r>
      <w:r w:rsidR="27393E6E" w:rsidRPr="3B456AE5">
        <w:rPr>
          <w:rFonts w:eastAsia="Times New Roman" w:cs="Times New Roman"/>
          <w:lang w:eastAsia="ar-SA"/>
        </w:rPr>
        <w:t>2</w:t>
      </w:r>
      <w:r w:rsidR="6C03C853" w:rsidRPr="3B456AE5">
        <w:rPr>
          <w:rFonts w:eastAsia="Times New Roman" w:cs="Times New Roman"/>
          <w:lang w:eastAsia="ar-SA"/>
        </w:rPr>
        <w:t>2</w:t>
      </w:r>
      <w:r w:rsidRPr="3B456AE5">
        <w:rPr>
          <w:rFonts w:eastAsia="Times New Roman" w:cs="Times New Roman"/>
          <w:lang w:eastAsia="ar-SA"/>
        </w:rPr>
        <w:t xml:space="preserve"> kohaselt eemaldatakse</w:t>
      </w:r>
      <w:ins w:id="53" w:author="Maarja-Liis Lall - JUSTDIGI" w:date="2025-10-23T10:36:00Z">
        <w:r w:rsidR="25700CE7" w:rsidRPr="3B456AE5">
          <w:rPr>
            <w:rFonts w:eastAsia="Times New Roman" w:cs="Times New Roman"/>
            <w:lang w:eastAsia="ar-SA"/>
          </w:rPr>
          <w:t xml:space="preserve"> seaduse § 10 lg-st 1</w:t>
        </w:r>
      </w:ins>
      <w:r w:rsidRPr="3B456AE5">
        <w:rPr>
          <w:rFonts w:eastAsia="Times New Roman" w:cs="Times New Roman"/>
          <w:lang w:eastAsia="ar-SA"/>
        </w:rPr>
        <w:t xml:space="preserve"> tegevusloa nõue kirisaadetise edastamisel nii liht</w:t>
      </w:r>
      <w:r w:rsidR="001512C5" w:rsidRPr="008940D2">
        <w:rPr>
          <w:rFonts w:eastAsia="Times New Roman" w:cs="Times New Roman"/>
          <w:szCs w:val="24"/>
          <w:lang w:eastAsia="ar-SA"/>
        </w:rPr>
        <w:noBreakHyphen/>
      </w:r>
      <w:r w:rsidRPr="3B456AE5">
        <w:rPr>
          <w:rFonts w:eastAsia="Times New Roman" w:cs="Times New Roman"/>
          <w:lang w:eastAsia="ar-SA"/>
        </w:rPr>
        <w:t xml:space="preserve">, täht-, väärt- kui ka partiisaadetisena ning postipaki edastamisel nii liht-, täht-, väärt- kui ka partiisaadetisena. Tegevusloa nõue jääb jätkuvalt kehtima </w:t>
      </w:r>
      <w:r w:rsidR="27D9AD7C" w:rsidRPr="3B456AE5">
        <w:rPr>
          <w:rFonts w:eastAsia="Times New Roman" w:cs="Times New Roman"/>
          <w:lang w:eastAsia="ar-SA"/>
        </w:rPr>
        <w:t>UPT</w:t>
      </w:r>
      <w:r w:rsidRPr="3B456AE5">
        <w:rPr>
          <w:rFonts w:eastAsia="Times New Roman" w:cs="Times New Roman"/>
          <w:lang w:eastAsia="ar-SA"/>
        </w:rPr>
        <w:t xml:space="preserve"> korral (</w:t>
      </w:r>
      <w:ins w:id="54" w:author="Maarja-Liis Lall - JUSTDIGI" w:date="2025-10-23T10:19:00Z">
        <w:r w:rsidR="5A684495" w:rsidRPr="3B456AE5">
          <w:rPr>
            <w:rFonts w:eastAsia="Times New Roman" w:cs="Times New Roman"/>
            <w:lang w:eastAsia="ar-SA"/>
          </w:rPr>
          <w:t>posti</w:t>
        </w:r>
      </w:ins>
      <w:r w:rsidR="06B66F49" w:rsidRPr="3B456AE5">
        <w:rPr>
          <w:rFonts w:eastAsia="Times New Roman" w:cs="Times New Roman"/>
          <w:lang w:eastAsia="ar-SA"/>
        </w:rPr>
        <w:t xml:space="preserve">seaduse § </w:t>
      </w:r>
      <w:r w:rsidR="414AC7CA" w:rsidRPr="3B456AE5">
        <w:rPr>
          <w:rFonts w:eastAsia="Times New Roman" w:cs="Times New Roman"/>
          <w:lang w:eastAsia="ar-SA"/>
        </w:rPr>
        <w:t>10</w:t>
      </w:r>
      <w:r w:rsidR="06B66F49" w:rsidRPr="3B456AE5">
        <w:rPr>
          <w:rFonts w:eastAsia="Times New Roman" w:cs="Times New Roman"/>
          <w:lang w:eastAsia="ar-SA"/>
        </w:rPr>
        <w:t xml:space="preserve"> lg</w:t>
      </w:r>
      <w:r w:rsidRPr="3B456AE5">
        <w:rPr>
          <w:rFonts w:eastAsia="Times New Roman" w:cs="Times New Roman"/>
          <w:lang w:eastAsia="ar-SA"/>
        </w:rPr>
        <w:t xml:space="preserve"> 1 p 1). Muudatus on kooskõlas postidirektiivi artikliga 9. Nimetatud artikli kohaselt võib liikmesriik universaalteenuse kohaldamisalast välja jäävate teenuste korral võtta kasutusele üldload määral, mis on vajalik, et tagada oluliste nõuete täitmine. Üldloaks sobib ka registreerimine</w:t>
      </w:r>
      <w:r w:rsidR="06B66F49" w:rsidRPr="3B456AE5">
        <w:rPr>
          <w:rFonts w:eastAsia="Times New Roman" w:cs="Times New Roman"/>
          <w:lang w:eastAsia="ar-SA"/>
        </w:rPr>
        <w:t>.</w:t>
      </w:r>
      <w:r w:rsidR="70F201D0" w:rsidRPr="3B456AE5">
        <w:rPr>
          <w:rFonts w:eastAsia="Times New Roman" w:cs="Times New Roman"/>
          <w:lang w:eastAsia="ar-SA"/>
        </w:rPr>
        <w:t xml:space="preserve"> </w:t>
      </w:r>
      <w:r w:rsidR="06B66F49" w:rsidRPr="3B456AE5">
        <w:rPr>
          <w:rFonts w:eastAsia="Times New Roman" w:cs="Times New Roman"/>
          <w:lang w:eastAsia="ar-SA"/>
        </w:rPr>
        <w:t xml:space="preserve">Sellisel juhul ei ole vaja </w:t>
      </w:r>
      <w:r w:rsidRPr="3B456AE5">
        <w:rPr>
          <w:rFonts w:eastAsia="Times New Roman" w:cs="Times New Roman"/>
          <w:lang w:eastAsia="ar-SA"/>
        </w:rPr>
        <w:t>enne teenuse osutamisega alustamist Konkurentsiameti otsust</w:t>
      </w:r>
      <w:r w:rsidR="414AC7CA" w:rsidRPr="3B456AE5">
        <w:rPr>
          <w:rFonts w:eastAsia="Times New Roman" w:cs="Times New Roman"/>
          <w:lang w:eastAsia="ar-SA"/>
        </w:rPr>
        <w:t>, vaid piisab teavitamisest</w:t>
      </w:r>
      <w:r w:rsidRPr="3B456AE5">
        <w:rPr>
          <w:rFonts w:eastAsia="Times New Roman" w:cs="Times New Roman"/>
          <w:lang w:eastAsia="ar-SA"/>
        </w:rPr>
        <w:t xml:space="preserve">. </w:t>
      </w:r>
      <w:r w:rsidR="58629B80" w:rsidRPr="3B456AE5">
        <w:rPr>
          <w:rFonts w:eastAsia="Times New Roman" w:cs="Times New Roman"/>
          <w:lang w:eastAsia="ar-SA"/>
        </w:rPr>
        <w:t xml:space="preserve">Seega </w:t>
      </w:r>
      <w:r w:rsidR="70F201D0" w:rsidRPr="3B456AE5">
        <w:rPr>
          <w:rFonts w:eastAsia="Times New Roman" w:cs="Times New Roman"/>
          <w:lang w:eastAsia="ar-SA"/>
        </w:rPr>
        <w:t>piisab edaspidi sellest, kui</w:t>
      </w:r>
      <w:r w:rsidRPr="3B456AE5">
        <w:rPr>
          <w:rFonts w:eastAsia="Times New Roman" w:cs="Times New Roman"/>
          <w:lang w:eastAsia="ar-SA"/>
        </w:rPr>
        <w:t xml:space="preserve"> postiteenuse osutaja</w:t>
      </w:r>
      <w:r w:rsidR="70F201D0" w:rsidRPr="3B456AE5">
        <w:rPr>
          <w:rFonts w:eastAsia="Times New Roman" w:cs="Times New Roman"/>
          <w:lang w:eastAsia="ar-SA"/>
        </w:rPr>
        <w:t>d</w:t>
      </w:r>
      <w:r w:rsidRPr="3B456AE5">
        <w:rPr>
          <w:rFonts w:eastAsia="Times New Roman" w:cs="Times New Roman"/>
          <w:lang w:eastAsia="ar-SA"/>
        </w:rPr>
        <w:t xml:space="preserve"> väljaspool </w:t>
      </w:r>
      <w:r w:rsidR="58629B80" w:rsidRPr="3B456AE5">
        <w:rPr>
          <w:rFonts w:eastAsia="Times New Roman" w:cs="Times New Roman"/>
          <w:lang w:eastAsia="ar-SA"/>
        </w:rPr>
        <w:t>UPT-d</w:t>
      </w:r>
      <w:r w:rsidRPr="3B456AE5">
        <w:rPr>
          <w:rFonts w:eastAsia="Times New Roman" w:cs="Times New Roman"/>
          <w:lang w:eastAsia="ar-SA"/>
        </w:rPr>
        <w:t xml:space="preserve"> esita</w:t>
      </w:r>
      <w:r w:rsidR="70F201D0" w:rsidRPr="3B456AE5">
        <w:rPr>
          <w:rFonts w:eastAsia="Times New Roman" w:cs="Times New Roman"/>
          <w:lang w:eastAsia="ar-SA"/>
        </w:rPr>
        <w:t>vad</w:t>
      </w:r>
      <w:r w:rsidRPr="3B456AE5">
        <w:rPr>
          <w:rFonts w:eastAsia="Times New Roman" w:cs="Times New Roman"/>
          <w:lang w:eastAsia="ar-SA"/>
        </w:rPr>
        <w:t xml:space="preserve"> majandustegevusteate seaduse §-s 21 </w:t>
      </w:r>
      <w:r w:rsidR="172E32FC" w:rsidRPr="3B456AE5">
        <w:rPr>
          <w:rFonts w:eastAsia="Times New Roman" w:cs="Times New Roman"/>
          <w:lang w:eastAsia="ar-SA"/>
        </w:rPr>
        <w:t>nimetatud juhtudel</w:t>
      </w:r>
      <w:r w:rsidR="414AC7CA" w:rsidRPr="3B456AE5">
        <w:rPr>
          <w:rFonts w:eastAsia="Times New Roman" w:cs="Times New Roman"/>
          <w:lang w:eastAsia="ar-SA"/>
        </w:rPr>
        <w:t xml:space="preserve"> ja korras</w:t>
      </w:r>
      <w:r w:rsidR="5C8F2044" w:rsidRPr="3B456AE5">
        <w:rPr>
          <w:rFonts w:eastAsia="Times New Roman" w:cs="Times New Roman"/>
          <w:lang w:eastAsia="ar-SA"/>
        </w:rPr>
        <w:t xml:space="preserve">. </w:t>
      </w:r>
      <w:r w:rsidR="70F201D0" w:rsidRPr="3B456AE5">
        <w:rPr>
          <w:rFonts w:eastAsia="Times New Roman" w:cs="Times New Roman"/>
          <w:lang w:eastAsia="ar-SA"/>
        </w:rPr>
        <w:t>Praktikas on lisaks Eesti Postile, kes on UPT osutaja, väljastatud postiteenuse tegevusluba täiendavalt ainult ühele postiteenuse osutajale, seega puudutab muudatus ainult kahte postiteenuse osutajat</w:t>
      </w:r>
      <w:r w:rsidR="27D9AD7C" w:rsidRPr="3B456AE5">
        <w:rPr>
          <w:rFonts w:eastAsia="Times New Roman" w:cs="Times New Roman"/>
          <w:lang w:eastAsia="ar-SA"/>
        </w:rPr>
        <w:t>, kes saavad edaspidi teenust osutada majandustegevusteate alusel</w:t>
      </w:r>
      <w:r w:rsidR="70F201D0" w:rsidRPr="3B456AE5">
        <w:rPr>
          <w:rFonts w:eastAsia="Times New Roman" w:cs="Times New Roman"/>
          <w:lang w:eastAsia="ar-SA"/>
        </w:rPr>
        <w:t>.</w:t>
      </w:r>
      <w:r w:rsidR="58629B80" w:rsidRPr="3B456AE5">
        <w:rPr>
          <w:rFonts w:eastAsia="Times New Roman" w:cs="Times New Roman"/>
          <w:lang w:eastAsia="ar-SA"/>
        </w:rPr>
        <w:t xml:space="preserve"> Kehtiva seaduse kohaselt oli teatamiskohustus</w:t>
      </w:r>
      <w:r w:rsidR="1B13A37B" w:rsidRPr="3B456AE5">
        <w:rPr>
          <w:rFonts w:eastAsia="Times New Roman" w:cs="Times New Roman"/>
          <w:lang w:eastAsia="ar-SA"/>
        </w:rPr>
        <w:t xml:space="preserve"> olemas juba</w:t>
      </w:r>
      <w:r w:rsidR="58629B80" w:rsidRPr="3B456AE5">
        <w:rPr>
          <w:rFonts w:eastAsia="Times New Roman" w:cs="Times New Roman"/>
          <w:lang w:eastAsia="ar-SA"/>
        </w:rPr>
        <w:t xml:space="preserve"> kullerposti, otseposti, perioodiliste väljaannete edastamiseks ja muudeks postiteenusteks. </w:t>
      </w:r>
    </w:p>
    <w:p w14:paraId="0EE4C24E" w14:textId="77777777" w:rsidR="00C50B5F" w:rsidRPr="008940D2" w:rsidRDefault="00C50B5F" w:rsidP="002176DC">
      <w:pPr>
        <w:suppressAutoHyphens/>
        <w:rPr>
          <w:rFonts w:eastAsia="Times New Roman" w:cs="Times New Roman"/>
          <w:szCs w:val="24"/>
          <w:lang w:eastAsia="ar-SA"/>
        </w:rPr>
      </w:pPr>
    </w:p>
    <w:p w14:paraId="1E20A20A" w14:textId="7BE81656" w:rsidR="008F127A" w:rsidRPr="008940D2" w:rsidRDefault="00813503" w:rsidP="00C50B5F">
      <w:pPr>
        <w:suppressAutoHyphens/>
        <w:rPr>
          <w:rFonts w:eastAsia="Times New Roman" w:cs="Times New Roman"/>
          <w:szCs w:val="24"/>
          <w:lang w:eastAsia="ar-SA"/>
        </w:rPr>
      </w:pPr>
      <w:r w:rsidRPr="008940D2">
        <w:rPr>
          <w:rFonts w:eastAsia="Times New Roman" w:cs="Times New Roman"/>
          <w:szCs w:val="24"/>
          <w:lang w:eastAsia="ar-SA"/>
        </w:rPr>
        <w:t>Muudatus on seotud ka taskukohaselt tasult üleminekuga põhjendatud tasule</w:t>
      </w:r>
      <w:r w:rsidR="00C50B5F" w:rsidRPr="008940D2">
        <w:rPr>
          <w:rFonts w:eastAsia="Times New Roman" w:cs="Times New Roman"/>
          <w:szCs w:val="24"/>
          <w:lang w:eastAsia="ar-SA"/>
        </w:rPr>
        <w:t>. Arvestades, et kulupõhise hinna rakendamisel</w:t>
      </w:r>
      <w:r w:rsidRPr="008940D2">
        <w:rPr>
          <w:rFonts w:eastAsia="Times New Roman" w:cs="Times New Roman"/>
          <w:szCs w:val="24"/>
          <w:lang w:eastAsia="ar-SA"/>
        </w:rPr>
        <w:t xml:space="preserve"> ei ole enam</w:t>
      </w:r>
      <w:r w:rsidR="00C50B5F" w:rsidRPr="008940D2">
        <w:rPr>
          <w:rFonts w:eastAsia="Times New Roman" w:cs="Times New Roman"/>
          <w:szCs w:val="24"/>
          <w:lang w:eastAsia="ar-SA"/>
        </w:rPr>
        <w:t xml:space="preserve"> </w:t>
      </w:r>
      <w:r w:rsidRPr="008940D2">
        <w:rPr>
          <w:rFonts w:eastAsia="Times New Roman" w:cs="Times New Roman"/>
          <w:szCs w:val="24"/>
          <w:lang w:eastAsia="ar-SA"/>
        </w:rPr>
        <w:t>rahastamiskohustus</w:t>
      </w:r>
      <w:r w:rsidR="00C50B5F" w:rsidRPr="008940D2">
        <w:rPr>
          <w:rFonts w:eastAsia="Times New Roman" w:cs="Times New Roman"/>
          <w:szCs w:val="24"/>
          <w:lang w:eastAsia="ar-SA"/>
        </w:rPr>
        <w:t xml:space="preserve"> (seaduse § 41</w:t>
      </w:r>
      <w:r w:rsidR="00C50B5F" w:rsidRPr="008940D2">
        <w:rPr>
          <w:rFonts w:eastAsia="Times New Roman" w:cs="Times New Roman"/>
          <w:szCs w:val="24"/>
          <w:vertAlign w:val="superscript"/>
          <w:lang w:eastAsia="ar-SA"/>
        </w:rPr>
        <w:t>3</w:t>
      </w:r>
      <w:r w:rsidR="00C50B5F" w:rsidRPr="008940D2">
        <w:rPr>
          <w:rFonts w:eastAsia="Times New Roman" w:cs="Times New Roman"/>
          <w:szCs w:val="24"/>
          <w:lang w:eastAsia="ar-SA"/>
        </w:rPr>
        <w:t xml:space="preserve">) vajalik, kaob ka vajadus eristada väljaspool UPT-d olevaid postiteenuseid tegevusloa ja teatamiskohustuse osas. </w:t>
      </w:r>
    </w:p>
    <w:p w14:paraId="2073E86B" w14:textId="19A81CA0" w:rsidR="00C12576" w:rsidRPr="008940D2" w:rsidRDefault="00C12576" w:rsidP="002176DC">
      <w:pPr>
        <w:suppressAutoHyphens/>
        <w:rPr>
          <w:rFonts w:eastAsia="Times New Roman" w:cs="Times New Roman"/>
          <w:szCs w:val="24"/>
          <w:lang w:eastAsia="ar-SA"/>
        </w:rPr>
      </w:pPr>
    </w:p>
    <w:p w14:paraId="029F0D88" w14:textId="707C3E23" w:rsidR="003760A6" w:rsidRPr="008940D2" w:rsidRDefault="003760A6" w:rsidP="003760A6">
      <w:pPr>
        <w:suppressAutoHyphens/>
        <w:rPr>
          <w:rFonts w:eastAsia="Times New Roman" w:cs="Times New Roman"/>
          <w:b/>
          <w:bCs/>
          <w:szCs w:val="24"/>
          <w:lang w:eastAsia="ar-SA"/>
        </w:rPr>
      </w:pPr>
      <w:r w:rsidRPr="008940D2">
        <w:rPr>
          <w:rFonts w:eastAsia="Times New Roman" w:cs="Times New Roman"/>
          <w:b/>
          <w:bCs/>
          <w:szCs w:val="24"/>
          <w:lang w:eastAsia="ar-SA"/>
        </w:rPr>
        <w:t>Eelnõu § 1 punkt 2</w:t>
      </w:r>
      <w:r w:rsidR="00743137" w:rsidRPr="008940D2">
        <w:rPr>
          <w:rFonts w:eastAsia="Times New Roman" w:cs="Times New Roman"/>
          <w:b/>
          <w:bCs/>
          <w:szCs w:val="24"/>
          <w:lang w:eastAsia="ar-SA"/>
        </w:rPr>
        <w:t>4</w:t>
      </w:r>
    </w:p>
    <w:p w14:paraId="73940DC9" w14:textId="53BD07CE" w:rsidR="003760A6" w:rsidRPr="008940D2" w:rsidRDefault="11FAADBA" w:rsidP="3B456AE5">
      <w:pPr>
        <w:rPr>
          <w:rFonts w:cs="Times New Roman"/>
        </w:rPr>
      </w:pPr>
      <w:r w:rsidRPr="3B456AE5">
        <w:rPr>
          <w:rFonts w:eastAsia="Times New Roman" w:cs="Times New Roman"/>
          <w:lang w:eastAsia="ar-SA"/>
        </w:rPr>
        <w:t>Eelnõu § 1 punktiga 2</w:t>
      </w:r>
      <w:r w:rsidR="6C03C853" w:rsidRPr="3B456AE5">
        <w:rPr>
          <w:rFonts w:eastAsia="Times New Roman" w:cs="Times New Roman"/>
          <w:lang w:eastAsia="ar-SA"/>
        </w:rPr>
        <w:t>4</w:t>
      </w:r>
      <w:r w:rsidRPr="3B456AE5">
        <w:rPr>
          <w:rFonts w:eastAsia="Times New Roman" w:cs="Times New Roman"/>
          <w:lang w:eastAsia="ar-SA"/>
        </w:rPr>
        <w:t xml:space="preserve"> täiendatakse seaduse § 10 lõikega 6, mis annab õiguslikud alused riigilõivu võtmiseks </w:t>
      </w:r>
      <w:r w:rsidR="27D9AD7C" w:rsidRPr="3B456AE5">
        <w:rPr>
          <w:rFonts w:eastAsia="Times New Roman" w:cs="Times New Roman"/>
          <w:lang w:eastAsia="ar-SA"/>
        </w:rPr>
        <w:t>UPT</w:t>
      </w:r>
      <w:r w:rsidRPr="3B456AE5">
        <w:rPr>
          <w:rFonts w:eastAsia="Times New Roman" w:cs="Times New Roman"/>
          <w:lang w:eastAsia="ar-SA"/>
        </w:rPr>
        <w:t xml:space="preserve"> tegevusloa läbivaatamiseks ja muutmiseks. </w:t>
      </w:r>
      <w:r w:rsidRPr="3B456AE5">
        <w:rPr>
          <w:rFonts w:cs="Times New Roman"/>
        </w:rPr>
        <w:t>Riigilõivuseaduse § 2 kohaselt on riigilõiv „/…/ seaduses sätestatud juhul ja käesolevas seaduses sätestatud määras tasutav summa lõivustatud toimingu tegemise eest.“ Riigilõivuseadus sätestab üksnes riigilõivumäära, kuid mitte õigusliku aluse selle nõudmiseks – nimetatud alus peab tulenema eriseadusest, ehk antud juhul seadusest.</w:t>
      </w:r>
    </w:p>
    <w:p w14:paraId="2D2FC385" w14:textId="77777777" w:rsidR="003760A6" w:rsidRPr="008940D2" w:rsidRDefault="003760A6" w:rsidP="002176DC">
      <w:pPr>
        <w:suppressAutoHyphens/>
        <w:rPr>
          <w:rFonts w:eastAsia="Times New Roman" w:cs="Times New Roman"/>
          <w:szCs w:val="24"/>
          <w:lang w:eastAsia="ar-SA"/>
        </w:rPr>
      </w:pPr>
    </w:p>
    <w:p w14:paraId="1DBF1B34" w14:textId="6555429B" w:rsidR="00E02FC5" w:rsidRPr="008940D2" w:rsidRDefault="00E02FC5" w:rsidP="002176DC">
      <w:pPr>
        <w:suppressAutoHyphens/>
        <w:rPr>
          <w:rFonts w:eastAsia="Times New Roman" w:cs="Times New Roman"/>
          <w:b/>
          <w:bCs/>
          <w:szCs w:val="24"/>
          <w:lang w:eastAsia="ar-SA"/>
        </w:rPr>
      </w:pPr>
      <w:r w:rsidRPr="008940D2">
        <w:rPr>
          <w:rFonts w:eastAsia="Times New Roman" w:cs="Times New Roman"/>
          <w:b/>
          <w:bCs/>
          <w:szCs w:val="24"/>
          <w:lang w:eastAsia="ar-SA"/>
        </w:rPr>
        <w:t>Eelnõu § 1 punkt</w:t>
      </w:r>
      <w:r w:rsidR="00F147AD" w:rsidRPr="008940D2">
        <w:rPr>
          <w:rFonts w:eastAsia="Times New Roman" w:cs="Times New Roman"/>
          <w:b/>
          <w:bCs/>
          <w:szCs w:val="24"/>
          <w:lang w:eastAsia="ar-SA"/>
        </w:rPr>
        <w:t>id</w:t>
      </w:r>
      <w:r w:rsidRPr="008940D2">
        <w:rPr>
          <w:rFonts w:eastAsia="Times New Roman" w:cs="Times New Roman"/>
          <w:b/>
          <w:bCs/>
          <w:szCs w:val="24"/>
          <w:lang w:eastAsia="ar-SA"/>
        </w:rPr>
        <w:t xml:space="preserve"> </w:t>
      </w:r>
      <w:r w:rsidR="00A91B35" w:rsidRPr="008940D2">
        <w:rPr>
          <w:rFonts w:eastAsia="Times New Roman" w:cs="Times New Roman"/>
          <w:b/>
          <w:bCs/>
          <w:szCs w:val="24"/>
          <w:lang w:eastAsia="ar-SA"/>
        </w:rPr>
        <w:t>2</w:t>
      </w:r>
      <w:r w:rsidR="00743137" w:rsidRPr="008940D2">
        <w:rPr>
          <w:rFonts w:eastAsia="Times New Roman" w:cs="Times New Roman"/>
          <w:b/>
          <w:bCs/>
          <w:szCs w:val="24"/>
          <w:lang w:eastAsia="ar-SA"/>
        </w:rPr>
        <w:t>3</w:t>
      </w:r>
      <w:r w:rsidR="00F147AD" w:rsidRPr="008940D2">
        <w:rPr>
          <w:rFonts w:eastAsia="Times New Roman" w:cs="Times New Roman"/>
          <w:b/>
          <w:bCs/>
          <w:szCs w:val="24"/>
          <w:lang w:eastAsia="ar-SA"/>
        </w:rPr>
        <w:t xml:space="preserve">, </w:t>
      </w:r>
      <w:r w:rsidR="00E104F9" w:rsidRPr="008940D2">
        <w:rPr>
          <w:rFonts w:eastAsia="Times New Roman" w:cs="Times New Roman"/>
          <w:b/>
          <w:bCs/>
          <w:szCs w:val="24"/>
          <w:lang w:eastAsia="ar-SA"/>
        </w:rPr>
        <w:t>2</w:t>
      </w:r>
      <w:r w:rsidR="00743137" w:rsidRPr="008940D2">
        <w:rPr>
          <w:rFonts w:eastAsia="Times New Roman" w:cs="Times New Roman"/>
          <w:b/>
          <w:bCs/>
          <w:szCs w:val="24"/>
          <w:lang w:eastAsia="ar-SA"/>
        </w:rPr>
        <w:t>5,</w:t>
      </w:r>
      <w:r w:rsidR="003F2593" w:rsidRPr="008940D2">
        <w:rPr>
          <w:rFonts w:eastAsia="Times New Roman" w:cs="Times New Roman"/>
          <w:b/>
          <w:bCs/>
          <w:szCs w:val="24"/>
          <w:lang w:eastAsia="ar-SA"/>
        </w:rPr>
        <w:t xml:space="preserve"> 2</w:t>
      </w:r>
      <w:r w:rsidR="00743137" w:rsidRPr="008940D2">
        <w:rPr>
          <w:rFonts w:eastAsia="Times New Roman" w:cs="Times New Roman"/>
          <w:b/>
          <w:bCs/>
          <w:szCs w:val="24"/>
          <w:lang w:eastAsia="ar-SA"/>
        </w:rPr>
        <w:t>7</w:t>
      </w:r>
      <w:r w:rsidR="001E6557" w:rsidRPr="008940D2">
        <w:rPr>
          <w:rFonts w:eastAsia="Times New Roman" w:cs="Times New Roman"/>
          <w:b/>
          <w:bCs/>
          <w:szCs w:val="24"/>
          <w:lang w:eastAsia="ar-SA"/>
        </w:rPr>
        <w:t xml:space="preserve"> ja 2</w:t>
      </w:r>
      <w:r w:rsidR="00743137" w:rsidRPr="008940D2">
        <w:rPr>
          <w:rFonts w:eastAsia="Times New Roman" w:cs="Times New Roman"/>
          <w:b/>
          <w:bCs/>
          <w:szCs w:val="24"/>
          <w:lang w:eastAsia="ar-SA"/>
        </w:rPr>
        <w:t>9</w:t>
      </w:r>
    </w:p>
    <w:p w14:paraId="68414566" w14:textId="78B9D043" w:rsidR="002C56FE" w:rsidRPr="008940D2" w:rsidRDefault="665B3382" w:rsidP="3B456AE5">
      <w:pPr>
        <w:suppressAutoHyphens/>
        <w:rPr>
          <w:rFonts w:eastAsia="Times New Roman" w:cs="Times New Roman"/>
          <w:lang w:eastAsia="ar-SA"/>
        </w:rPr>
      </w:pPr>
      <w:r w:rsidRPr="3B456AE5">
        <w:rPr>
          <w:rFonts w:eastAsia="Times New Roman" w:cs="Times New Roman"/>
          <w:lang w:eastAsia="ar-SA"/>
        </w:rPr>
        <w:t xml:space="preserve">Eelnõu § 1 punktidega </w:t>
      </w:r>
      <w:r w:rsidR="70F201D0" w:rsidRPr="3B456AE5">
        <w:rPr>
          <w:rFonts w:eastAsia="Times New Roman" w:cs="Times New Roman"/>
          <w:lang w:eastAsia="ar-SA"/>
        </w:rPr>
        <w:t>2</w:t>
      </w:r>
      <w:r w:rsidR="6C03C853" w:rsidRPr="3B456AE5">
        <w:rPr>
          <w:rFonts w:eastAsia="Times New Roman" w:cs="Times New Roman"/>
          <w:lang w:eastAsia="ar-SA"/>
        </w:rPr>
        <w:t>3</w:t>
      </w:r>
      <w:r w:rsidRPr="3B456AE5">
        <w:rPr>
          <w:rFonts w:eastAsia="Times New Roman" w:cs="Times New Roman"/>
          <w:lang w:eastAsia="ar-SA"/>
        </w:rPr>
        <w:t xml:space="preserve">, </w:t>
      </w:r>
      <w:r w:rsidR="4FB99DE8" w:rsidRPr="3B456AE5">
        <w:rPr>
          <w:rFonts w:eastAsia="Times New Roman" w:cs="Times New Roman"/>
          <w:lang w:eastAsia="ar-SA"/>
        </w:rPr>
        <w:t>2</w:t>
      </w:r>
      <w:r w:rsidR="6C03C853" w:rsidRPr="3B456AE5">
        <w:rPr>
          <w:rFonts w:eastAsia="Times New Roman" w:cs="Times New Roman"/>
          <w:lang w:eastAsia="ar-SA"/>
        </w:rPr>
        <w:t>5</w:t>
      </w:r>
      <w:r w:rsidR="140EB4C4" w:rsidRPr="3B456AE5">
        <w:rPr>
          <w:rFonts w:eastAsia="Times New Roman" w:cs="Times New Roman"/>
          <w:lang w:eastAsia="ar-SA"/>
        </w:rPr>
        <w:t xml:space="preserve">, </w:t>
      </w:r>
      <w:r w:rsidR="6F43DBEA" w:rsidRPr="3B456AE5">
        <w:rPr>
          <w:rFonts w:eastAsia="Times New Roman" w:cs="Times New Roman"/>
          <w:lang w:eastAsia="ar-SA"/>
        </w:rPr>
        <w:t>2</w:t>
      </w:r>
      <w:r w:rsidR="6C03C853" w:rsidRPr="3B456AE5">
        <w:rPr>
          <w:rFonts w:eastAsia="Times New Roman" w:cs="Times New Roman"/>
          <w:lang w:eastAsia="ar-SA"/>
        </w:rPr>
        <w:t>7</w:t>
      </w:r>
      <w:r w:rsidR="140EB4C4" w:rsidRPr="3B456AE5">
        <w:rPr>
          <w:rFonts w:eastAsia="Times New Roman" w:cs="Times New Roman"/>
          <w:lang w:eastAsia="ar-SA"/>
        </w:rPr>
        <w:t xml:space="preserve"> ja 2</w:t>
      </w:r>
      <w:r w:rsidR="6C03C853" w:rsidRPr="3B456AE5">
        <w:rPr>
          <w:rFonts w:eastAsia="Times New Roman" w:cs="Times New Roman"/>
          <w:lang w:eastAsia="ar-SA"/>
        </w:rPr>
        <w:t>9</w:t>
      </w:r>
      <w:r w:rsidR="6F43DBEA" w:rsidRPr="3B456AE5">
        <w:rPr>
          <w:rFonts w:eastAsia="Times New Roman" w:cs="Times New Roman"/>
          <w:lang w:eastAsia="ar-SA"/>
        </w:rPr>
        <w:t xml:space="preserve"> </w:t>
      </w:r>
      <w:r w:rsidRPr="3B456AE5">
        <w:rPr>
          <w:rFonts w:eastAsia="Times New Roman" w:cs="Times New Roman"/>
          <w:lang w:eastAsia="ar-SA"/>
        </w:rPr>
        <w:t>tunnistatakse kehtetuks tegevusloa nõuded, mis o</w:t>
      </w:r>
      <w:r w:rsidR="44E28120" w:rsidRPr="3B456AE5">
        <w:rPr>
          <w:rFonts w:eastAsia="Times New Roman" w:cs="Times New Roman"/>
          <w:lang w:eastAsia="ar-SA"/>
        </w:rPr>
        <w:t>n</w:t>
      </w:r>
      <w:r w:rsidRPr="3B456AE5">
        <w:rPr>
          <w:rFonts w:eastAsia="Times New Roman" w:cs="Times New Roman"/>
          <w:lang w:eastAsia="ar-SA"/>
        </w:rPr>
        <w:t xml:space="preserve"> </w:t>
      </w:r>
      <w:r w:rsidR="5F8FF054" w:rsidRPr="3B456AE5">
        <w:rPr>
          <w:rFonts w:eastAsia="Times New Roman" w:cs="Times New Roman"/>
          <w:lang w:eastAsia="ar-SA"/>
        </w:rPr>
        <w:t>seotud tegevusloa geograafiliste erisustega</w:t>
      </w:r>
      <w:r w:rsidRPr="3B456AE5">
        <w:rPr>
          <w:rFonts w:eastAsia="Times New Roman" w:cs="Times New Roman"/>
          <w:lang w:eastAsia="ar-SA"/>
        </w:rPr>
        <w:t xml:space="preserve">. </w:t>
      </w:r>
      <w:r w:rsidR="56F37AA4" w:rsidRPr="3B456AE5">
        <w:rPr>
          <w:rFonts w:eastAsia="Times New Roman" w:cs="Times New Roman"/>
          <w:lang w:eastAsia="ar-SA"/>
        </w:rPr>
        <w:t>UPT</w:t>
      </w:r>
      <w:r w:rsidR="5F8FF054" w:rsidRPr="3B456AE5">
        <w:rPr>
          <w:rFonts w:eastAsia="Times New Roman" w:cs="Times New Roman"/>
          <w:lang w:eastAsia="ar-SA"/>
        </w:rPr>
        <w:t xml:space="preserve"> korral väljastatakse tegevusluba kogu Eesti territooriumile (</w:t>
      </w:r>
      <w:ins w:id="55" w:author="Maarja-Liis Lall - JUSTDIGI" w:date="2025-10-23T10:19:00Z">
        <w:r w:rsidR="1B8CA376" w:rsidRPr="3B456AE5">
          <w:rPr>
            <w:rFonts w:eastAsia="Times New Roman" w:cs="Times New Roman"/>
            <w:lang w:eastAsia="ar-SA"/>
          </w:rPr>
          <w:t>posti</w:t>
        </w:r>
      </w:ins>
      <w:r w:rsidR="56F37AA4" w:rsidRPr="3B456AE5">
        <w:rPr>
          <w:rFonts w:eastAsia="Times New Roman" w:cs="Times New Roman"/>
          <w:lang w:eastAsia="ar-SA"/>
        </w:rPr>
        <w:t xml:space="preserve">seaduse </w:t>
      </w:r>
      <w:r w:rsidR="5F8FF054" w:rsidRPr="3B456AE5">
        <w:rPr>
          <w:rFonts w:eastAsia="Times New Roman" w:cs="Times New Roman"/>
          <w:lang w:eastAsia="ar-SA"/>
        </w:rPr>
        <w:t xml:space="preserve">§ 14 lg 4) ning </w:t>
      </w:r>
      <w:r w:rsidR="27D9AD7C" w:rsidRPr="3B456AE5">
        <w:rPr>
          <w:rFonts w:eastAsia="Times New Roman" w:cs="Times New Roman"/>
          <w:lang w:eastAsia="ar-SA"/>
        </w:rPr>
        <w:t>UPT</w:t>
      </w:r>
      <w:r w:rsidR="5F8FF054" w:rsidRPr="3B456AE5">
        <w:rPr>
          <w:rFonts w:eastAsia="Times New Roman" w:cs="Times New Roman"/>
          <w:lang w:eastAsia="ar-SA"/>
        </w:rPr>
        <w:t xml:space="preserve"> osutajal on kohustus osutada ka </w:t>
      </w:r>
      <w:r w:rsidR="5F8FF054" w:rsidRPr="3B456AE5">
        <w:rPr>
          <w:rFonts w:eastAsia="Times New Roman" w:cs="Times New Roman"/>
          <w:lang w:eastAsia="ar-SA"/>
        </w:rPr>
        <w:lastRenderedPageBreak/>
        <w:t>rahvusvahelisi postiteenuseid (</w:t>
      </w:r>
      <w:ins w:id="56" w:author="Maarja-Liis Lall - JUSTDIGI" w:date="2025-10-23T10:19:00Z">
        <w:r w:rsidR="0AC1B135" w:rsidRPr="3B456AE5">
          <w:rPr>
            <w:rFonts w:eastAsia="Times New Roman" w:cs="Times New Roman"/>
            <w:lang w:eastAsia="ar-SA"/>
          </w:rPr>
          <w:t>posti</w:t>
        </w:r>
      </w:ins>
      <w:r w:rsidR="7BB9A7B6" w:rsidRPr="3B456AE5">
        <w:rPr>
          <w:rFonts w:eastAsia="Times New Roman" w:cs="Times New Roman"/>
          <w:lang w:eastAsia="ar-SA"/>
        </w:rPr>
        <w:t xml:space="preserve">seaduse </w:t>
      </w:r>
      <w:r w:rsidR="5F8FF054" w:rsidRPr="3B456AE5">
        <w:rPr>
          <w:rFonts w:eastAsia="Times New Roman" w:cs="Times New Roman"/>
          <w:lang w:eastAsia="ar-SA"/>
        </w:rPr>
        <w:t>§ 35 lg 1), seega ei ole edaspidi võimalik taotleda tegevusluba geograafiliste erisustega ning nimetatud sätete</w:t>
      </w:r>
      <w:r w:rsidR="58D5E04C" w:rsidRPr="3B456AE5">
        <w:rPr>
          <w:rFonts w:eastAsia="Times New Roman" w:cs="Times New Roman"/>
          <w:lang w:eastAsia="ar-SA"/>
        </w:rPr>
        <w:t xml:space="preserve"> säilitamise</w:t>
      </w:r>
      <w:r w:rsidR="29BA9797" w:rsidRPr="3B456AE5">
        <w:rPr>
          <w:rFonts w:eastAsia="Times New Roman" w:cs="Times New Roman"/>
          <w:lang w:eastAsia="ar-SA"/>
        </w:rPr>
        <w:t xml:space="preserve">ks </w:t>
      </w:r>
      <w:r w:rsidR="5F8FF054" w:rsidRPr="3B456AE5">
        <w:rPr>
          <w:rFonts w:eastAsia="Times New Roman" w:cs="Times New Roman"/>
          <w:lang w:eastAsia="ar-SA"/>
        </w:rPr>
        <w:t xml:space="preserve">puudub vajadus. </w:t>
      </w:r>
    </w:p>
    <w:p w14:paraId="44F8CF51" w14:textId="77777777" w:rsidR="002C56FE" w:rsidRPr="008940D2" w:rsidRDefault="002C56FE" w:rsidP="002176DC">
      <w:pPr>
        <w:suppressAutoHyphens/>
        <w:rPr>
          <w:rFonts w:eastAsia="Times New Roman" w:cs="Times New Roman"/>
          <w:szCs w:val="24"/>
          <w:lang w:eastAsia="ar-SA"/>
        </w:rPr>
      </w:pPr>
    </w:p>
    <w:p w14:paraId="3C05E110" w14:textId="26A0B66B" w:rsidR="009B0259" w:rsidRPr="008940D2" w:rsidRDefault="5F8FF054" w:rsidP="3B456AE5">
      <w:pPr>
        <w:suppressAutoHyphens/>
        <w:rPr>
          <w:rFonts w:eastAsia="Times New Roman" w:cs="Times New Roman"/>
          <w:lang w:eastAsia="ar-SA"/>
        </w:rPr>
      </w:pPr>
      <w:r w:rsidRPr="3B456AE5">
        <w:rPr>
          <w:rFonts w:eastAsia="Times New Roman" w:cs="Times New Roman"/>
          <w:lang w:eastAsia="ar-SA"/>
        </w:rPr>
        <w:t xml:space="preserve">Punktiga </w:t>
      </w:r>
      <w:r w:rsidR="70F201D0" w:rsidRPr="3B456AE5">
        <w:rPr>
          <w:rFonts w:eastAsia="Times New Roman" w:cs="Times New Roman"/>
          <w:lang w:eastAsia="ar-SA"/>
        </w:rPr>
        <w:t>2</w:t>
      </w:r>
      <w:r w:rsidR="6C03C853" w:rsidRPr="3B456AE5">
        <w:rPr>
          <w:rFonts w:eastAsia="Times New Roman" w:cs="Times New Roman"/>
          <w:lang w:eastAsia="ar-SA"/>
        </w:rPr>
        <w:t>3</w:t>
      </w:r>
      <w:r w:rsidRPr="3B456AE5">
        <w:rPr>
          <w:rFonts w:eastAsia="Times New Roman" w:cs="Times New Roman"/>
          <w:lang w:eastAsia="ar-SA"/>
        </w:rPr>
        <w:t xml:space="preserve"> tunnistatakse kehtetuks </w:t>
      </w:r>
      <w:r w:rsidR="1030BF31" w:rsidRPr="3B456AE5">
        <w:rPr>
          <w:rFonts w:eastAsia="Times New Roman" w:cs="Times New Roman"/>
          <w:lang w:eastAsia="ar-SA"/>
        </w:rPr>
        <w:t xml:space="preserve">ka </w:t>
      </w:r>
      <w:r w:rsidRPr="3B456AE5">
        <w:rPr>
          <w:rFonts w:eastAsia="Times New Roman" w:cs="Times New Roman"/>
          <w:lang w:eastAsia="ar-SA"/>
        </w:rPr>
        <w:t>seaduse § 10 lg 4, mis sätestas postiteenused, mis ei vaja tegevusluba.</w:t>
      </w:r>
      <w:r w:rsidR="77A795A3" w:rsidRPr="3B456AE5">
        <w:rPr>
          <w:rFonts w:eastAsia="Times New Roman" w:cs="Times New Roman"/>
          <w:lang w:eastAsia="ar-SA"/>
        </w:rPr>
        <w:t xml:space="preserve"> </w:t>
      </w:r>
      <w:r w:rsidR="58D5E04C" w:rsidRPr="3B456AE5">
        <w:rPr>
          <w:rFonts w:eastAsia="Times New Roman" w:cs="Times New Roman"/>
          <w:lang w:eastAsia="ar-SA"/>
        </w:rPr>
        <w:t xml:space="preserve">Tegemist oli dubleeriva sättega, sest seaduse § 21 lõikes 1 on sätestatud postiteenused, mis kuuluvad teatamiskohustuse alla. </w:t>
      </w:r>
      <w:r w:rsidR="77A795A3" w:rsidRPr="3B456AE5">
        <w:rPr>
          <w:rFonts w:eastAsia="Times New Roman" w:cs="Times New Roman"/>
          <w:lang w:eastAsia="ar-SA"/>
        </w:rPr>
        <w:t>Muudatuse järgselt jääb tegevusloa regulatsioon kehtima ainult universaalsele postiteenusele ning ülejäänud postiteenustele kohaldub teatamiskohustus</w:t>
      </w:r>
      <w:r w:rsidR="1030BF31" w:rsidRPr="3B456AE5">
        <w:rPr>
          <w:rFonts w:eastAsia="Times New Roman" w:cs="Times New Roman"/>
          <w:lang w:eastAsia="ar-SA"/>
        </w:rPr>
        <w:t>.</w:t>
      </w:r>
    </w:p>
    <w:p w14:paraId="431C9165" w14:textId="77777777" w:rsidR="00647081" w:rsidRPr="008940D2" w:rsidRDefault="00647081" w:rsidP="00E02FC5">
      <w:pPr>
        <w:suppressAutoHyphens/>
        <w:rPr>
          <w:rFonts w:eastAsia="Times New Roman" w:cs="Times New Roman"/>
          <w:b/>
          <w:bCs/>
          <w:szCs w:val="24"/>
          <w:lang w:eastAsia="ar-SA"/>
        </w:rPr>
      </w:pPr>
    </w:p>
    <w:p w14:paraId="47222777" w14:textId="2EBAA39B"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Eelnõu § 1 punkt 2</w:t>
      </w:r>
      <w:r w:rsidR="00743137" w:rsidRPr="008940D2">
        <w:rPr>
          <w:rFonts w:eastAsia="Times New Roman" w:cs="Times New Roman"/>
          <w:b/>
          <w:bCs/>
          <w:szCs w:val="24"/>
          <w:lang w:eastAsia="ar-SA"/>
        </w:rPr>
        <w:t>6</w:t>
      </w:r>
    </w:p>
    <w:p w14:paraId="34C879C4" w14:textId="65E21232" w:rsidR="00E02FC5" w:rsidRPr="008940D2" w:rsidRDefault="006D25DC" w:rsidP="00E02FC5">
      <w:pPr>
        <w:suppressAutoHyphens/>
        <w:rPr>
          <w:rFonts w:eastAsia="Times New Roman" w:cs="Times New Roman"/>
          <w:szCs w:val="24"/>
          <w:lang w:eastAsia="ar-SA"/>
        </w:rPr>
      </w:pPr>
      <w:r w:rsidRPr="008940D2">
        <w:rPr>
          <w:rFonts w:eastAsia="Times New Roman" w:cs="Times New Roman"/>
          <w:szCs w:val="24"/>
          <w:lang w:eastAsia="ar-SA"/>
        </w:rPr>
        <w:t>Eelnõu § 1 p</w:t>
      </w:r>
      <w:r w:rsidR="00EA75AA" w:rsidRPr="008940D2">
        <w:rPr>
          <w:rFonts w:eastAsia="Times New Roman" w:cs="Times New Roman"/>
          <w:szCs w:val="24"/>
          <w:lang w:eastAsia="ar-SA"/>
        </w:rPr>
        <w:t>unktiga 2</w:t>
      </w:r>
      <w:r w:rsidR="00743137" w:rsidRPr="008940D2">
        <w:rPr>
          <w:rFonts w:eastAsia="Times New Roman" w:cs="Times New Roman"/>
          <w:szCs w:val="24"/>
          <w:lang w:eastAsia="ar-SA"/>
        </w:rPr>
        <w:t>6</w:t>
      </w:r>
      <w:r w:rsidR="00EA75AA" w:rsidRPr="008940D2">
        <w:rPr>
          <w:rFonts w:eastAsia="Times New Roman" w:cs="Times New Roman"/>
          <w:szCs w:val="24"/>
          <w:lang w:eastAsia="ar-SA"/>
        </w:rPr>
        <w:t xml:space="preserve"> täpsustatakse, et tegevusloa taotluses esitatakse lisaks majandustegevuse seadustiku üldosa seaduses sätestatud andmetele ka </w:t>
      </w:r>
      <w:r w:rsidR="00B36E72" w:rsidRPr="008940D2">
        <w:rPr>
          <w:rFonts w:eastAsia="Times New Roman" w:cs="Times New Roman"/>
          <w:szCs w:val="24"/>
          <w:lang w:eastAsia="ar-SA"/>
        </w:rPr>
        <w:t>UPT</w:t>
      </w:r>
      <w:r w:rsidR="00EA75AA" w:rsidRPr="008940D2">
        <w:rPr>
          <w:rFonts w:eastAsia="Times New Roman" w:cs="Times New Roman"/>
          <w:szCs w:val="24"/>
          <w:lang w:eastAsia="ar-SA"/>
        </w:rPr>
        <w:t xml:space="preserve"> osutamise tüüptingimused. Nimetatud muudatus on seotud eelnevate punktidega, mille kohaselt </w:t>
      </w:r>
      <w:r w:rsidR="008F127A" w:rsidRPr="008940D2">
        <w:rPr>
          <w:rFonts w:eastAsia="Times New Roman" w:cs="Times New Roman"/>
          <w:szCs w:val="24"/>
          <w:lang w:eastAsia="ar-SA"/>
        </w:rPr>
        <w:t>jääb</w:t>
      </w:r>
      <w:r w:rsidR="00EA75AA" w:rsidRPr="008940D2">
        <w:rPr>
          <w:rFonts w:eastAsia="Times New Roman" w:cs="Times New Roman"/>
          <w:szCs w:val="24"/>
          <w:lang w:eastAsia="ar-SA"/>
        </w:rPr>
        <w:t xml:space="preserve"> tegevusloa kohustus</w:t>
      </w:r>
      <w:r w:rsidR="008F127A" w:rsidRPr="008940D2">
        <w:rPr>
          <w:rFonts w:eastAsia="Times New Roman" w:cs="Times New Roman"/>
          <w:szCs w:val="24"/>
          <w:lang w:eastAsia="ar-SA"/>
        </w:rPr>
        <w:t xml:space="preserve"> edaspidi alles</w:t>
      </w:r>
      <w:r w:rsidR="00EA75AA" w:rsidRPr="008940D2">
        <w:rPr>
          <w:rFonts w:eastAsia="Times New Roman" w:cs="Times New Roman"/>
          <w:szCs w:val="24"/>
          <w:lang w:eastAsia="ar-SA"/>
        </w:rPr>
        <w:t xml:space="preserve"> ainult </w:t>
      </w:r>
      <w:r w:rsidR="0032124A" w:rsidRPr="008940D2">
        <w:rPr>
          <w:rFonts w:eastAsia="Times New Roman" w:cs="Times New Roman"/>
          <w:szCs w:val="24"/>
          <w:lang w:eastAsia="ar-SA"/>
        </w:rPr>
        <w:t>UPT</w:t>
      </w:r>
      <w:r w:rsidR="00EA75AA" w:rsidRPr="008940D2">
        <w:rPr>
          <w:rFonts w:eastAsia="Times New Roman" w:cs="Times New Roman"/>
          <w:szCs w:val="24"/>
          <w:lang w:eastAsia="ar-SA"/>
        </w:rPr>
        <w:t xml:space="preserve"> korral.</w:t>
      </w:r>
    </w:p>
    <w:p w14:paraId="218A4714" w14:textId="77777777" w:rsidR="00E02FC5" w:rsidRPr="008940D2" w:rsidRDefault="00E02FC5" w:rsidP="002176DC">
      <w:pPr>
        <w:suppressAutoHyphens/>
        <w:rPr>
          <w:rFonts w:eastAsia="Times New Roman" w:cs="Times New Roman"/>
          <w:szCs w:val="24"/>
          <w:lang w:eastAsia="ar-SA"/>
        </w:rPr>
      </w:pPr>
    </w:p>
    <w:p w14:paraId="49D156C7" w14:textId="4DE5C885"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Eelnõu § 1 punkt 2</w:t>
      </w:r>
      <w:r w:rsidR="00743137" w:rsidRPr="008940D2">
        <w:rPr>
          <w:rFonts w:eastAsia="Times New Roman" w:cs="Times New Roman"/>
          <w:b/>
          <w:bCs/>
          <w:szCs w:val="24"/>
          <w:lang w:eastAsia="ar-SA"/>
        </w:rPr>
        <w:t>8</w:t>
      </w:r>
    </w:p>
    <w:p w14:paraId="0980795A" w14:textId="5FD68968" w:rsidR="004238B5" w:rsidRPr="008940D2" w:rsidRDefault="2BB8F14F" w:rsidP="00EA75AA">
      <w:r>
        <w:t>Eelnõu § 1 punkt 2</w:t>
      </w:r>
      <w:r w:rsidR="6C03C853">
        <w:t>8</w:t>
      </w:r>
      <w:r>
        <w:t xml:space="preserve"> kohaselt</w:t>
      </w:r>
      <w:r w:rsidR="3BA6CC58">
        <w:t xml:space="preserve"> muudetakse loetelu</w:t>
      </w:r>
      <w:r>
        <w:t xml:space="preserve"> kõrvaltingimus</w:t>
      </w:r>
      <w:r w:rsidR="3BA6CC58">
        <w:t>test</w:t>
      </w:r>
      <w:ins w:id="57" w:author="Maarja-Liis Lall - JUSTDIGI" w:date="2025-10-23T10:37:00Z">
        <w:r w:rsidR="2A56B243">
          <w:t xml:space="preserve"> seaduse § 14 lg-s 1</w:t>
        </w:r>
      </w:ins>
      <w:r>
        <w:t>, mis lisatakse tegevusloale. Võrreldes varasemaga on kõrvaltingimustest eemaldatud</w:t>
      </w:r>
      <w:r w:rsidR="3BA6CC58">
        <w:t xml:space="preserve"> võimalus välja tuua</w:t>
      </w:r>
      <w:r>
        <w:t xml:space="preserve"> geograafiline piirkond, kus tegevusloa omaja osutab ise teenust, ja vajaduse korral geograafiline piirkond, kus tema nimel osutab teenust teine postiteenuse osutaja</w:t>
      </w:r>
      <w:r w:rsidR="3BA6CC58">
        <w:t>.</w:t>
      </w:r>
      <w:r>
        <w:t xml:space="preserve"> </w:t>
      </w:r>
      <w:r w:rsidR="3BA6CC58">
        <w:t>Lisaks ei pea enam tegevusloas välja tooma</w:t>
      </w:r>
      <w:r>
        <w:t xml:space="preserve"> juurdepääsupunktide asukoha andme</w:t>
      </w:r>
      <w:r w:rsidR="3BA6CC58">
        <w:t>i</w:t>
      </w:r>
      <w:r>
        <w:t>d ja postkontorite minimaalse</w:t>
      </w:r>
      <w:r w:rsidR="3BA6CC58">
        <w:t>i</w:t>
      </w:r>
      <w:r>
        <w:t>d lahtioleku</w:t>
      </w:r>
      <w:r w:rsidR="3BA6CC58">
        <w:t>aegu</w:t>
      </w:r>
      <w:r>
        <w:t>.</w:t>
      </w:r>
      <w:r w:rsidR="3BA6CC58">
        <w:t xml:space="preserve"> Muudatus</w:t>
      </w:r>
      <w:r w:rsidR="58D5E04C">
        <w:t xml:space="preserve"> on </w:t>
      </w:r>
      <w:r w:rsidR="3BA6CC58">
        <w:t xml:space="preserve">seotud tegevusloa regulatsiooni kohustuse eemaldamisega </w:t>
      </w:r>
      <w:r w:rsidR="58D5E04C">
        <w:t xml:space="preserve">teenustelt väljaspool </w:t>
      </w:r>
      <w:r w:rsidR="7BB9A7B6">
        <w:t>UPT-d.</w:t>
      </w:r>
    </w:p>
    <w:p w14:paraId="4E5053B3" w14:textId="77777777" w:rsidR="004238B5" w:rsidRPr="008940D2" w:rsidRDefault="004238B5" w:rsidP="00EA75AA"/>
    <w:p w14:paraId="43462D95" w14:textId="062D016A" w:rsidR="00E02FC5" w:rsidRPr="008940D2" w:rsidRDefault="006D25DC" w:rsidP="00BB6949">
      <w:r w:rsidRPr="008940D2">
        <w:t>T</w:t>
      </w:r>
      <w:r w:rsidR="004238B5" w:rsidRPr="008940D2">
        <w:t>egevusloale</w:t>
      </w:r>
      <w:r w:rsidRPr="008940D2">
        <w:t xml:space="preserve"> jääb</w:t>
      </w:r>
      <w:r w:rsidR="004238B5" w:rsidRPr="008940D2">
        <w:t xml:space="preserve"> jätkuvalt kohustus lisada kõrvaltingimuseks juurdepääsupunktide arv.</w:t>
      </w:r>
      <w:r w:rsidR="00EA75AA" w:rsidRPr="008940D2">
        <w:t xml:space="preserve"> Muudatus võimaldab </w:t>
      </w:r>
      <w:r w:rsidR="00B36E72" w:rsidRPr="008940D2">
        <w:t>UPT</w:t>
      </w:r>
      <w:r w:rsidR="00EA75AA" w:rsidRPr="008940D2">
        <w:t xml:space="preserve"> osutajal vajadusel hõlpsamalt ümber struktureerida juurdepääspunkt</w:t>
      </w:r>
      <w:r w:rsidR="004238B5" w:rsidRPr="008940D2">
        <w:t>ide asukohti</w:t>
      </w:r>
      <w:r w:rsidR="00EA75AA" w:rsidRPr="008940D2">
        <w:t xml:space="preserve"> ning</w:t>
      </w:r>
      <w:r w:rsidR="004238B5" w:rsidRPr="008940D2">
        <w:t xml:space="preserve"> lahtiolekuaegu</w:t>
      </w:r>
      <w:r w:rsidRPr="008940D2">
        <w:t xml:space="preserve"> vastavalt olukorrale ja nõudlusele ning</w:t>
      </w:r>
      <w:r w:rsidR="00EA75AA" w:rsidRPr="008940D2">
        <w:t xml:space="preserve"> selleks ei pea algatama tegevusloa menetlust, mis on nii ajaliselt kui rahaliselt koormav UPT osutajale</w:t>
      </w:r>
      <w:r w:rsidR="00A91B35" w:rsidRPr="008940D2">
        <w:t xml:space="preserve">. </w:t>
      </w:r>
      <w:r w:rsidR="004238B5" w:rsidRPr="008940D2">
        <w:t xml:space="preserve">Samuti väheneb ka Konkurentsiameti töökoormus, kes </w:t>
      </w:r>
      <w:r w:rsidRPr="008940D2">
        <w:t>ei pea iga väiksema muudatuse tõttu</w:t>
      </w:r>
      <w:r w:rsidR="004238B5" w:rsidRPr="008940D2">
        <w:t xml:space="preserve"> tegevusl</w:t>
      </w:r>
      <w:r w:rsidRPr="008940D2">
        <w:t>oa muudatust</w:t>
      </w:r>
      <w:r w:rsidR="004238B5" w:rsidRPr="008940D2">
        <w:t xml:space="preserve"> menetlema. Jätkuvalt jäävad kehtima </w:t>
      </w:r>
      <w:r w:rsidR="00B36E72" w:rsidRPr="008940D2">
        <w:t>UPT</w:t>
      </w:r>
      <w:r w:rsidR="004238B5" w:rsidRPr="008940D2">
        <w:t xml:space="preserve"> juurdepääsupunkti</w:t>
      </w:r>
      <w:r w:rsidR="00B36E72" w:rsidRPr="008940D2">
        <w:t>de</w:t>
      </w:r>
      <w:r w:rsidR="004238B5" w:rsidRPr="008940D2">
        <w:t>le kohalduvad nõuded,</w:t>
      </w:r>
      <w:r w:rsidRPr="008940D2">
        <w:t xml:space="preserve"> tagamaks teenuse kättesaadavus igal pool Eestis. Nimetatud nõuded on</w:t>
      </w:r>
      <w:r w:rsidR="004238B5" w:rsidRPr="008940D2">
        <w:t xml:space="preserve"> kehtestatud</w:t>
      </w:r>
      <w:r w:rsidR="0032124A" w:rsidRPr="008940D2">
        <w:t xml:space="preserve"> majandus- ja kommunikatsiooniministri 10.</w:t>
      </w:r>
      <w:r w:rsidR="006F47F1" w:rsidRPr="008940D2">
        <w:t xml:space="preserve"> juuli </w:t>
      </w:r>
      <w:r w:rsidR="0032124A" w:rsidRPr="008940D2">
        <w:t>2006</w:t>
      </w:r>
      <w:r w:rsidR="006F47F1" w:rsidRPr="008940D2">
        <w:t>. a</w:t>
      </w:r>
      <w:r w:rsidR="0032124A" w:rsidRPr="008940D2">
        <w:t xml:space="preserve"> määruses nr 67 „</w:t>
      </w:r>
      <w:r w:rsidR="00EF3C9B" w:rsidRPr="008940D2">
        <w:t xml:space="preserve">Nõuded </w:t>
      </w:r>
      <w:r w:rsidR="00B36E72" w:rsidRPr="008940D2">
        <w:t>UPT</w:t>
      </w:r>
      <w:r w:rsidR="00EF3C9B" w:rsidRPr="008940D2">
        <w:t xml:space="preserve"> osutamiseks kasutatavatele juurdepääsupunktidele ja nende paiknemisele“.</w:t>
      </w:r>
      <w:r w:rsidR="00A91B35" w:rsidRPr="008940D2">
        <w:t xml:space="preserve"> Seega peab UPT osutaja juurdepääsu punkti paigutamisel arvestama mh postiteenuse kasutajate elu- ja asukohti, ühistranspordiliinide kulgemist, kohaliku omavalitsuse üksuste ettepanekuid. Lisaks tuleb uue juurdepääsupunkti loomisel või olemasoleva juurdepääsupunkti asukoha muutmisel arvestada inimeste erivajadustega ja võimaldama neile ligipääsu juurdepääsupunktile. Täiendavalt tuleb lähimast </w:t>
      </w:r>
      <w:r w:rsidR="00B36E72" w:rsidRPr="008940D2">
        <w:t>UPT</w:t>
      </w:r>
      <w:r w:rsidR="00A91B35" w:rsidRPr="008940D2">
        <w:t xml:space="preserve"> osutavast juurdepääsupunktist kaugemal kui 5 kilomeetrit elavale või asuvale postiteenuse kasutajale tagada soovitud </w:t>
      </w:r>
      <w:r w:rsidR="00B36E72" w:rsidRPr="008940D2">
        <w:t>UPT</w:t>
      </w:r>
      <w:r w:rsidR="00A91B35" w:rsidRPr="008940D2">
        <w:t xml:space="preserve"> kasutamise võimalus lisatasuta tellitava juurdepääsupunkti kaudu kõigil tööpäevadel</w:t>
      </w:r>
      <w:r w:rsidR="00EC614C" w:rsidRPr="008940D2">
        <w:t xml:space="preserve"> vastavalt majandus- ja kommunikatsiooniministri 10. juuli 2006. aasta määruse nr 67 § 2 lõikele 6.</w:t>
      </w:r>
    </w:p>
    <w:p w14:paraId="1E784914" w14:textId="77777777" w:rsidR="00E02FC5" w:rsidRPr="008940D2" w:rsidRDefault="00E02FC5" w:rsidP="002176DC">
      <w:pPr>
        <w:suppressAutoHyphens/>
        <w:rPr>
          <w:rFonts w:eastAsia="Times New Roman" w:cs="Times New Roman"/>
          <w:szCs w:val="24"/>
          <w:lang w:eastAsia="ar-SA"/>
        </w:rPr>
      </w:pPr>
    </w:p>
    <w:p w14:paraId="1723C17B" w14:textId="74B9D73C"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30</w:t>
      </w:r>
    </w:p>
    <w:p w14:paraId="51C24BAC" w14:textId="25DEB1FE" w:rsidR="00E02FC5" w:rsidRPr="008940D2" w:rsidRDefault="78CB9005" w:rsidP="3B456AE5">
      <w:pPr>
        <w:suppressAutoHyphens/>
        <w:rPr>
          <w:rFonts w:eastAsia="Times New Roman" w:cs="Times New Roman"/>
          <w:lang w:eastAsia="ar-SA"/>
        </w:rPr>
      </w:pPr>
      <w:r w:rsidRPr="3B456AE5">
        <w:rPr>
          <w:rFonts w:eastAsia="Times New Roman" w:cs="Times New Roman"/>
          <w:lang w:eastAsia="ar-SA"/>
        </w:rPr>
        <w:t xml:space="preserve">Eelnõu § 1 punktiga </w:t>
      </w:r>
      <w:r w:rsidR="6C03C853" w:rsidRPr="3B456AE5">
        <w:rPr>
          <w:rFonts w:eastAsia="Times New Roman" w:cs="Times New Roman"/>
          <w:lang w:eastAsia="ar-SA"/>
        </w:rPr>
        <w:t>30</w:t>
      </w:r>
      <w:r w:rsidRPr="3B456AE5">
        <w:rPr>
          <w:rFonts w:eastAsia="Times New Roman" w:cs="Times New Roman"/>
          <w:lang w:eastAsia="ar-SA"/>
        </w:rPr>
        <w:t xml:space="preserve"> täiendatakse</w:t>
      </w:r>
      <w:ins w:id="58" w:author="Maarja-Liis Lall - JUSTDIGI" w:date="2025-10-23T10:38:00Z">
        <w:r w:rsidR="097C031D" w:rsidRPr="3B456AE5">
          <w:rPr>
            <w:rFonts w:eastAsia="Times New Roman" w:cs="Times New Roman"/>
            <w:lang w:eastAsia="ar-SA"/>
          </w:rPr>
          <w:t xml:space="preserve"> seaduse § 21 lg-s</w:t>
        </w:r>
      </w:ins>
      <w:r w:rsidRPr="3B456AE5">
        <w:rPr>
          <w:rFonts w:eastAsia="Times New Roman" w:cs="Times New Roman"/>
          <w:lang w:eastAsia="ar-SA"/>
        </w:rPr>
        <w:t xml:space="preserve"> </w:t>
      </w:r>
      <w:ins w:id="59" w:author="Maarja-Liis Lall - JUSTDIGI" w:date="2025-10-23T10:38:00Z">
        <w:r w:rsidR="0588D28C" w:rsidRPr="3B456AE5">
          <w:rPr>
            <w:rFonts w:eastAsia="Times New Roman" w:cs="Times New Roman"/>
            <w:lang w:eastAsia="ar-SA"/>
          </w:rPr>
          <w:t xml:space="preserve">1 </w:t>
        </w:r>
      </w:ins>
      <w:r w:rsidRPr="3B456AE5">
        <w:rPr>
          <w:rFonts w:eastAsia="Times New Roman" w:cs="Times New Roman"/>
          <w:lang w:eastAsia="ar-SA"/>
        </w:rPr>
        <w:t xml:space="preserve">loetelu </w:t>
      </w:r>
      <w:r w:rsidR="21A5E9BD" w:rsidRPr="3B456AE5">
        <w:rPr>
          <w:rFonts w:eastAsia="Times New Roman" w:cs="Times New Roman"/>
          <w:lang w:eastAsia="ar-SA"/>
        </w:rPr>
        <w:t>te</w:t>
      </w:r>
      <w:r w:rsidR="32321F93" w:rsidRPr="3B456AE5">
        <w:rPr>
          <w:rFonts w:eastAsia="Times New Roman" w:cs="Times New Roman"/>
          <w:lang w:eastAsia="ar-SA"/>
        </w:rPr>
        <w:t>enustest</w:t>
      </w:r>
      <w:r w:rsidRPr="3B456AE5">
        <w:rPr>
          <w:rFonts w:eastAsia="Times New Roman" w:cs="Times New Roman"/>
          <w:lang w:eastAsia="ar-SA"/>
        </w:rPr>
        <w:t>, mille osutamise korral peab esitama majandustegevusteate. Loetellu lisatakse eksterritoriaalsete postivahetuskeskusena</w:t>
      </w:r>
      <w:r w:rsidR="4F786467" w:rsidRPr="3B456AE5">
        <w:rPr>
          <w:rFonts w:eastAsia="Times New Roman" w:cs="Times New Roman"/>
          <w:lang w:eastAsia="ar-SA"/>
        </w:rPr>
        <w:t xml:space="preserve"> (inglise keeles </w:t>
      </w:r>
      <w:r w:rsidR="4F786467" w:rsidRPr="3B456AE5">
        <w:rPr>
          <w:rFonts w:eastAsia="Times New Roman" w:cs="Times New Roman"/>
          <w:i/>
          <w:iCs/>
          <w:lang w:eastAsia="ar-SA"/>
        </w:rPr>
        <w:t xml:space="preserve">Extraterritorial Office of Exchange, </w:t>
      </w:r>
      <w:r w:rsidR="4F786467" w:rsidRPr="3B456AE5">
        <w:rPr>
          <w:rFonts w:eastAsia="Times New Roman" w:cs="Times New Roman"/>
          <w:lang w:eastAsia="ar-SA"/>
        </w:rPr>
        <w:t xml:space="preserve">edaspidi </w:t>
      </w:r>
      <w:r w:rsidR="4F786467" w:rsidRPr="3B456AE5">
        <w:rPr>
          <w:rFonts w:eastAsia="Times New Roman" w:cs="Times New Roman"/>
          <w:i/>
          <w:iCs/>
          <w:lang w:eastAsia="ar-SA"/>
        </w:rPr>
        <w:t>ETOE</w:t>
      </w:r>
      <w:r w:rsidR="4F786467" w:rsidRPr="3B456AE5">
        <w:rPr>
          <w:rFonts w:eastAsia="Times New Roman" w:cs="Times New Roman"/>
          <w:lang w:eastAsia="ar-SA"/>
        </w:rPr>
        <w:t xml:space="preserve">) </w:t>
      </w:r>
      <w:r w:rsidRPr="3B456AE5">
        <w:rPr>
          <w:rFonts w:eastAsia="Times New Roman" w:cs="Times New Roman"/>
          <w:lang w:eastAsia="ar-SA"/>
        </w:rPr>
        <w:t xml:space="preserve"> tegutsemine </w:t>
      </w:r>
      <w:r w:rsidR="4F786467" w:rsidRPr="3B456AE5">
        <w:rPr>
          <w:rFonts w:eastAsia="Times New Roman" w:cs="Times New Roman"/>
          <w:lang w:eastAsia="ar-SA"/>
        </w:rPr>
        <w:t>ning</w:t>
      </w:r>
      <w:r w:rsidRPr="3B456AE5">
        <w:rPr>
          <w:rFonts w:eastAsia="Times New Roman" w:cs="Times New Roman"/>
          <w:lang w:eastAsia="ar-SA"/>
        </w:rPr>
        <w:t xml:space="preserve"> kirisaadetiste </w:t>
      </w:r>
      <w:r w:rsidR="4F786467" w:rsidRPr="3B456AE5">
        <w:rPr>
          <w:rFonts w:eastAsia="Times New Roman" w:cs="Times New Roman"/>
          <w:lang w:eastAsia="ar-SA"/>
        </w:rPr>
        <w:t>ja</w:t>
      </w:r>
      <w:r w:rsidRPr="3B456AE5">
        <w:rPr>
          <w:rFonts w:eastAsia="Times New Roman" w:cs="Times New Roman"/>
          <w:lang w:eastAsia="ar-SA"/>
        </w:rPr>
        <w:t xml:space="preserve"> postipaki edastamine nii liht- kui ka tähtsaadetisena. Viimased olid eelnevalt tegevusloaga hõlmatud te</w:t>
      </w:r>
      <w:r w:rsidR="32321F93" w:rsidRPr="3B456AE5">
        <w:rPr>
          <w:rFonts w:eastAsia="Times New Roman" w:cs="Times New Roman"/>
          <w:lang w:eastAsia="ar-SA"/>
        </w:rPr>
        <w:t>enused</w:t>
      </w:r>
      <w:r w:rsidRPr="3B456AE5">
        <w:rPr>
          <w:rFonts w:eastAsia="Times New Roman" w:cs="Times New Roman"/>
          <w:lang w:eastAsia="ar-SA"/>
        </w:rPr>
        <w:t>, kuid</w:t>
      </w:r>
      <w:r w:rsidR="58D5E04C" w:rsidRPr="3B456AE5">
        <w:rPr>
          <w:rFonts w:eastAsia="Times New Roman" w:cs="Times New Roman"/>
          <w:lang w:eastAsia="ar-SA"/>
        </w:rPr>
        <w:t xml:space="preserve"> eelnõus t</w:t>
      </w:r>
      <w:r w:rsidR="6B87467D" w:rsidRPr="3B456AE5">
        <w:rPr>
          <w:rFonts w:eastAsia="Times New Roman" w:cs="Times New Roman"/>
          <w:lang w:eastAsia="ar-SA"/>
        </w:rPr>
        <w:t xml:space="preserve">ehtavate </w:t>
      </w:r>
      <w:r w:rsidRPr="3B456AE5">
        <w:rPr>
          <w:rFonts w:eastAsia="Times New Roman" w:cs="Times New Roman"/>
          <w:lang w:eastAsia="ar-SA"/>
        </w:rPr>
        <w:t>muudatuse järgselt piisab ka nende puhul majandustegevusteate esitamisest.</w:t>
      </w:r>
    </w:p>
    <w:p w14:paraId="12505FF0" w14:textId="77777777" w:rsidR="006D25DC" w:rsidRPr="008940D2" w:rsidRDefault="006D25DC" w:rsidP="00E02FC5">
      <w:pPr>
        <w:suppressAutoHyphens/>
        <w:rPr>
          <w:rFonts w:eastAsia="Times New Roman" w:cs="Times New Roman"/>
          <w:szCs w:val="24"/>
          <w:lang w:eastAsia="ar-SA"/>
        </w:rPr>
      </w:pPr>
    </w:p>
    <w:p w14:paraId="26EBAABF" w14:textId="531CC563" w:rsidR="006D25DC" w:rsidRPr="008940D2" w:rsidRDefault="006D25DC"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1E6557" w:rsidRPr="008940D2">
        <w:rPr>
          <w:rFonts w:eastAsia="Times New Roman" w:cs="Times New Roman"/>
          <w:b/>
          <w:bCs/>
          <w:szCs w:val="24"/>
          <w:lang w:eastAsia="ar-SA"/>
        </w:rPr>
        <w:t>3</w:t>
      </w:r>
      <w:r w:rsidR="00743137" w:rsidRPr="008940D2">
        <w:rPr>
          <w:rFonts w:eastAsia="Times New Roman" w:cs="Times New Roman"/>
          <w:b/>
          <w:bCs/>
          <w:szCs w:val="24"/>
          <w:lang w:eastAsia="ar-SA"/>
        </w:rPr>
        <w:t>1</w:t>
      </w:r>
    </w:p>
    <w:p w14:paraId="73624D12" w14:textId="09D2E443" w:rsidR="006D25DC" w:rsidRPr="008940D2" w:rsidRDefault="58D5E04C" w:rsidP="00571611">
      <w:r w:rsidRPr="3B456AE5">
        <w:rPr>
          <w:rFonts w:eastAsia="Times New Roman" w:cs="Times New Roman"/>
          <w:lang w:eastAsia="ar-SA"/>
        </w:rPr>
        <w:lastRenderedPageBreak/>
        <w:t xml:space="preserve">Eelnõu § 1 punktiga </w:t>
      </w:r>
      <w:r w:rsidR="140EB4C4" w:rsidRPr="3B456AE5">
        <w:rPr>
          <w:rFonts w:eastAsia="Times New Roman" w:cs="Times New Roman"/>
          <w:lang w:eastAsia="ar-SA"/>
        </w:rPr>
        <w:t>3</w:t>
      </w:r>
      <w:r w:rsidR="6C03C853" w:rsidRPr="3B456AE5">
        <w:rPr>
          <w:rFonts w:eastAsia="Times New Roman" w:cs="Times New Roman"/>
          <w:lang w:eastAsia="ar-SA"/>
        </w:rPr>
        <w:t>1</w:t>
      </w:r>
      <w:r w:rsidRPr="3B456AE5">
        <w:rPr>
          <w:rFonts w:eastAsia="Times New Roman" w:cs="Times New Roman"/>
          <w:lang w:eastAsia="ar-SA"/>
        </w:rPr>
        <w:t xml:space="preserve"> täpsustatakse täiendavad andmed</w:t>
      </w:r>
      <w:ins w:id="60" w:author="Maarja-Liis Lall - JUSTDIGI" w:date="2025-10-23T10:38:00Z">
        <w:r w:rsidR="7276E7D1" w:rsidRPr="3B456AE5">
          <w:rPr>
            <w:rFonts w:eastAsia="Times New Roman" w:cs="Times New Roman"/>
            <w:lang w:eastAsia="ar-SA"/>
          </w:rPr>
          <w:t xml:space="preserve"> seaduse § 21 lg-s 2</w:t>
        </w:r>
      </w:ins>
      <w:ins w:id="61" w:author="Maarja-Liis Lall - JUSTDIGI" w:date="2025-10-23T10:39:00Z">
        <w:r w:rsidR="7276E7D1" w:rsidRPr="3B456AE5">
          <w:rPr>
            <w:rFonts w:eastAsia="Times New Roman" w:cs="Times New Roman"/>
            <w:vertAlign w:val="superscript"/>
            <w:lang w:eastAsia="ar-SA"/>
          </w:rPr>
          <w:t>1</w:t>
        </w:r>
      </w:ins>
      <w:r w:rsidRPr="3B456AE5">
        <w:rPr>
          <w:rFonts w:eastAsia="Times New Roman" w:cs="Times New Roman"/>
          <w:lang w:eastAsia="ar-SA"/>
        </w:rPr>
        <w:t xml:space="preserve">, mida peab esitama </w:t>
      </w:r>
      <w:commentRangeStart w:id="62"/>
      <w:del w:id="63" w:author="Maarja-Liis Lall - JUSTDIGI" w:date="2025-10-22T11:01:00Z">
        <w:r w:rsidR="006D25DC" w:rsidRPr="3B456AE5" w:rsidDel="58D5E04C">
          <w:rPr>
            <w:rFonts w:eastAsia="Times New Roman" w:cs="Times New Roman"/>
            <w:lang w:eastAsia="ar-SA"/>
          </w:rPr>
          <w:delText>eksterritoriaalse postivahetuskeskusena</w:delText>
        </w:r>
        <w:r w:rsidR="006D25DC" w:rsidRPr="3B456AE5" w:rsidDel="3F661005">
          <w:rPr>
            <w:rFonts w:eastAsia="Times New Roman" w:cs="Times New Roman"/>
            <w:lang w:eastAsia="ar-SA"/>
          </w:rPr>
          <w:delText xml:space="preserve"> (</w:delText>
        </w:r>
      </w:del>
      <w:r w:rsidR="3F661005" w:rsidRPr="3B456AE5">
        <w:rPr>
          <w:rFonts w:eastAsia="Times New Roman" w:cs="Times New Roman"/>
          <w:lang w:eastAsia="ar-SA"/>
        </w:rPr>
        <w:t>ETOE</w:t>
      </w:r>
      <w:del w:id="64" w:author="Maarja-Liis Lall - JUSTDIGI" w:date="2025-10-22T11:01:00Z">
        <w:r w:rsidR="006D25DC" w:rsidRPr="3B456AE5" w:rsidDel="3F661005">
          <w:rPr>
            <w:rFonts w:eastAsia="Times New Roman" w:cs="Times New Roman"/>
            <w:lang w:eastAsia="ar-SA"/>
          </w:rPr>
          <w:delText>)</w:delText>
        </w:r>
      </w:del>
      <w:commentRangeEnd w:id="62"/>
      <w:r w:rsidR="006D25DC">
        <w:rPr>
          <w:rStyle w:val="Kommentaariviide"/>
        </w:rPr>
        <w:commentReference w:id="62"/>
      </w:r>
      <w:r w:rsidRPr="3B456AE5">
        <w:rPr>
          <w:rFonts w:eastAsia="Times New Roman" w:cs="Times New Roman"/>
          <w:lang w:eastAsia="ar-SA"/>
        </w:rPr>
        <w:t xml:space="preserve"> tegutsemise korral majandustegevusteates.</w:t>
      </w:r>
      <w:r w:rsidR="6F5BAE17" w:rsidRPr="3B456AE5">
        <w:rPr>
          <w:rFonts w:eastAsia="Times New Roman" w:cs="Times New Roman"/>
          <w:lang w:eastAsia="ar-SA"/>
        </w:rPr>
        <w:t xml:space="preserve"> Majandustegevuse seadustiku üldosa seaduses</w:t>
      </w:r>
      <w:r w:rsidR="4C7BBAAF">
        <w:t xml:space="preserve"> </w:t>
      </w:r>
      <w:r w:rsidR="6F5BAE17">
        <w:t>(</w:t>
      </w:r>
      <w:r w:rsidR="6F5BAE17" w:rsidRPr="3B456AE5">
        <w:rPr>
          <w:rFonts w:eastAsia="Times New Roman" w:cs="Times New Roman"/>
          <w:lang w:eastAsia="ar-SA"/>
        </w:rPr>
        <w:t xml:space="preserve">MsÜS-s) on reguleeritud põhilised tegevused, mida tuleb teha majandustegevuse alustamisel, teostamisel ja lõppemisel. Samuti reguleeritakse sellega seonduvalt andmete esitamist.  Näiteks MsÜS § 14 lõike 1 kohaselt peab ettevõtja esitama teate enne majandustegevusega alustamist ning § 34 lõike 1 kohaselt peab ettevõtja teatama ka majandustegevusest loobumisest registripidajale, märkides teates majandustegevuse lõpetamise aja. </w:t>
      </w:r>
      <w:r w:rsidR="09520F20" w:rsidRPr="3B456AE5">
        <w:rPr>
          <w:rFonts w:eastAsia="Times New Roman" w:cs="Times New Roman"/>
          <w:lang w:eastAsia="ar-SA"/>
        </w:rPr>
        <w:t>Samad põhimõtted kehtivad ka</w:t>
      </w:r>
      <w:r w:rsidR="6F5BAE17" w:rsidRPr="3B456AE5">
        <w:rPr>
          <w:rFonts w:eastAsia="Times New Roman" w:cs="Times New Roman"/>
          <w:lang w:eastAsia="ar-SA"/>
        </w:rPr>
        <w:t xml:space="preserve"> postivahetuskeskusena tegutsedes</w:t>
      </w:r>
      <w:r w:rsidR="09520F20" w:rsidRPr="3B456AE5">
        <w:rPr>
          <w:rFonts w:eastAsia="Times New Roman" w:cs="Times New Roman"/>
          <w:lang w:eastAsia="ar-SA"/>
        </w:rPr>
        <w:t>.</w:t>
      </w:r>
      <w:r w:rsidR="6F5BAE17" w:rsidRPr="3B456AE5">
        <w:rPr>
          <w:rFonts w:eastAsia="Times New Roman" w:cs="Times New Roman"/>
          <w:lang w:eastAsia="ar-SA"/>
        </w:rPr>
        <w:t xml:space="preserve"> </w:t>
      </w:r>
      <w:r w:rsidR="09520F20" w:rsidRPr="3B456AE5">
        <w:rPr>
          <w:rFonts w:eastAsia="Times New Roman" w:cs="Times New Roman"/>
          <w:lang w:eastAsia="ar-SA"/>
        </w:rPr>
        <w:t xml:space="preserve">Tagamaks parema ülevaate, </w:t>
      </w:r>
      <w:r w:rsidR="09520F20">
        <w:t>kes ja millises ulatuses plaanib tegutseda Eestis ETOEna</w:t>
      </w:r>
      <w:r w:rsidR="02B8A68D">
        <w:t>,</w:t>
      </w:r>
      <w:r w:rsidR="09520F20">
        <w:t xml:space="preserve"> on vajalik k</w:t>
      </w:r>
      <w:r w:rsidR="4632E9E2" w:rsidRPr="3B456AE5">
        <w:rPr>
          <w:rFonts w:eastAsia="Times New Roman" w:cs="Times New Roman"/>
          <w:lang w:eastAsia="ar-SA"/>
        </w:rPr>
        <w:t>ooskõlas</w:t>
      </w:r>
      <w:r w:rsidR="6F5BAE17" w:rsidRPr="3B456AE5">
        <w:rPr>
          <w:rFonts w:eastAsia="Times New Roman" w:cs="Times New Roman"/>
          <w:lang w:eastAsia="ar-SA"/>
        </w:rPr>
        <w:t xml:space="preserve"> MsÜS</w:t>
      </w:r>
      <w:r w:rsidR="4C7BBAAF" w:rsidRPr="3B456AE5">
        <w:rPr>
          <w:rFonts w:eastAsia="Times New Roman" w:cs="Times New Roman"/>
          <w:lang w:eastAsia="ar-SA"/>
        </w:rPr>
        <w:t xml:space="preserve"> § 15 lg 1 p 8 </w:t>
      </w:r>
      <w:r w:rsidR="09520F20" w:rsidRPr="3B456AE5">
        <w:rPr>
          <w:rFonts w:eastAsia="Times New Roman" w:cs="Times New Roman"/>
          <w:lang w:eastAsia="ar-SA"/>
        </w:rPr>
        <w:t>nimetada seaduses</w:t>
      </w:r>
      <w:r w:rsidR="4C7BBAAF" w:rsidRPr="3B456AE5">
        <w:rPr>
          <w:rFonts w:eastAsia="Times New Roman" w:cs="Times New Roman"/>
          <w:lang w:eastAsia="ar-SA"/>
        </w:rPr>
        <w:t xml:space="preserve"> loetelu andmetest, mida </w:t>
      </w:r>
      <w:r w:rsidR="09520F20" w:rsidRPr="3B456AE5">
        <w:rPr>
          <w:rFonts w:eastAsia="Times New Roman" w:cs="Times New Roman"/>
          <w:lang w:eastAsia="ar-SA"/>
        </w:rPr>
        <w:t>tuleb</w:t>
      </w:r>
      <w:r w:rsidR="4C7BBAAF" w:rsidRPr="3B456AE5">
        <w:rPr>
          <w:rFonts w:eastAsia="Times New Roman" w:cs="Times New Roman"/>
          <w:lang w:eastAsia="ar-SA"/>
        </w:rPr>
        <w:t xml:space="preserve"> täiendavalt majandustegevusteates esitada</w:t>
      </w:r>
      <w:r w:rsidR="09520F20" w:rsidRPr="3B456AE5">
        <w:rPr>
          <w:rFonts w:eastAsia="Times New Roman" w:cs="Times New Roman"/>
          <w:lang w:eastAsia="ar-SA"/>
        </w:rPr>
        <w:t>.</w:t>
      </w:r>
      <w:r w:rsidR="21A5E9BD" w:rsidRPr="3B456AE5">
        <w:rPr>
          <w:rFonts w:eastAsia="Times New Roman" w:cs="Times New Roman"/>
          <w:lang w:eastAsia="ar-SA"/>
        </w:rPr>
        <w:t xml:space="preserve"> Sätte kohaselt tuleb seega edaspidi esitada andmed </w:t>
      </w:r>
      <w:r w:rsidR="21A5E9BD">
        <w:t xml:space="preserve">eksterritoriaalse postivahetuskeskuse prognoositavad </w:t>
      </w:r>
      <w:r w:rsidR="0E08AB83">
        <w:t xml:space="preserve">postiteenuse </w:t>
      </w:r>
      <w:r w:rsidR="21A5E9BD">
        <w:t>kaubamahud ning lähte- ja sihtriigid. Eksterritoriaalse postivahetuskeskuse tegutsemiskohad, eksterritoriaalse postivahetuskeskuse saadetiste vedajad ning eksterritoriaalse postivahetuskeskuse saadetiste tollivormistuse eest vastutavate isikute andmed.</w:t>
      </w:r>
      <w:r w:rsidR="63E0D5CF" w:rsidRPr="3B456AE5">
        <w:rPr>
          <w:rFonts w:ascii="Arial" w:hAnsi="Arial" w:cs="Arial"/>
          <w:sz w:val="20"/>
          <w:szCs w:val="20"/>
        </w:rPr>
        <w:t xml:space="preserve"> </w:t>
      </w:r>
      <w:r w:rsidR="63E0D5CF">
        <w:t>Tolliküsimuste eest vastutav isik on ettevõttesisene isik või ettevõtteväline töövõtja, kes tegeleb majandustegevusteatise esitaja eksterritoriaalse postivahetuskeskuse tollivormistuse küsimustega.</w:t>
      </w:r>
    </w:p>
    <w:p w14:paraId="6BB1CF45" w14:textId="77777777" w:rsidR="00E02FC5" w:rsidRPr="008940D2" w:rsidRDefault="00E02FC5" w:rsidP="002176DC">
      <w:pPr>
        <w:suppressAutoHyphens/>
        <w:rPr>
          <w:rFonts w:eastAsia="Times New Roman" w:cs="Times New Roman"/>
          <w:szCs w:val="24"/>
          <w:lang w:eastAsia="ar-SA"/>
        </w:rPr>
      </w:pPr>
    </w:p>
    <w:p w14:paraId="1953950C" w14:textId="0AF1A5F3" w:rsidR="00325731" w:rsidRPr="008940D2" w:rsidRDefault="00325731" w:rsidP="00325731">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D145C6" w:rsidRPr="008940D2">
        <w:rPr>
          <w:rFonts w:eastAsia="Times New Roman" w:cs="Times New Roman"/>
          <w:b/>
          <w:bCs/>
          <w:szCs w:val="24"/>
          <w:lang w:eastAsia="ar-SA"/>
        </w:rPr>
        <w:t>3</w:t>
      </w:r>
      <w:r w:rsidR="00743137" w:rsidRPr="008940D2">
        <w:rPr>
          <w:rFonts w:eastAsia="Times New Roman" w:cs="Times New Roman"/>
          <w:b/>
          <w:bCs/>
          <w:szCs w:val="24"/>
          <w:lang w:eastAsia="ar-SA"/>
        </w:rPr>
        <w:t>2</w:t>
      </w:r>
    </w:p>
    <w:p w14:paraId="5051B54F" w14:textId="110749A1" w:rsidR="00063B7E" w:rsidRPr="008940D2" w:rsidRDefault="11C21A91" w:rsidP="3B456AE5">
      <w:pPr>
        <w:suppressAutoHyphens/>
        <w:rPr>
          <w:rFonts w:eastAsia="Times New Roman" w:cs="Times New Roman"/>
          <w:lang w:eastAsia="ar-SA"/>
        </w:rPr>
      </w:pPr>
      <w:bookmarkStart w:id="65" w:name="_Hlk163114353"/>
      <w:r w:rsidRPr="3B456AE5">
        <w:rPr>
          <w:rFonts w:eastAsia="Times New Roman" w:cs="Times New Roman"/>
          <w:lang w:eastAsia="ar-SA"/>
        </w:rPr>
        <w:t>Eelnõu § 1 punkt</w:t>
      </w:r>
      <w:r w:rsidR="4AD6C8B1" w:rsidRPr="3B456AE5">
        <w:rPr>
          <w:rFonts w:eastAsia="Times New Roman" w:cs="Times New Roman"/>
          <w:lang w:eastAsia="ar-SA"/>
        </w:rPr>
        <w:t>i</w:t>
      </w:r>
      <w:r w:rsidRPr="3B456AE5">
        <w:rPr>
          <w:rFonts w:eastAsia="Times New Roman" w:cs="Times New Roman"/>
          <w:lang w:eastAsia="ar-SA"/>
        </w:rPr>
        <w:t xml:space="preserve"> </w:t>
      </w:r>
      <w:r w:rsidR="2F86E2CF" w:rsidRPr="3B456AE5">
        <w:rPr>
          <w:rFonts w:eastAsia="Times New Roman" w:cs="Times New Roman"/>
          <w:lang w:eastAsia="ar-SA"/>
        </w:rPr>
        <w:t>3</w:t>
      </w:r>
      <w:r w:rsidR="6C03C853" w:rsidRPr="3B456AE5">
        <w:rPr>
          <w:rFonts w:eastAsia="Times New Roman" w:cs="Times New Roman"/>
          <w:lang w:eastAsia="ar-SA"/>
        </w:rPr>
        <w:t>2</w:t>
      </w:r>
      <w:r w:rsidRPr="3B456AE5">
        <w:rPr>
          <w:rFonts w:eastAsia="Times New Roman" w:cs="Times New Roman"/>
          <w:lang w:eastAsia="ar-SA"/>
        </w:rPr>
        <w:t xml:space="preserve"> kohaselt täiendatakse </w:t>
      </w:r>
      <w:ins w:id="66" w:author="Maarja-Liis Lall - JUSTDIGI" w:date="2025-10-23T10:19:00Z">
        <w:r w:rsidR="3D3827BA" w:rsidRPr="3B456AE5">
          <w:rPr>
            <w:rFonts w:eastAsia="Times New Roman" w:cs="Times New Roman"/>
            <w:lang w:eastAsia="ar-SA"/>
          </w:rPr>
          <w:t>posti</w:t>
        </w:r>
      </w:ins>
      <w:r w:rsidR="0B8DD07C" w:rsidRPr="3B456AE5">
        <w:rPr>
          <w:rFonts w:eastAsia="Times New Roman" w:cs="Times New Roman"/>
          <w:lang w:eastAsia="ar-SA"/>
        </w:rPr>
        <w:t>seadust</w:t>
      </w:r>
      <w:r w:rsidR="04E3808F" w:rsidRPr="3B456AE5">
        <w:rPr>
          <w:rFonts w:eastAsia="Times New Roman" w:cs="Times New Roman"/>
          <w:lang w:eastAsia="ar-SA"/>
        </w:rPr>
        <w:t xml:space="preserve"> </w:t>
      </w:r>
      <w:r w:rsidRPr="3B456AE5">
        <w:rPr>
          <w:rFonts w:eastAsia="Times New Roman" w:cs="Times New Roman"/>
          <w:lang w:eastAsia="ar-SA"/>
        </w:rPr>
        <w:t>§</w:t>
      </w:r>
      <w:r w:rsidR="18D20DF2" w:rsidRPr="3B456AE5">
        <w:rPr>
          <w:rFonts w:eastAsia="Times New Roman" w:cs="Times New Roman"/>
          <w:lang w:eastAsia="ar-SA"/>
        </w:rPr>
        <w:t>-ga</w:t>
      </w:r>
      <w:r w:rsidRPr="3B456AE5">
        <w:rPr>
          <w:rFonts w:eastAsia="Times New Roman" w:cs="Times New Roman"/>
          <w:lang w:eastAsia="ar-SA"/>
        </w:rPr>
        <w:t xml:space="preserve"> 2</w:t>
      </w:r>
      <w:r w:rsidR="18D20DF2" w:rsidRPr="3B456AE5">
        <w:rPr>
          <w:rFonts w:eastAsia="Times New Roman" w:cs="Times New Roman"/>
          <w:lang w:eastAsia="ar-SA"/>
        </w:rPr>
        <w:t>1</w:t>
      </w:r>
      <w:r w:rsidR="18D20DF2" w:rsidRPr="3B456AE5">
        <w:rPr>
          <w:rFonts w:eastAsia="Times New Roman" w:cs="Times New Roman"/>
          <w:vertAlign w:val="superscript"/>
          <w:lang w:eastAsia="ar-SA"/>
        </w:rPr>
        <w:t>1</w:t>
      </w:r>
      <w:r w:rsidR="0B8DD07C" w:rsidRPr="3B456AE5">
        <w:rPr>
          <w:rFonts w:eastAsia="Times New Roman" w:cs="Times New Roman"/>
          <w:lang w:eastAsia="ar-SA"/>
        </w:rPr>
        <w:t>-ga.</w:t>
      </w:r>
      <w:r w:rsidRPr="3B456AE5">
        <w:rPr>
          <w:rFonts w:eastAsia="Times New Roman" w:cs="Times New Roman"/>
          <w:lang w:eastAsia="ar-SA"/>
        </w:rPr>
        <w:t xml:space="preserve"> </w:t>
      </w:r>
      <w:bookmarkStart w:id="67" w:name="_Hlk105245512"/>
      <w:r w:rsidR="3EAFA75E" w:rsidRPr="3B456AE5">
        <w:rPr>
          <w:rFonts w:eastAsia="Times New Roman" w:cs="Times New Roman"/>
          <w:lang w:eastAsia="ar-SA"/>
        </w:rPr>
        <w:t>S</w:t>
      </w:r>
      <w:r w:rsidR="495C5ACA" w:rsidRPr="3B456AE5">
        <w:rPr>
          <w:rFonts w:eastAsia="Times New Roman" w:cs="Times New Roman"/>
          <w:lang w:eastAsia="ar-SA"/>
        </w:rPr>
        <w:t>eadust täiendatakse</w:t>
      </w:r>
      <w:r w:rsidR="58380FE3" w:rsidRPr="3B456AE5">
        <w:rPr>
          <w:rFonts w:eastAsia="Times New Roman" w:cs="Times New Roman"/>
          <w:lang w:eastAsia="ar-SA"/>
        </w:rPr>
        <w:t xml:space="preserve"> </w:t>
      </w:r>
      <w:r w:rsidRPr="3B456AE5">
        <w:rPr>
          <w:rFonts w:eastAsia="Times New Roman" w:cs="Times New Roman"/>
          <w:lang w:eastAsia="ar-SA"/>
        </w:rPr>
        <w:t>ETOE definitsiooni</w:t>
      </w:r>
      <w:r w:rsidR="495C5ACA" w:rsidRPr="3B456AE5">
        <w:rPr>
          <w:rFonts w:eastAsia="Times New Roman" w:cs="Times New Roman"/>
          <w:lang w:eastAsia="ar-SA"/>
        </w:rPr>
        <w:t>ga</w:t>
      </w:r>
      <w:r w:rsidRPr="3B456AE5">
        <w:rPr>
          <w:rFonts w:eastAsia="Times New Roman" w:cs="Times New Roman"/>
          <w:lang w:eastAsia="ar-SA"/>
        </w:rPr>
        <w:t xml:space="preserve">. </w:t>
      </w:r>
      <w:bookmarkEnd w:id="67"/>
      <w:r w:rsidRPr="3B456AE5">
        <w:rPr>
          <w:rFonts w:eastAsia="Times New Roman" w:cs="Times New Roman"/>
          <w:lang w:eastAsia="ar-SA"/>
        </w:rPr>
        <w:t xml:space="preserve">ETOE on </w:t>
      </w:r>
      <w:r w:rsidR="1109419C" w:rsidRPr="3B456AE5">
        <w:rPr>
          <w:rFonts w:eastAsia="Times New Roman" w:cs="Times New Roman"/>
          <w:lang w:eastAsia="ar-SA"/>
        </w:rPr>
        <w:t>ü</w:t>
      </w:r>
      <w:r w:rsidRPr="3B456AE5">
        <w:rPr>
          <w:rFonts w:eastAsia="Times New Roman" w:cs="Times New Roman"/>
          <w:lang w:eastAsia="ar-SA"/>
        </w:rPr>
        <w:t xml:space="preserve">lemaailmse </w:t>
      </w:r>
      <w:r w:rsidR="62435CBF" w:rsidRPr="3B456AE5">
        <w:rPr>
          <w:rFonts w:eastAsia="Times New Roman" w:cs="Times New Roman"/>
          <w:lang w:eastAsia="ar-SA"/>
        </w:rPr>
        <w:t>p</w:t>
      </w:r>
      <w:r w:rsidRPr="3B456AE5">
        <w:rPr>
          <w:rFonts w:eastAsia="Times New Roman" w:cs="Times New Roman"/>
          <w:lang w:eastAsia="ar-SA"/>
        </w:rPr>
        <w:t>ostikonventsiooni artikkel 13</w:t>
      </w:r>
      <w:r w:rsidR="00ED5030" w:rsidRPr="3B456AE5">
        <w:rPr>
          <w:rStyle w:val="Allmrkuseviide"/>
          <w:rFonts w:eastAsia="Times New Roman" w:cs="Times New Roman"/>
          <w:lang w:eastAsia="ar-SA"/>
        </w:rPr>
        <w:footnoteReference w:id="7"/>
      </w:r>
      <w:r w:rsidRPr="3B456AE5">
        <w:rPr>
          <w:rFonts w:eastAsia="Times New Roman" w:cs="Times New Roman"/>
          <w:lang w:eastAsia="ar-SA"/>
        </w:rPr>
        <w:t xml:space="preserve"> kohaselt eksterritoriaalne vahetusasutus, mis on määratud ettevõtja poolt (st UPT osutaja poolt) ärilistel eesmärkidel asutatud ja juhitud </w:t>
      </w:r>
      <w:r w:rsidR="1E92F758" w:rsidRPr="3B456AE5">
        <w:t>või määratud ettevõtja vastutusel olev asutus või rajatis</w:t>
      </w:r>
      <w:r w:rsidRPr="3B456AE5">
        <w:rPr>
          <w:rFonts w:eastAsia="Times New Roman" w:cs="Times New Roman"/>
          <w:lang w:eastAsia="ar-SA"/>
        </w:rPr>
        <w:t xml:space="preserve"> nende enda omast erinevas liikmesriigis või territooriumil, mille eesmärk on suunata äritegevus väljaspool nende riigi territooriumi asuvatele turgudele. Praktikas annab ETOE punktina tegutsemine ligipääsu kõikidele sihtriigi postiasutustele võimaldatavatele lahendustele ning seeläbi võimaldab postivahetust korraldada oluliselt hõlpsamalt võrreldes olukorraga, kus üles tuleks ehitada enda logistikavõrgustik.</w:t>
      </w:r>
    </w:p>
    <w:p w14:paraId="69A57D7B" w14:textId="77777777" w:rsidR="00063B7E" w:rsidRPr="008940D2" w:rsidRDefault="00063B7E" w:rsidP="00063B7E">
      <w:pPr>
        <w:suppressAutoHyphens/>
        <w:rPr>
          <w:rFonts w:eastAsia="Times New Roman" w:cs="Times New Roman"/>
          <w:szCs w:val="24"/>
          <w:lang w:eastAsia="ar-SA"/>
        </w:rPr>
      </w:pPr>
    </w:p>
    <w:p w14:paraId="075021AA" w14:textId="56C31A64" w:rsidR="00063B7E" w:rsidRPr="008940D2" w:rsidRDefault="11C21A91" w:rsidP="3B456AE5">
      <w:pPr>
        <w:suppressAutoHyphens/>
        <w:rPr>
          <w:rFonts w:eastAsia="Times New Roman" w:cs="Times New Roman"/>
          <w:lang w:eastAsia="ar-SA"/>
        </w:rPr>
      </w:pPr>
      <w:r w:rsidRPr="3B456AE5">
        <w:rPr>
          <w:rFonts w:eastAsia="Times New Roman" w:cs="Times New Roman"/>
          <w:lang w:eastAsia="ar-SA"/>
        </w:rPr>
        <w:t>ETOE</w:t>
      </w:r>
      <w:r w:rsidR="398FB259" w:rsidRPr="3B456AE5">
        <w:rPr>
          <w:rFonts w:eastAsia="Times New Roman" w:cs="Times New Roman"/>
          <w:lang w:eastAsia="ar-SA"/>
        </w:rPr>
        <w:t>-d puudutav</w:t>
      </w:r>
      <w:r w:rsidRPr="3B456AE5">
        <w:rPr>
          <w:rFonts w:eastAsia="Times New Roman" w:cs="Times New Roman"/>
          <w:lang w:eastAsia="ar-SA"/>
        </w:rPr>
        <w:t xml:space="preserve"> ei ole </w:t>
      </w:r>
      <w:r w:rsidR="66263EB5" w:rsidRPr="3B456AE5">
        <w:rPr>
          <w:rFonts w:eastAsia="Times New Roman" w:cs="Times New Roman"/>
          <w:lang w:eastAsia="ar-SA"/>
        </w:rPr>
        <w:t>seni</w:t>
      </w:r>
      <w:r w:rsidRPr="3B456AE5">
        <w:rPr>
          <w:rFonts w:eastAsia="Times New Roman" w:cs="Times New Roman"/>
          <w:lang w:eastAsia="ar-SA"/>
        </w:rPr>
        <w:t xml:space="preserve"> </w:t>
      </w:r>
      <w:r w:rsidR="398FB259" w:rsidRPr="3B456AE5">
        <w:rPr>
          <w:rFonts w:eastAsia="Times New Roman" w:cs="Times New Roman"/>
          <w:lang w:eastAsia="ar-SA"/>
        </w:rPr>
        <w:t xml:space="preserve">riigisiseste </w:t>
      </w:r>
      <w:r w:rsidRPr="3B456AE5">
        <w:rPr>
          <w:rFonts w:eastAsia="Times New Roman" w:cs="Times New Roman"/>
          <w:lang w:eastAsia="ar-SA"/>
        </w:rPr>
        <w:t xml:space="preserve">õigusaktidega reguleeritud. Seega ei ole sätestatud ka ETOE-de suhtes kohalduvaid erinõudeid või -reegleid. ETOE-de populaarsuse kasv ja Eesti postiturul toimuv näitab seda, et on vajadus reguleerida </w:t>
      </w:r>
      <w:r w:rsidR="6AC402E8" w:rsidRPr="3B456AE5">
        <w:rPr>
          <w:rFonts w:eastAsia="Times New Roman" w:cs="Times New Roman"/>
          <w:lang w:eastAsia="ar-SA"/>
        </w:rPr>
        <w:t>riigisiseselt</w:t>
      </w:r>
      <w:r w:rsidRPr="3B456AE5">
        <w:rPr>
          <w:rFonts w:eastAsia="Times New Roman" w:cs="Times New Roman"/>
          <w:lang w:eastAsia="ar-SA"/>
        </w:rPr>
        <w:t>, mis on ETOE ja mis tingimustel võib ta tegutseda Eesti territooriumil.</w:t>
      </w:r>
    </w:p>
    <w:bookmarkEnd w:id="65"/>
    <w:p w14:paraId="502637CD" w14:textId="653781E2" w:rsidR="00967967" w:rsidRPr="008940D2" w:rsidRDefault="00967967" w:rsidP="00063B7E">
      <w:pPr>
        <w:suppressAutoHyphens/>
        <w:rPr>
          <w:rFonts w:eastAsia="Times New Roman" w:cs="Times New Roman"/>
          <w:szCs w:val="24"/>
          <w:lang w:eastAsia="ar-SA"/>
        </w:rPr>
      </w:pPr>
    </w:p>
    <w:p w14:paraId="1D7EAB7F" w14:textId="3E2586C7" w:rsidR="00967967" w:rsidRPr="008940D2" w:rsidRDefault="00C05810" w:rsidP="00967967">
      <w:pPr>
        <w:suppressAutoHyphens/>
        <w:rPr>
          <w:rFonts w:eastAsia="Times New Roman" w:cs="Times New Roman"/>
          <w:szCs w:val="24"/>
          <w:lang w:eastAsia="ar-SA"/>
        </w:rPr>
      </w:pPr>
      <w:r w:rsidRPr="008940D2">
        <w:rPr>
          <w:rFonts w:eastAsia="Times New Roman" w:cs="Times New Roman"/>
          <w:szCs w:val="24"/>
          <w:lang w:eastAsia="ar-SA"/>
        </w:rPr>
        <w:t xml:space="preserve">Teiste riikide ETOE-de </w:t>
      </w:r>
      <w:r w:rsidR="005E4009" w:rsidRPr="008940D2">
        <w:rPr>
          <w:rFonts w:eastAsia="Times New Roman" w:cs="Times New Roman"/>
          <w:szCs w:val="24"/>
          <w:lang w:eastAsia="ar-SA"/>
        </w:rPr>
        <w:t>ülevaade</w:t>
      </w:r>
      <w:r w:rsidR="00F463BF" w:rsidRPr="008940D2">
        <w:rPr>
          <w:rFonts w:eastAsia="Times New Roman" w:cs="Times New Roman"/>
          <w:szCs w:val="24"/>
          <w:lang w:eastAsia="ar-SA"/>
        </w:rPr>
        <w:t xml:space="preserve"> on toodud</w:t>
      </w:r>
      <w:r w:rsidR="00967967" w:rsidRPr="008940D2">
        <w:rPr>
          <w:rFonts w:eastAsia="Times New Roman" w:cs="Times New Roman"/>
          <w:szCs w:val="24"/>
          <w:lang w:eastAsia="ar-SA"/>
        </w:rPr>
        <w:t xml:space="preserve"> siin: </w:t>
      </w:r>
      <w:hyperlink r:id="rId16" w:history="1">
        <w:r w:rsidR="00F463BF" w:rsidRPr="008940D2">
          <w:rPr>
            <w:rStyle w:val="Hperlink"/>
            <w:rFonts w:eastAsia="Times New Roman" w:cs="Times New Roman"/>
            <w:szCs w:val="24"/>
            <w:lang w:eastAsia="ar-SA"/>
          </w:rPr>
          <w:t>https://www.upu.int/en/Members-Centre/Policies-Regulation/Extra-Territorial-Offices-of-Exchange-(ETOEs)</w:t>
        </w:r>
      </w:hyperlink>
      <w:r w:rsidRPr="008940D2">
        <w:rPr>
          <w:rFonts w:eastAsia="Times New Roman" w:cs="Times New Roman"/>
          <w:szCs w:val="24"/>
          <w:lang w:eastAsia="ar-SA"/>
        </w:rPr>
        <w:t>.</w:t>
      </w:r>
    </w:p>
    <w:p w14:paraId="40B04B85" w14:textId="464E153E" w:rsidR="00434B2A" w:rsidRPr="008940D2" w:rsidRDefault="00434B2A" w:rsidP="00967967">
      <w:pPr>
        <w:suppressAutoHyphens/>
        <w:rPr>
          <w:rFonts w:eastAsia="Times New Roman" w:cs="Times New Roman"/>
          <w:szCs w:val="24"/>
          <w:lang w:eastAsia="ar-SA"/>
        </w:rPr>
      </w:pPr>
    </w:p>
    <w:p w14:paraId="3C91C2E4" w14:textId="17E37A48" w:rsidR="00434B2A" w:rsidRPr="008940D2" w:rsidRDefault="0E8FCF01" w:rsidP="3B456AE5">
      <w:pPr>
        <w:suppressAutoHyphens/>
        <w:rPr>
          <w:rFonts w:eastAsia="Times New Roman" w:cs="Times New Roman"/>
          <w:lang w:eastAsia="ar-SA"/>
        </w:rPr>
      </w:pPr>
      <w:r w:rsidRPr="3B456AE5">
        <w:rPr>
          <w:rFonts w:eastAsia="Times New Roman" w:cs="Times New Roman"/>
          <w:lang w:eastAsia="ar-SA"/>
        </w:rPr>
        <w:t xml:space="preserve">Eelnõuga loodava seaduse </w:t>
      </w:r>
      <w:r w:rsidR="58380FE3" w:rsidRPr="3B456AE5">
        <w:rPr>
          <w:rFonts w:eastAsia="Times New Roman" w:cs="Times New Roman"/>
          <w:lang w:eastAsia="ar-SA"/>
        </w:rPr>
        <w:t>§ 21</w:t>
      </w:r>
      <w:r w:rsidR="58380FE3" w:rsidRPr="3B456AE5">
        <w:rPr>
          <w:rFonts w:eastAsia="Times New Roman" w:cs="Times New Roman"/>
          <w:vertAlign w:val="superscript"/>
          <w:lang w:eastAsia="ar-SA"/>
        </w:rPr>
        <w:t>1</w:t>
      </w:r>
      <w:r w:rsidR="58380FE3" w:rsidRPr="3B456AE5">
        <w:rPr>
          <w:rFonts w:eastAsia="Times New Roman" w:cs="Times New Roman"/>
          <w:lang w:eastAsia="ar-SA"/>
        </w:rPr>
        <w:t xml:space="preserve"> lõikes 2 </w:t>
      </w:r>
      <w:r w:rsidRPr="3B456AE5">
        <w:rPr>
          <w:rFonts w:eastAsia="Times New Roman" w:cs="Times New Roman"/>
          <w:lang w:eastAsia="ar-SA"/>
        </w:rPr>
        <w:t>sätestatakse, mis tingimustel on teise riigi ETOE</w:t>
      </w:r>
      <w:r w:rsidR="47F64716" w:rsidRPr="3B456AE5">
        <w:rPr>
          <w:rFonts w:eastAsia="Times New Roman" w:cs="Times New Roman"/>
          <w:lang w:eastAsia="ar-SA"/>
        </w:rPr>
        <w:t xml:space="preserve"> loomine ja</w:t>
      </w:r>
      <w:r w:rsidRPr="3B456AE5">
        <w:rPr>
          <w:rFonts w:eastAsia="Times New Roman" w:cs="Times New Roman"/>
          <w:lang w:eastAsia="ar-SA"/>
        </w:rPr>
        <w:t xml:space="preserve"> tegutsemine</w:t>
      </w:r>
      <w:r w:rsidR="47F64716" w:rsidRPr="3B456AE5">
        <w:rPr>
          <w:rFonts w:eastAsia="Times New Roman" w:cs="Times New Roman"/>
          <w:lang w:eastAsia="ar-SA"/>
        </w:rPr>
        <w:t xml:space="preserve"> Eestis</w:t>
      </w:r>
      <w:r w:rsidRPr="3B456AE5">
        <w:rPr>
          <w:rFonts w:eastAsia="Times New Roman" w:cs="Times New Roman"/>
          <w:lang w:eastAsia="ar-SA"/>
        </w:rPr>
        <w:t xml:space="preserve"> lubatud: kui ETOE omaniku asukohariik võimaldab samuti ETOE asutamist oma riigi territooriumil ja kui </w:t>
      </w:r>
      <w:r w:rsidR="1E92F758" w:rsidRPr="3B456AE5">
        <w:rPr>
          <w:rFonts w:eastAsia="Times New Roman" w:cs="Times New Roman"/>
          <w:lang w:eastAsia="ar-SA"/>
        </w:rPr>
        <w:t xml:space="preserve">Eesti Vabariigis </w:t>
      </w:r>
      <w:r w:rsidRPr="3B456AE5">
        <w:rPr>
          <w:rFonts w:eastAsia="Times New Roman" w:cs="Times New Roman"/>
          <w:lang w:eastAsia="ar-SA"/>
        </w:rPr>
        <w:t>saadetiste kättetoimetamiseks on sõlmitud UPT osutajaga koostööleping, milles nähakse ette vähemalt postisaadetiste edastamise ja tagastamise kulude katmine.</w:t>
      </w:r>
      <w:r w:rsidR="751BF2E0" w:rsidRPr="3B456AE5">
        <w:rPr>
          <w:rFonts w:eastAsia="Times New Roman" w:cs="Times New Roman"/>
          <w:lang w:eastAsia="ar-SA"/>
        </w:rPr>
        <w:t xml:space="preserve"> Kuigi postivahetuskeskuse asutamine on võimalik riikide vahel vastastikkuse põhimõtet arvestades, ei tähenda see automaatselt, et teise riigi eksterritoriaalne postivahetuskeskus on võrdsustatud Eestis tegutseva UPT </w:t>
      </w:r>
      <w:commentRangeStart w:id="68"/>
      <w:del w:id="69" w:author="Maarja-Liis Lall - JUSTDIGI" w:date="2025-10-22T09:43:00Z">
        <w:r w:rsidR="00DC1757" w:rsidRPr="3B456AE5" w:rsidDel="751BF2E0">
          <w:rPr>
            <w:rFonts w:eastAsia="Times New Roman" w:cs="Times New Roman"/>
            <w:lang w:eastAsia="ar-SA"/>
          </w:rPr>
          <w:delText xml:space="preserve"> </w:delText>
        </w:r>
      </w:del>
      <w:commentRangeEnd w:id="68"/>
      <w:r w:rsidR="00DC1757">
        <w:rPr>
          <w:rStyle w:val="Kommentaariviide"/>
        </w:rPr>
        <w:commentReference w:id="68"/>
      </w:r>
      <w:r w:rsidR="751BF2E0" w:rsidRPr="3B456AE5">
        <w:rPr>
          <w:rFonts w:eastAsia="Times New Roman" w:cs="Times New Roman"/>
          <w:lang w:eastAsia="ar-SA"/>
        </w:rPr>
        <w:t xml:space="preserve">osutajaga.  Euroopa Liidu tollialases regulatsioonis on UPT osutajale kehtestatud erireeglid postiliiklusega seotud tollidokumentatsiooni esitamiseks, postisaadetiste tollivormistuseks, sh postitransiidi kasutamiseks ning tollijärelevalve läbiviimiseks. Sealjuures ei tulene ELi tolliõigusest, et eksterritoriaalne postivahetuskeskus on võrdsustatud riikliku tegevusloa alusel tegutseva UPT osutajaga. Kui Eestis asutatakse eksterritoriaalne postivahetuskeskus, siis enne postisaadetiste </w:t>
      </w:r>
      <w:r w:rsidR="751BF2E0" w:rsidRPr="3B456AE5">
        <w:rPr>
          <w:rFonts w:eastAsia="Times New Roman" w:cs="Times New Roman"/>
          <w:lang w:eastAsia="ar-SA"/>
        </w:rPr>
        <w:lastRenderedPageBreak/>
        <w:t>veoga alustamist tuleb koostöös Maksu- ja Tolliameti ning postivahetuskeskusega paika panna kasutatavad ELi tolliõiguse kohased tolliprotsessid, arvestades tolliseaduse §-s 9 sätestatut</w:t>
      </w:r>
      <w:r w:rsidR="09520F20" w:rsidRPr="3B456AE5">
        <w:rPr>
          <w:rFonts w:eastAsia="Times New Roman" w:cs="Times New Roman"/>
          <w:lang w:eastAsia="ar-SA"/>
        </w:rPr>
        <w:t>.</w:t>
      </w:r>
    </w:p>
    <w:p w14:paraId="26885628" w14:textId="77777777" w:rsidR="00A00B24" w:rsidRPr="008940D2" w:rsidRDefault="00A00B24" w:rsidP="002176DC">
      <w:pPr>
        <w:suppressAutoHyphens/>
        <w:rPr>
          <w:rFonts w:eastAsia="Times New Roman" w:cs="Times New Roman"/>
          <w:szCs w:val="24"/>
          <w:lang w:eastAsia="ar-SA"/>
        </w:rPr>
      </w:pPr>
    </w:p>
    <w:p w14:paraId="43BD7030" w14:textId="7BBD8F64" w:rsidR="00A00B24" w:rsidRPr="008940D2" w:rsidRDefault="00A00B24" w:rsidP="002176DC">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punktid </w:t>
      </w:r>
      <w:r w:rsidR="00E104F9" w:rsidRPr="008940D2">
        <w:rPr>
          <w:rFonts w:eastAsia="Times New Roman" w:cs="Times New Roman"/>
          <w:b/>
          <w:bCs/>
          <w:szCs w:val="24"/>
          <w:lang w:eastAsia="ar-SA"/>
        </w:rPr>
        <w:t>3</w:t>
      </w:r>
      <w:r w:rsidR="00743137" w:rsidRPr="008940D2">
        <w:rPr>
          <w:rFonts w:eastAsia="Times New Roman" w:cs="Times New Roman"/>
          <w:b/>
          <w:bCs/>
          <w:szCs w:val="24"/>
          <w:lang w:eastAsia="ar-SA"/>
        </w:rPr>
        <w:t>3</w:t>
      </w:r>
      <w:r w:rsidRPr="008940D2">
        <w:rPr>
          <w:rFonts w:eastAsia="Times New Roman" w:cs="Times New Roman"/>
          <w:b/>
          <w:bCs/>
          <w:szCs w:val="24"/>
          <w:lang w:eastAsia="ar-SA"/>
        </w:rPr>
        <w:t xml:space="preserve"> ja 3</w:t>
      </w:r>
      <w:r w:rsidR="00743137" w:rsidRPr="008940D2">
        <w:rPr>
          <w:rFonts w:eastAsia="Times New Roman" w:cs="Times New Roman"/>
          <w:b/>
          <w:bCs/>
          <w:szCs w:val="24"/>
          <w:lang w:eastAsia="ar-SA"/>
        </w:rPr>
        <w:t>5</w:t>
      </w:r>
    </w:p>
    <w:p w14:paraId="1C69D9C1" w14:textId="33E1F669" w:rsidR="00A00B24" w:rsidRPr="008940D2" w:rsidRDefault="2B64231C" w:rsidP="3B456AE5">
      <w:pPr>
        <w:suppressAutoHyphens/>
        <w:rPr>
          <w:rFonts w:eastAsia="Times New Roman" w:cs="Times New Roman"/>
          <w:lang w:eastAsia="ar-SA"/>
        </w:rPr>
      </w:pPr>
      <w:r w:rsidRPr="3B456AE5">
        <w:rPr>
          <w:rFonts w:eastAsia="Times New Roman" w:cs="Times New Roman"/>
          <w:lang w:eastAsia="ar-SA"/>
        </w:rPr>
        <w:t xml:space="preserve">Eelnõu § 1 punktidega </w:t>
      </w:r>
      <w:r w:rsidR="4FB99DE8" w:rsidRPr="3B456AE5">
        <w:rPr>
          <w:rFonts w:eastAsia="Times New Roman" w:cs="Times New Roman"/>
          <w:lang w:eastAsia="ar-SA"/>
        </w:rPr>
        <w:t>3</w:t>
      </w:r>
      <w:r w:rsidR="6C03C853" w:rsidRPr="3B456AE5">
        <w:rPr>
          <w:rFonts w:eastAsia="Times New Roman" w:cs="Times New Roman"/>
          <w:lang w:eastAsia="ar-SA"/>
        </w:rPr>
        <w:t>3</w:t>
      </w:r>
      <w:r w:rsidRPr="3B456AE5">
        <w:rPr>
          <w:rFonts w:eastAsia="Times New Roman" w:cs="Times New Roman"/>
          <w:lang w:eastAsia="ar-SA"/>
        </w:rPr>
        <w:t xml:space="preserve"> ja 3</w:t>
      </w:r>
      <w:r w:rsidR="6C03C853" w:rsidRPr="3B456AE5">
        <w:rPr>
          <w:rFonts w:eastAsia="Times New Roman" w:cs="Times New Roman"/>
          <w:lang w:eastAsia="ar-SA"/>
        </w:rPr>
        <w:t>5</w:t>
      </w:r>
      <w:r w:rsidRPr="3B456AE5">
        <w:rPr>
          <w:rFonts w:eastAsia="Times New Roman" w:cs="Times New Roman"/>
          <w:lang w:eastAsia="ar-SA"/>
        </w:rPr>
        <w:t xml:space="preserve"> muudetakse seaduse § 24 ja § 27 </w:t>
      </w:r>
      <w:r w:rsidR="47F64716" w:rsidRPr="3B456AE5">
        <w:rPr>
          <w:rFonts w:eastAsia="Times New Roman" w:cs="Times New Roman"/>
          <w:lang w:eastAsia="ar-SA"/>
        </w:rPr>
        <w:t xml:space="preserve">sõnastust </w:t>
      </w:r>
      <w:r w:rsidRPr="3B456AE5">
        <w:rPr>
          <w:rFonts w:eastAsia="Times New Roman" w:cs="Times New Roman"/>
          <w:lang w:eastAsia="ar-SA"/>
        </w:rPr>
        <w:t xml:space="preserve">selliselt, et need </w:t>
      </w:r>
      <w:r w:rsidR="64CB2A47" w:rsidRPr="3B456AE5">
        <w:rPr>
          <w:rFonts w:eastAsia="Times New Roman" w:cs="Times New Roman"/>
          <w:lang w:eastAsia="ar-SA"/>
        </w:rPr>
        <w:t>nõuded</w:t>
      </w:r>
      <w:r w:rsidRPr="3B456AE5">
        <w:rPr>
          <w:rFonts w:eastAsia="Times New Roman" w:cs="Times New Roman"/>
          <w:lang w:eastAsia="ar-SA"/>
        </w:rPr>
        <w:t xml:space="preserve"> kohalduvad ainult tegevusloaga postiteenuse osutajale</w:t>
      </w:r>
      <w:r w:rsidR="0B8DD07C" w:rsidRPr="3B456AE5">
        <w:rPr>
          <w:rFonts w:eastAsia="Times New Roman" w:cs="Times New Roman"/>
          <w:lang w:eastAsia="ar-SA"/>
        </w:rPr>
        <w:t xml:space="preserve"> ehk </w:t>
      </w:r>
      <w:r w:rsidR="27D9AD7C" w:rsidRPr="3B456AE5">
        <w:rPr>
          <w:rFonts w:eastAsia="Times New Roman" w:cs="Times New Roman"/>
          <w:lang w:eastAsia="ar-SA"/>
        </w:rPr>
        <w:t>UPT</w:t>
      </w:r>
      <w:r w:rsidR="0B8DD07C" w:rsidRPr="3B456AE5">
        <w:rPr>
          <w:rFonts w:eastAsia="Times New Roman" w:cs="Times New Roman"/>
          <w:lang w:eastAsia="ar-SA"/>
        </w:rPr>
        <w:t xml:space="preserve"> osutajale</w:t>
      </w:r>
      <w:r w:rsidRPr="3B456AE5">
        <w:rPr>
          <w:rFonts w:eastAsia="Times New Roman" w:cs="Times New Roman"/>
          <w:lang w:eastAsia="ar-SA"/>
        </w:rPr>
        <w:t>. Seoses tegevusloa regulatsiooni leevendamisega on oluline nende sätete alt</w:t>
      </w:r>
      <w:r>
        <w:t xml:space="preserve"> </w:t>
      </w:r>
      <w:r w:rsidRPr="3B456AE5">
        <w:rPr>
          <w:rFonts w:eastAsia="Times New Roman" w:cs="Times New Roman"/>
          <w:lang w:eastAsia="ar-SA"/>
        </w:rPr>
        <w:t>välja jätta kõik n</w:t>
      </w:r>
      <w:ins w:id="70" w:author="Maarja-Liis Lall - JUSTDIGI" w:date="2025-10-21T14:33:00Z">
        <w:r w:rsidR="13667281" w:rsidRPr="3B456AE5">
          <w:rPr>
            <w:rFonts w:eastAsia="Times New Roman" w:cs="Times New Roman"/>
            <w:lang w:eastAsia="ar-SA"/>
          </w:rPr>
          <w:t>-</w:t>
        </w:r>
      </w:ins>
      <w:r w:rsidRPr="3B456AE5">
        <w:rPr>
          <w:rFonts w:eastAsia="Times New Roman" w:cs="Times New Roman"/>
          <w:lang w:eastAsia="ar-SA"/>
        </w:rPr>
        <w:t xml:space="preserve">ö vabaturul </w:t>
      </w:r>
      <w:r w:rsidR="029ED261" w:rsidRPr="3B456AE5">
        <w:rPr>
          <w:rFonts w:eastAsia="Times New Roman" w:cs="Times New Roman"/>
          <w:lang w:eastAsia="ar-SA"/>
        </w:rPr>
        <w:t>tegutsevad</w:t>
      </w:r>
      <w:r w:rsidRPr="3B456AE5">
        <w:rPr>
          <w:rFonts w:eastAsia="Times New Roman" w:cs="Times New Roman"/>
          <w:lang w:eastAsia="ar-SA"/>
        </w:rPr>
        <w:t xml:space="preserve"> postiteenused. Vastasel korral oleks tegemist üle reguleerimisega ning see läheks vastuollu </w:t>
      </w:r>
      <w:r w:rsidR="6B87467D" w:rsidRPr="3B456AE5">
        <w:rPr>
          <w:rFonts w:eastAsia="Times New Roman" w:cs="Times New Roman"/>
          <w:lang w:eastAsia="ar-SA"/>
        </w:rPr>
        <w:t>planeeritud muudatustega</w:t>
      </w:r>
      <w:r w:rsidRPr="3B456AE5">
        <w:rPr>
          <w:rFonts w:eastAsia="Times New Roman" w:cs="Times New Roman"/>
          <w:lang w:eastAsia="ar-SA"/>
        </w:rPr>
        <w:t xml:space="preserve">. Ka </w:t>
      </w:r>
      <w:r w:rsidR="64CB2A47" w:rsidRPr="3B456AE5">
        <w:rPr>
          <w:rFonts w:eastAsia="Times New Roman" w:cs="Times New Roman"/>
          <w:lang w:eastAsia="ar-SA"/>
        </w:rPr>
        <w:t>kehtiva seaduse alusel on</w:t>
      </w:r>
      <w:r w:rsidRPr="3B456AE5">
        <w:rPr>
          <w:rFonts w:eastAsia="Times New Roman" w:cs="Times New Roman"/>
          <w:lang w:eastAsia="ar-SA"/>
        </w:rPr>
        <w:t xml:space="preserve"> see kohustus vaid tegevuslo</w:t>
      </w:r>
      <w:r w:rsidR="64CB2A47" w:rsidRPr="3B456AE5">
        <w:rPr>
          <w:rFonts w:eastAsia="Times New Roman" w:cs="Times New Roman"/>
          <w:lang w:eastAsia="ar-SA"/>
        </w:rPr>
        <w:t>a</w:t>
      </w:r>
      <w:r w:rsidRPr="3B456AE5">
        <w:rPr>
          <w:rFonts w:eastAsia="Times New Roman" w:cs="Times New Roman"/>
          <w:lang w:eastAsia="ar-SA"/>
        </w:rPr>
        <w:t>ga postiteenuse</w:t>
      </w:r>
      <w:r w:rsidR="64CB2A47" w:rsidRPr="3B456AE5">
        <w:rPr>
          <w:rFonts w:eastAsia="Times New Roman" w:cs="Times New Roman"/>
          <w:lang w:eastAsia="ar-SA"/>
        </w:rPr>
        <w:t xml:space="preserve"> osutajatel</w:t>
      </w:r>
      <w:r w:rsidRPr="3B456AE5">
        <w:rPr>
          <w:rFonts w:eastAsia="Times New Roman" w:cs="Times New Roman"/>
          <w:lang w:eastAsia="ar-SA"/>
        </w:rPr>
        <w:t>.</w:t>
      </w:r>
    </w:p>
    <w:p w14:paraId="33FD31E9" w14:textId="77777777" w:rsidR="00A00B24" w:rsidRPr="008940D2" w:rsidRDefault="00A00B24" w:rsidP="002176DC">
      <w:pPr>
        <w:suppressAutoHyphens/>
        <w:rPr>
          <w:rFonts w:eastAsia="Times New Roman" w:cs="Times New Roman"/>
          <w:szCs w:val="24"/>
          <w:lang w:eastAsia="ar-SA"/>
        </w:rPr>
      </w:pPr>
    </w:p>
    <w:p w14:paraId="37CD8A4B" w14:textId="78A313E0" w:rsidR="00E02FC5" w:rsidRPr="008940D2" w:rsidRDefault="719CDC1B" w:rsidP="3B456AE5">
      <w:pPr>
        <w:suppressAutoHyphens/>
        <w:rPr>
          <w:rFonts w:eastAsia="Times New Roman" w:cs="Times New Roman"/>
          <w:b/>
          <w:bCs/>
          <w:lang w:eastAsia="ar-SA"/>
        </w:rPr>
      </w:pPr>
      <w:commentRangeStart w:id="71"/>
      <w:r w:rsidRPr="3B456AE5">
        <w:rPr>
          <w:rFonts w:eastAsia="Times New Roman" w:cs="Times New Roman"/>
          <w:b/>
          <w:bCs/>
          <w:lang w:eastAsia="ar-SA"/>
        </w:rPr>
        <w:t xml:space="preserve">Eelnõu § 1 punkt </w:t>
      </w:r>
      <w:r w:rsidR="449799CD" w:rsidRPr="3B456AE5">
        <w:rPr>
          <w:rFonts w:eastAsia="Times New Roman" w:cs="Times New Roman"/>
          <w:b/>
          <w:bCs/>
          <w:lang w:eastAsia="ar-SA"/>
        </w:rPr>
        <w:t>3</w:t>
      </w:r>
      <w:r w:rsidR="6C03C853" w:rsidRPr="3B456AE5">
        <w:rPr>
          <w:rFonts w:eastAsia="Times New Roman" w:cs="Times New Roman"/>
          <w:b/>
          <w:bCs/>
          <w:lang w:eastAsia="ar-SA"/>
        </w:rPr>
        <w:t>4</w:t>
      </w:r>
      <w:commentRangeEnd w:id="71"/>
      <w:r w:rsidR="00E02FC5">
        <w:rPr>
          <w:rStyle w:val="Kommentaariviide"/>
        </w:rPr>
        <w:commentReference w:id="71"/>
      </w:r>
    </w:p>
    <w:p w14:paraId="756F01F6" w14:textId="1927BD90" w:rsidR="00753C69" w:rsidRPr="008940D2" w:rsidRDefault="55CF1FF6" w:rsidP="3B456AE5">
      <w:pPr>
        <w:suppressAutoHyphens/>
        <w:rPr>
          <w:rFonts w:eastAsia="Times New Roman" w:cs="Times New Roman"/>
          <w:lang w:eastAsia="ar-SA"/>
        </w:rPr>
      </w:pPr>
      <w:r w:rsidRPr="3B456AE5">
        <w:rPr>
          <w:rFonts w:eastAsia="Times New Roman" w:cs="Times New Roman"/>
          <w:lang w:eastAsia="ar-SA"/>
        </w:rPr>
        <w:t xml:space="preserve">Eelnõu § 1 punktiga </w:t>
      </w:r>
      <w:r w:rsidR="449799CD" w:rsidRPr="3B456AE5">
        <w:rPr>
          <w:rFonts w:eastAsia="Times New Roman" w:cs="Times New Roman"/>
          <w:lang w:eastAsia="ar-SA"/>
        </w:rPr>
        <w:t>3</w:t>
      </w:r>
      <w:r w:rsidR="6C03C853" w:rsidRPr="3B456AE5">
        <w:rPr>
          <w:rFonts w:eastAsia="Times New Roman" w:cs="Times New Roman"/>
          <w:lang w:eastAsia="ar-SA"/>
        </w:rPr>
        <w:t>4</w:t>
      </w:r>
      <w:r w:rsidRPr="3B456AE5">
        <w:rPr>
          <w:rFonts w:eastAsia="Times New Roman" w:cs="Times New Roman"/>
          <w:lang w:eastAsia="ar-SA"/>
        </w:rPr>
        <w:t xml:space="preserve"> tunnistatakse kehtetuks</w:t>
      </w:r>
      <w:r w:rsidR="088252B5" w:rsidRPr="3B456AE5">
        <w:rPr>
          <w:rFonts w:eastAsia="Times New Roman" w:cs="Times New Roman"/>
          <w:lang w:eastAsia="ar-SA"/>
        </w:rPr>
        <w:t xml:space="preserve"> seaduse</w:t>
      </w:r>
      <w:r w:rsidRPr="3B456AE5">
        <w:rPr>
          <w:rFonts w:eastAsia="Times New Roman" w:cs="Times New Roman"/>
          <w:lang w:eastAsia="ar-SA"/>
        </w:rPr>
        <w:t xml:space="preserve"> </w:t>
      </w:r>
      <w:r w:rsidR="3D3B3CF8" w:rsidRPr="3B456AE5">
        <w:rPr>
          <w:rFonts w:eastAsia="Times New Roman" w:cs="Times New Roman"/>
          <w:lang w:eastAsia="ar-SA"/>
        </w:rPr>
        <w:t xml:space="preserve">§ </w:t>
      </w:r>
      <w:r w:rsidRPr="3B456AE5">
        <w:rPr>
          <w:rFonts w:eastAsia="Times New Roman" w:cs="Times New Roman"/>
          <w:lang w:eastAsia="ar-SA"/>
        </w:rPr>
        <w:t>26. Muudatuse eesmärgiks on tagada vaba konkurentsi toimimine postiteenuste turul ning kaotada ettevõtete suhtes kehtivad põhjendamatud ja sõnastuselt ebaselged piirangud. Senini kehtis seaduse § 26 kõigile postiteenustele, mille osutamiseks nõuti tegevusluba</w:t>
      </w:r>
      <w:ins w:id="72" w:author="Maarja-Liis Lall - JUSTDIGI" w:date="2025-10-23T10:18:00Z">
        <w:r w:rsidR="32D59B1F" w:rsidRPr="3B456AE5">
          <w:rPr>
            <w:rFonts w:eastAsia="Times New Roman" w:cs="Times New Roman"/>
            <w:lang w:eastAsia="ar-SA"/>
          </w:rPr>
          <w:t xml:space="preserve"> (PostiS § 1 lg 6)</w:t>
        </w:r>
      </w:ins>
      <w:r w:rsidRPr="3B456AE5">
        <w:rPr>
          <w:rFonts w:eastAsia="Times New Roman" w:cs="Times New Roman"/>
          <w:lang w:eastAsia="ar-SA"/>
        </w:rPr>
        <w:t>, sh sellistele teenustele, mille osas toimib sisuline konkurents sarnaste teenuste näol</w:t>
      </w:r>
      <w:r w:rsidR="64CB2A47" w:rsidRPr="3B456AE5">
        <w:rPr>
          <w:rFonts w:eastAsia="Times New Roman" w:cs="Times New Roman"/>
          <w:lang w:eastAsia="ar-SA"/>
        </w:rPr>
        <w:t xml:space="preserve"> vabaturul</w:t>
      </w:r>
      <w:r w:rsidRPr="3B456AE5">
        <w:rPr>
          <w:rFonts w:eastAsia="Times New Roman" w:cs="Times New Roman"/>
          <w:lang w:eastAsia="ar-SA"/>
        </w:rPr>
        <w:t xml:space="preserve">. Näiteks on varasemalt tegevusluba nõudvale lihtpaki edastamise teenusele toimivaks alternatiiviks pakiautomaaditeenused ja kullerteenused, mis osutavad lihtpaki edastamise teenusele konkurentsisurvet. </w:t>
      </w:r>
    </w:p>
    <w:p w14:paraId="1E10EB6B" w14:textId="77777777" w:rsidR="00753C69" w:rsidRPr="008940D2" w:rsidRDefault="00753C69" w:rsidP="00E02FC5">
      <w:pPr>
        <w:suppressAutoHyphens/>
        <w:rPr>
          <w:rFonts w:eastAsia="Times New Roman" w:cs="Times New Roman"/>
          <w:szCs w:val="24"/>
          <w:lang w:eastAsia="ar-SA"/>
        </w:rPr>
      </w:pPr>
    </w:p>
    <w:p w14:paraId="3ED96D6F" w14:textId="4FA5D1F2" w:rsidR="00753C69" w:rsidRPr="008940D2" w:rsidRDefault="00753C69" w:rsidP="00E02FC5">
      <w:pPr>
        <w:suppressAutoHyphens/>
        <w:rPr>
          <w:rFonts w:eastAsia="Times New Roman" w:cs="Times New Roman"/>
          <w:szCs w:val="24"/>
          <w:lang w:eastAsia="ar-SA"/>
        </w:rPr>
      </w:pPr>
      <w:r w:rsidRPr="008940D2">
        <w:rPr>
          <w:rFonts w:eastAsia="Times New Roman" w:cs="Times New Roman"/>
          <w:szCs w:val="24"/>
          <w:lang w:eastAsia="ar-SA"/>
        </w:rPr>
        <w:t xml:space="preserve">Kaotades </w:t>
      </w:r>
      <w:r w:rsidR="00FB0EFF" w:rsidRPr="008940D2">
        <w:rPr>
          <w:rFonts w:eastAsia="Times New Roman" w:cs="Times New Roman"/>
          <w:szCs w:val="24"/>
          <w:lang w:eastAsia="ar-SA"/>
        </w:rPr>
        <w:t>väljaspool</w:t>
      </w:r>
      <w:r w:rsidRPr="008940D2">
        <w:rPr>
          <w:rFonts w:eastAsia="Times New Roman" w:cs="Times New Roman"/>
          <w:szCs w:val="24"/>
          <w:lang w:eastAsia="ar-SA"/>
        </w:rPr>
        <w:t xml:space="preserve"> UPT-d tegevusloa regulatsiooni puudub ka vajadus kehtestada postiteenuste tasudele eriregulatsioon, kuivõrd toimiva konkurentsiga turgudel on parim regulaator turg. Liht</w:t>
      </w:r>
      <w:r w:rsidR="006F47F1" w:rsidRPr="008940D2">
        <w:rPr>
          <w:rFonts w:eastAsia="Times New Roman" w:cs="Times New Roman"/>
          <w:szCs w:val="24"/>
          <w:lang w:eastAsia="ar-SA"/>
        </w:rPr>
        <w:t>-</w:t>
      </w:r>
      <w:r w:rsidRPr="008940D2">
        <w:rPr>
          <w:rFonts w:eastAsia="Times New Roman" w:cs="Times New Roman"/>
          <w:szCs w:val="24"/>
          <w:lang w:eastAsia="ar-SA"/>
        </w:rPr>
        <w:t xml:space="preserve"> ja tähtsaadetise osas toimib konkurents nii pakiautomaaditeenuste kui kuller</w:t>
      </w:r>
      <w:r w:rsidR="00FB0EFF" w:rsidRPr="008940D2">
        <w:rPr>
          <w:rFonts w:eastAsia="Times New Roman" w:cs="Times New Roman"/>
          <w:szCs w:val="24"/>
          <w:lang w:eastAsia="ar-SA"/>
        </w:rPr>
        <w:t>posti</w:t>
      </w:r>
      <w:r w:rsidRPr="008940D2">
        <w:rPr>
          <w:rFonts w:eastAsia="Times New Roman" w:cs="Times New Roman"/>
          <w:szCs w:val="24"/>
          <w:lang w:eastAsia="ar-SA"/>
        </w:rPr>
        <w:t xml:space="preserve">teenustega. </w:t>
      </w:r>
    </w:p>
    <w:p w14:paraId="1DD9C817" w14:textId="77777777" w:rsidR="00753C69" w:rsidRPr="008940D2" w:rsidRDefault="00753C69" w:rsidP="00E02FC5">
      <w:pPr>
        <w:suppressAutoHyphens/>
        <w:rPr>
          <w:rFonts w:cs="Arial"/>
          <w:szCs w:val="20"/>
        </w:rPr>
      </w:pPr>
    </w:p>
    <w:p w14:paraId="18E15D64" w14:textId="7FC12F40" w:rsidR="00753C69" w:rsidRPr="008940D2" w:rsidRDefault="002E7DB7" w:rsidP="00E02FC5">
      <w:pPr>
        <w:suppressAutoHyphens/>
        <w:rPr>
          <w:rFonts w:eastAsia="Times New Roman" w:cs="Times New Roman"/>
          <w:szCs w:val="24"/>
          <w:lang w:eastAsia="ar-SA"/>
        </w:rPr>
      </w:pPr>
      <w:r w:rsidRPr="008940D2">
        <w:rPr>
          <w:rFonts w:cs="Arial"/>
          <w:szCs w:val="20"/>
        </w:rPr>
        <w:t>UPT</w:t>
      </w:r>
      <w:r w:rsidR="00753C69" w:rsidRPr="008940D2">
        <w:rPr>
          <w:rFonts w:cs="Arial"/>
          <w:szCs w:val="20"/>
        </w:rPr>
        <w:t xml:space="preserve"> puhul </w:t>
      </w:r>
      <w:r w:rsidR="00EF7721" w:rsidRPr="008940D2">
        <w:rPr>
          <w:rFonts w:cs="Arial"/>
          <w:szCs w:val="20"/>
        </w:rPr>
        <w:t>on</w:t>
      </w:r>
      <w:r w:rsidR="00753C69" w:rsidRPr="008940D2">
        <w:rPr>
          <w:rFonts w:cs="Arial"/>
          <w:szCs w:val="20"/>
        </w:rPr>
        <w:t xml:space="preserve"> teenuse kättesaadavus (sh ka </w:t>
      </w:r>
      <w:r w:rsidR="001D2E34" w:rsidRPr="008940D2">
        <w:rPr>
          <w:rFonts w:cs="Arial"/>
          <w:szCs w:val="20"/>
        </w:rPr>
        <w:t>kättesaadavus</w:t>
      </w:r>
      <w:r w:rsidR="00753C69" w:rsidRPr="008940D2">
        <w:rPr>
          <w:rFonts w:cs="Arial"/>
          <w:szCs w:val="20"/>
        </w:rPr>
        <w:t>) igal juhul täiendavalt tagatud universaalteenuste hinna regulatsiooni alusel</w:t>
      </w:r>
      <w:r w:rsidR="00EF7721" w:rsidRPr="008940D2">
        <w:rPr>
          <w:rFonts w:cs="Arial"/>
          <w:szCs w:val="20"/>
        </w:rPr>
        <w:t xml:space="preserve">, </w:t>
      </w:r>
      <w:r w:rsidR="00753C69" w:rsidRPr="008940D2">
        <w:rPr>
          <w:rFonts w:cs="Arial"/>
          <w:szCs w:val="20"/>
        </w:rPr>
        <w:t xml:space="preserve">mida nõuab ka postidirektiivi </w:t>
      </w:r>
      <w:r w:rsidR="001E1E03" w:rsidRPr="008940D2">
        <w:rPr>
          <w:rFonts w:cs="Arial"/>
          <w:szCs w:val="20"/>
        </w:rPr>
        <w:t>artikkel</w:t>
      </w:r>
      <w:r w:rsidR="00753C69" w:rsidRPr="008940D2">
        <w:rPr>
          <w:rFonts w:cs="Arial"/>
          <w:szCs w:val="20"/>
        </w:rPr>
        <w:t xml:space="preserve"> 12.</w:t>
      </w:r>
    </w:p>
    <w:p w14:paraId="381400B3" w14:textId="77777777" w:rsidR="00A00B24" w:rsidRPr="008940D2" w:rsidRDefault="00A00B24" w:rsidP="00E02FC5">
      <w:pPr>
        <w:suppressAutoHyphens/>
        <w:rPr>
          <w:rFonts w:eastAsia="Times New Roman" w:cs="Times New Roman"/>
          <w:b/>
          <w:bCs/>
          <w:szCs w:val="24"/>
          <w:lang w:eastAsia="ar-SA"/>
        </w:rPr>
      </w:pPr>
    </w:p>
    <w:p w14:paraId="14F79765" w14:textId="52C24044"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3</w:t>
      </w:r>
      <w:r w:rsidR="00743137" w:rsidRPr="008940D2">
        <w:rPr>
          <w:rFonts w:eastAsia="Times New Roman" w:cs="Times New Roman"/>
          <w:b/>
          <w:bCs/>
          <w:szCs w:val="24"/>
          <w:lang w:eastAsia="ar-SA"/>
        </w:rPr>
        <w:t>6</w:t>
      </w:r>
      <w:r w:rsidR="007610F8" w:rsidRPr="008940D2">
        <w:rPr>
          <w:rFonts w:eastAsia="Times New Roman" w:cs="Times New Roman"/>
          <w:b/>
          <w:bCs/>
          <w:szCs w:val="24"/>
          <w:lang w:eastAsia="ar-SA"/>
        </w:rPr>
        <w:t xml:space="preserve"> ja 3</w:t>
      </w:r>
      <w:r w:rsidR="00743137" w:rsidRPr="008940D2">
        <w:rPr>
          <w:rFonts w:eastAsia="Times New Roman" w:cs="Times New Roman"/>
          <w:b/>
          <w:bCs/>
          <w:szCs w:val="24"/>
          <w:lang w:eastAsia="ar-SA"/>
        </w:rPr>
        <w:t>7</w:t>
      </w:r>
    </w:p>
    <w:p w14:paraId="1C3377D1" w14:textId="6D27AAD8" w:rsidR="00E02FC5" w:rsidRPr="008940D2" w:rsidRDefault="55CF1FF6" w:rsidP="3B456AE5">
      <w:pPr>
        <w:suppressAutoHyphens/>
        <w:rPr>
          <w:rFonts w:eastAsia="Times New Roman" w:cs="Times New Roman"/>
          <w:lang w:eastAsia="ar-SA"/>
        </w:rPr>
      </w:pPr>
      <w:r w:rsidRPr="3B456AE5">
        <w:rPr>
          <w:rFonts w:eastAsia="Times New Roman" w:cs="Times New Roman"/>
          <w:lang w:eastAsia="ar-SA"/>
        </w:rPr>
        <w:t>Eelnõu § 1 punkti</w:t>
      </w:r>
      <w:r w:rsidR="449799CD" w:rsidRPr="3B456AE5">
        <w:rPr>
          <w:rFonts w:eastAsia="Times New Roman" w:cs="Times New Roman"/>
          <w:lang w:eastAsia="ar-SA"/>
        </w:rPr>
        <w:t>dega</w:t>
      </w:r>
      <w:r w:rsidRPr="3B456AE5">
        <w:rPr>
          <w:rFonts w:eastAsia="Times New Roman" w:cs="Times New Roman"/>
          <w:lang w:eastAsia="ar-SA"/>
        </w:rPr>
        <w:t xml:space="preserve"> </w:t>
      </w:r>
      <w:r w:rsidR="449799CD" w:rsidRPr="3B456AE5">
        <w:rPr>
          <w:rFonts w:eastAsia="Times New Roman" w:cs="Times New Roman"/>
          <w:lang w:eastAsia="ar-SA"/>
        </w:rPr>
        <w:t>3</w:t>
      </w:r>
      <w:r w:rsidR="6C03C853" w:rsidRPr="3B456AE5">
        <w:rPr>
          <w:rFonts w:eastAsia="Times New Roman" w:cs="Times New Roman"/>
          <w:lang w:eastAsia="ar-SA"/>
        </w:rPr>
        <w:t>6</w:t>
      </w:r>
      <w:r w:rsidR="449799CD" w:rsidRPr="3B456AE5">
        <w:rPr>
          <w:rFonts w:eastAsia="Times New Roman" w:cs="Times New Roman"/>
          <w:lang w:eastAsia="ar-SA"/>
        </w:rPr>
        <w:t xml:space="preserve"> </w:t>
      </w:r>
      <w:r w:rsidR="6C55D171" w:rsidRPr="3B456AE5">
        <w:rPr>
          <w:rFonts w:eastAsia="Times New Roman" w:cs="Times New Roman"/>
          <w:lang w:eastAsia="ar-SA"/>
        </w:rPr>
        <w:t>ja 3</w:t>
      </w:r>
      <w:r w:rsidR="6C03C853" w:rsidRPr="3B456AE5">
        <w:rPr>
          <w:rFonts w:eastAsia="Times New Roman" w:cs="Times New Roman"/>
          <w:lang w:eastAsia="ar-SA"/>
        </w:rPr>
        <w:t>7</w:t>
      </w:r>
      <w:r w:rsidR="6B87467D" w:rsidRPr="3B456AE5">
        <w:rPr>
          <w:rFonts w:eastAsia="Times New Roman" w:cs="Times New Roman"/>
          <w:lang w:eastAsia="ar-SA"/>
        </w:rPr>
        <w:t xml:space="preserve"> muudetakse postiteenus kvaliteedinõuete viitamise asukohta</w:t>
      </w:r>
      <w:r w:rsidR="151BF8A0" w:rsidRPr="3B456AE5">
        <w:rPr>
          <w:rFonts w:eastAsia="Times New Roman" w:cs="Times New Roman"/>
          <w:lang w:eastAsia="ar-SA"/>
        </w:rPr>
        <w:t>.</w:t>
      </w:r>
      <w:r w:rsidR="6B87467D" w:rsidRPr="3B456AE5">
        <w:rPr>
          <w:rFonts w:eastAsia="Times New Roman" w:cs="Times New Roman"/>
          <w:lang w:eastAsia="ar-SA"/>
        </w:rPr>
        <w:t xml:space="preserve"> Kehtiva sõnastuse kohaselt viidati seaduse §</w:t>
      </w:r>
      <w:r w:rsidR="0CEAB125" w:rsidRPr="3B456AE5">
        <w:rPr>
          <w:rFonts w:eastAsia="Times New Roman" w:cs="Times New Roman"/>
          <w:lang w:eastAsia="ar-SA"/>
        </w:rPr>
        <w:t>-le</w:t>
      </w:r>
      <w:r w:rsidR="6B87467D" w:rsidRPr="3B456AE5">
        <w:rPr>
          <w:rFonts w:eastAsia="Times New Roman" w:cs="Times New Roman"/>
          <w:lang w:eastAsia="ar-SA"/>
        </w:rPr>
        <w:t xml:space="preserve"> 37.</w:t>
      </w:r>
      <w:r w:rsidR="151BF8A0" w:rsidRPr="3B456AE5">
        <w:rPr>
          <w:rFonts w:eastAsia="Times New Roman" w:cs="Times New Roman"/>
          <w:lang w:eastAsia="ar-SA"/>
        </w:rPr>
        <w:t xml:space="preserve"> </w:t>
      </w:r>
      <w:r w:rsidR="79D7F109" w:rsidRPr="3B456AE5">
        <w:rPr>
          <w:rFonts w:eastAsia="Times New Roman" w:cs="Times New Roman"/>
          <w:lang w:eastAsia="ar-SA"/>
        </w:rPr>
        <w:t xml:space="preserve">Edaspidi on postiteenuse kvaliteedinõuded reguleeritud vastava valdkonna eest vastutava ministri määrusega. </w:t>
      </w:r>
      <w:r w:rsidR="6FEA5AA1" w:rsidRPr="3B456AE5">
        <w:rPr>
          <w:rFonts w:eastAsia="Times New Roman" w:cs="Times New Roman"/>
          <w:lang w:eastAsia="ar-SA"/>
        </w:rPr>
        <w:t>Põhjendatud on volitada sellise teema otsustamine ministrile, kuna seaduse tasemel o</w:t>
      </w:r>
      <w:r w:rsidR="029ED261" w:rsidRPr="3B456AE5">
        <w:rPr>
          <w:rFonts w:eastAsia="Times New Roman" w:cs="Times New Roman"/>
          <w:lang w:eastAsia="ar-SA"/>
        </w:rPr>
        <w:t>n</w:t>
      </w:r>
      <w:r w:rsidR="6FEA5AA1" w:rsidRPr="3B456AE5">
        <w:rPr>
          <w:rFonts w:eastAsia="Times New Roman" w:cs="Times New Roman"/>
          <w:lang w:eastAsia="ar-SA"/>
        </w:rPr>
        <w:t xml:space="preserve"> tegemist liiga detailse regulatsiooniga.</w:t>
      </w:r>
    </w:p>
    <w:p w14:paraId="7EFD2D54" w14:textId="77777777" w:rsidR="000238F0" w:rsidRPr="008940D2" w:rsidRDefault="000238F0" w:rsidP="002176DC">
      <w:pPr>
        <w:suppressAutoHyphens/>
        <w:rPr>
          <w:rFonts w:eastAsia="Times New Roman" w:cs="Times New Roman"/>
          <w:szCs w:val="24"/>
          <w:lang w:eastAsia="ar-SA"/>
        </w:rPr>
      </w:pPr>
    </w:p>
    <w:p w14:paraId="0F3250A9" w14:textId="3F302B83" w:rsidR="002176DC" w:rsidRPr="008940D2" w:rsidRDefault="5EA2A961" w:rsidP="3B456AE5">
      <w:pPr>
        <w:suppressAutoHyphens/>
        <w:rPr>
          <w:rFonts w:eastAsia="Times New Roman" w:cs="Times New Roman"/>
          <w:b/>
          <w:bCs/>
          <w:lang w:eastAsia="ar-SA"/>
        </w:rPr>
      </w:pPr>
      <w:commentRangeStart w:id="73"/>
      <w:r w:rsidRPr="3B456AE5">
        <w:rPr>
          <w:rFonts w:eastAsia="Times New Roman" w:cs="Times New Roman"/>
          <w:b/>
          <w:bCs/>
          <w:lang w:eastAsia="ar-SA"/>
        </w:rPr>
        <w:t xml:space="preserve">Eelnõu § 1 punkt </w:t>
      </w:r>
      <w:r w:rsidR="719CDC1B" w:rsidRPr="3B456AE5">
        <w:rPr>
          <w:rFonts w:eastAsia="Times New Roman" w:cs="Times New Roman"/>
          <w:b/>
          <w:bCs/>
          <w:lang w:eastAsia="ar-SA"/>
        </w:rPr>
        <w:t>3</w:t>
      </w:r>
      <w:r w:rsidR="6C03C853" w:rsidRPr="3B456AE5">
        <w:rPr>
          <w:rFonts w:eastAsia="Times New Roman" w:cs="Times New Roman"/>
          <w:b/>
          <w:bCs/>
          <w:lang w:eastAsia="ar-SA"/>
        </w:rPr>
        <w:t>8</w:t>
      </w:r>
      <w:commentRangeEnd w:id="73"/>
      <w:r w:rsidR="002020FE">
        <w:rPr>
          <w:rStyle w:val="Kommentaariviide"/>
        </w:rPr>
        <w:commentReference w:id="73"/>
      </w:r>
    </w:p>
    <w:p w14:paraId="5E1E063A" w14:textId="6F83457D" w:rsidR="009E14E5" w:rsidRPr="008940D2" w:rsidRDefault="5EA2A961" w:rsidP="3B456AE5">
      <w:pPr>
        <w:suppressAutoHyphens/>
        <w:jc w:val="left"/>
        <w:rPr>
          <w:del w:id="74" w:author="Maarja-Liis Lall - JUSTDIGI" w:date="2025-10-23T10:41:00Z" w16du:dateUtc="2025-10-23T10:41:10Z"/>
          <w:rFonts w:eastAsia="Times New Roman" w:cs="Times New Roman"/>
          <w:lang w:eastAsia="ar-SA"/>
        </w:rPr>
      </w:pPr>
      <w:r w:rsidRPr="3B456AE5">
        <w:rPr>
          <w:rFonts w:eastAsia="Times New Roman" w:cs="Times New Roman"/>
          <w:lang w:eastAsia="ar-SA"/>
        </w:rPr>
        <w:t xml:space="preserve">Eelnõu § 1 punktiga </w:t>
      </w:r>
      <w:r w:rsidR="088252B5" w:rsidRPr="3B456AE5">
        <w:rPr>
          <w:rFonts w:eastAsia="Times New Roman" w:cs="Times New Roman"/>
          <w:lang w:eastAsia="ar-SA"/>
        </w:rPr>
        <w:t>3</w:t>
      </w:r>
      <w:r w:rsidR="6C03C853" w:rsidRPr="3B456AE5">
        <w:rPr>
          <w:rFonts w:eastAsia="Times New Roman" w:cs="Times New Roman"/>
          <w:lang w:eastAsia="ar-SA"/>
        </w:rPr>
        <w:t>8</w:t>
      </w:r>
      <w:r w:rsidRPr="3B456AE5">
        <w:rPr>
          <w:rFonts w:eastAsia="Times New Roman" w:cs="Times New Roman"/>
          <w:lang w:eastAsia="ar-SA"/>
        </w:rPr>
        <w:t xml:space="preserve"> muudetakse seaduse § 29 lõiget 1</w:t>
      </w:r>
      <w:r w:rsidR="3A3FE8B7" w:rsidRPr="3B456AE5">
        <w:rPr>
          <w:rFonts w:eastAsia="Times New Roman" w:cs="Times New Roman"/>
          <w:lang w:eastAsia="ar-SA"/>
        </w:rPr>
        <w:t xml:space="preserve"> selliselt, et punktis olevad sõnad </w:t>
      </w:r>
      <w:commentRangeStart w:id="75"/>
      <w:commentRangeEnd w:id="75"/>
      <w:r w:rsidR="002020FE">
        <w:rPr>
          <w:rStyle w:val="Kommentaariviide"/>
        </w:rPr>
        <w:commentReference w:id="75"/>
      </w:r>
    </w:p>
    <w:p w14:paraId="320BEB73" w14:textId="55A359E7" w:rsidR="009E14E5" w:rsidRPr="008940D2" w:rsidRDefault="009E14E5" w:rsidP="002D1D43">
      <w:pPr>
        <w:suppressAutoHyphens/>
        <w:rPr>
          <w:rFonts w:eastAsia="Times New Roman" w:cs="Times New Roman"/>
          <w:szCs w:val="24"/>
          <w:lang w:eastAsia="ar-SA"/>
        </w:rPr>
      </w:pPr>
      <w:bookmarkStart w:id="76" w:name="_Hlk163114447"/>
      <w:r w:rsidRPr="008940D2">
        <w:rPr>
          <w:rFonts w:eastAsia="Times New Roman" w:cs="Times New Roman"/>
          <w:szCs w:val="24"/>
          <w:lang w:eastAsia="ar-SA"/>
        </w:rPr>
        <w:t xml:space="preserve">„postkontoris, väljastatud isiklikult“ </w:t>
      </w:r>
      <w:bookmarkEnd w:id="76"/>
      <w:r w:rsidRPr="008940D2">
        <w:rPr>
          <w:rFonts w:eastAsia="Times New Roman" w:cs="Times New Roman"/>
          <w:szCs w:val="24"/>
          <w:lang w:eastAsia="ar-SA"/>
        </w:rPr>
        <w:t>asendatakse sõnaga „juurdepääsupunkti</w:t>
      </w:r>
      <w:r w:rsidR="007610F8" w:rsidRPr="008940D2">
        <w:rPr>
          <w:rFonts w:eastAsia="Times New Roman" w:cs="Times New Roman"/>
          <w:szCs w:val="24"/>
          <w:lang w:eastAsia="ar-SA"/>
        </w:rPr>
        <w:t>“.</w:t>
      </w:r>
    </w:p>
    <w:p w14:paraId="25E2E8D6" w14:textId="77777777" w:rsidR="00065CBA" w:rsidRPr="008940D2" w:rsidRDefault="00065CBA" w:rsidP="002D1D43">
      <w:pPr>
        <w:suppressAutoHyphens/>
        <w:rPr>
          <w:rFonts w:eastAsia="Times New Roman" w:cs="Times New Roman"/>
          <w:szCs w:val="24"/>
          <w:lang w:eastAsia="ar-SA"/>
        </w:rPr>
      </w:pPr>
    </w:p>
    <w:p w14:paraId="184D2077" w14:textId="1DBD52EB" w:rsidR="002020FE" w:rsidRPr="008940D2" w:rsidRDefault="00B21260" w:rsidP="002D1D43">
      <w:pPr>
        <w:suppressAutoHyphens/>
        <w:rPr>
          <w:rFonts w:eastAsia="Times New Roman" w:cs="Times New Roman"/>
          <w:szCs w:val="24"/>
          <w:lang w:eastAsia="ar-SA"/>
        </w:rPr>
      </w:pPr>
      <w:bookmarkStart w:id="77" w:name="_Hlk163114419"/>
      <w:r w:rsidRPr="008940D2">
        <w:rPr>
          <w:rFonts w:eastAsia="Times New Roman" w:cs="Times New Roman"/>
          <w:szCs w:val="24"/>
          <w:lang w:eastAsia="ar-SA"/>
        </w:rPr>
        <w:t>Uue sõnastuse kohaselt loetakse p</w:t>
      </w:r>
      <w:r w:rsidR="002020FE" w:rsidRPr="008940D2">
        <w:rPr>
          <w:rFonts w:eastAsia="Times New Roman" w:cs="Times New Roman"/>
          <w:szCs w:val="24"/>
          <w:lang w:eastAsia="ar-SA"/>
        </w:rPr>
        <w:t xml:space="preserve">ostisaadetis </w:t>
      </w:r>
      <w:r w:rsidR="00E85316" w:rsidRPr="008940D2">
        <w:rPr>
          <w:rFonts w:eastAsia="Times New Roman" w:cs="Times New Roman"/>
          <w:szCs w:val="24"/>
          <w:lang w:eastAsia="ar-SA"/>
        </w:rPr>
        <w:t>kätte toimetatuks</w:t>
      </w:r>
      <w:r w:rsidR="002020FE" w:rsidRPr="008940D2">
        <w:rPr>
          <w:rFonts w:eastAsia="Times New Roman" w:cs="Times New Roman"/>
          <w:szCs w:val="24"/>
          <w:lang w:eastAsia="ar-SA"/>
        </w:rPr>
        <w:t xml:space="preserve">, kui postisaadetis on saajale üle antud </w:t>
      </w:r>
      <w:r w:rsidR="00265203" w:rsidRPr="008940D2">
        <w:rPr>
          <w:rFonts w:eastAsia="Times New Roman" w:cs="Times New Roman"/>
          <w:szCs w:val="24"/>
          <w:lang w:eastAsia="ar-SA"/>
        </w:rPr>
        <w:t>juurdepääsupunkti</w:t>
      </w:r>
      <w:r w:rsidR="00CF7394" w:rsidRPr="008940D2">
        <w:rPr>
          <w:rFonts w:eastAsia="Times New Roman" w:cs="Times New Roman"/>
          <w:szCs w:val="24"/>
          <w:lang w:eastAsia="ar-SA"/>
        </w:rPr>
        <w:t xml:space="preserve"> või postkasti</w:t>
      </w:r>
      <w:r w:rsidR="00265203" w:rsidRPr="008940D2">
        <w:rPr>
          <w:rFonts w:eastAsia="Times New Roman" w:cs="Times New Roman"/>
          <w:szCs w:val="24"/>
          <w:lang w:eastAsia="ar-SA"/>
        </w:rPr>
        <w:t xml:space="preserve"> kaudu. </w:t>
      </w:r>
      <w:r w:rsidRPr="008940D2">
        <w:rPr>
          <w:rFonts w:eastAsia="Times New Roman" w:cs="Times New Roman"/>
          <w:szCs w:val="24"/>
          <w:lang w:eastAsia="ar-SA"/>
        </w:rPr>
        <w:t xml:space="preserve">Muudatus on vajalik, sest saajaga kokkuleppel võib väljastamine toimuda </w:t>
      </w:r>
      <w:r w:rsidR="00265203" w:rsidRPr="008940D2">
        <w:rPr>
          <w:rFonts w:eastAsia="Times New Roman" w:cs="Times New Roman"/>
          <w:szCs w:val="24"/>
          <w:lang w:eastAsia="ar-SA"/>
        </w:rPr>
        <w:t xml:space="preserve">erinevate juurdepääsupunktide kaudu </w:t>
      </w:r>
      <w:r w:rsidRPr="008940D2">
        <w:rPr>
          <w:rFonts w:eastAsia="Times New Roman" w:cs="Times New Roman"/>
          <w:szCs w:val="24"/>
          <w:lang w:eastAsia="ar-SA"/>
        </w:rPr>
        <w:t>(nt pakiautomaadis</w:t>
      </w:r>
      <w:r w:rsidR="008F5A55" w:rsidRPr="008940D2">
        <w:rPr>
          <w:rFonts w:eastAsia="Times New Roman" w:cs="Times New Roman"/>
          <w:szCs w:val="24"/>
          <w:lang w:eastAsia="ar-SA"/>
        </w:rPr>
        <w:t xml:space="preserve"> või postikulleri kohta</w:t>
      </w:r>
      <w:r w:rsidRPr="008940D2">
        <w:rPr>
          <w:rFonts w:eastAsia="Times New Roman" w:cs="Times New Roman"/>
          <w:szCs w:val="24"/>
          <w:lang w:eastAsia="ar-SA"/>
        </w:rPr>
        <w:t>)</w:t>
      </w:r>
      <w:r w:rsidRPr="008940D2">
        <w:rPr>
          <w:rFonts w:cs="Times New Roman"/>
          <w:szCs w:val="24"/>
        </w:rPr>
        <w:t xml:space="preserve"> </w:t>
      </w:r>
      <w:r w:rsidR="00301562" w:rsidRPr="008940D2">
        <w:rPr>
          <w:rFonts w:cs="Times New Roman"/>
          <w:szCs w:val="24"/>
        </w:rPr>
        <w:t xml:space="preserve">ning </w:t>
      </w:r>
      <w:r w:rsidR="006F47F1" w:rsidRPr="008940D2">
        <w:rPr>
          <w:rFonts w:cs="Times New Roman"/>
          <w:szCs w:val="24"/>
        </w:rPr>
        <w:t>ühtlustamiseks on vajalik</w:t>
      </w:r>
      <w:r w:rsidRPr="008940D2">
        <w:rPr>
          <w:rFonts w:eastAsia="Times New Roman" w:cs="Times New Roman"/>
          <w:szCs w:val="24"/>
          <w:lang w:eastAsia="ar-SA"/>
        </w:rPr>
        <w:t>, et oleks üheselt aru saada, et ka siis on saadetis kätte toimetatud.</w:t>
      </w:r>
      <w:r w:rsidR="00D965D8" w:rsidRPr="008940D2">
        <w:rPr>
          <w:rFonts w:eastAsia="Times New Roman" w:cs="Times New Roman"/>
          <w:szCs w:val="24"/>
          <w:lang w:eastAsia="ar-SA"/>
        </w:rPr>
        <w:t xml:space="preserve"> </w:t>
      </w:r>
    </w:p>
    <w:bookmarkEnd w:id="77"/>
    <w:p w14:paraId="64DE563B" w14:textId="409EFEA2" w:rsidR="007267C9" w:rsidRPr="008940D2" w:rsidRDefault="007267C9" w:rsidP="002D1D43">
      <w:pPr>
        <w:suppressAutoHyphens/>
        <w:rPr>
          <w:rFonts w:eastAsia="Times New Roman" w:cs="Times New Roman"/>
          <w:szCs w:val="24"/>
          <w:lang w:eastAsia="ar-SA"/>
        </w:rPr>
      </w:pPr>
    </w:p>
    <w:p w14:paraId="5E15EC18" w14:textId="6311B63C" w:rsidR="00E02FC5" w:rsidRPr="008940D2" w:rsidRDefault="00E02FC5" w:rsidP="00E02FC5">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3A523E" w:rsidRPr="008940D2">
        <w:rPr>
          <w:rFonts w:eastAsia="Times New Roman" w:cs="Times New Roman"/>
          <w:b/>
          <w:szCs w:val="24"/>
          <w:lang w:eastAsia="ar-SA"/>
        </w:rPr>
        <w:t>3</w:t>
      </w:r>
      <w:r w:rsidR="00743137" w:rsidRPr="008940D2">
        <w:rPr>
          <w:rFonts w:eastAsia="Times New Roman" w:cs="Times New Roman"/>
          <w:b/>
          <w:szCs w:val="24"/>
          <w:lang w:eastAsia="ar-SA"/>
        </w:rPr>
        <w:t>9</w:t>
      </w:r>
    </w:p>
    <w:p w14:paraId="3085E5EB" w14:textId="5A4391D8" w:rsidR="00DC5A7B" w:rsidRPr="008940D2" w:rsidRDefault="00DC5A7B" w:rsidP="00E02FC5">
      <w:pPr>
        <w:suppressAutoHyphens/>
        <w:rPr>
          <w:rFonts w:eastAsia="Times New Roman" w:cs="Times New Roman"/>
          <w:bCs/>
          <w:szCs w:val="24"/>
          <w:lang w:eastAsia="ar-SA"/>
        </w:rPr>
      </w:pPr>
      <w:r w:rsidRPr="008940D2">
        <w:rPr>
          <w:rFonts w:eastAsia="Times New Roman" w:cs="Times New Roman"/>
          <w:bCs/>
          <w:szCs w:val="24"/>
          <w:lang w:eastAsia="ar-SA"/>
        </w:rPr>
        <w:t xml:space="preserve">Eelnõu § 1 punkt </w:t>
      </w:r>
      <w:r w:rsidR="003A523E" w:rsidRPr="008940D2">
        <w:rPr>
          <w:rFonts w:eastAsia="Times New Roman" w:cs="Times New Roman"/>
          <w:bCs/>
          <w:szCs w:val="24"/>
          <w:lang w:eastAsia="ar-SA"/>
        </w:rPr>
        <w:t>3</w:t>
      </w:r>
      <w:r w:rsidR="00743137" w:rsidRPr="008940D2">
        <w:rPr>
          <w:rFonts w:eastAsia="Times New Roman" w:cs="Times New Roman"/>
          <w:bCs/>
          <w:szCs w:val="24"/>
          <w:lang w:eastAsia="ar-SA"/>
        </w:rPr>
        <w:t>9</w:t>
      </w:r>
      <w:r w:rsidRPr="008940D2">
        <w:rPr>
          <w:rFonts w:eastAsia="Times New Roman" w:cs="Times New Roman"/>
          <w:bCs/>
          <w:szCs w:val="24"/>
          <w:lang w:eastAsia="ar-SA"/>
        </w:rPr>
        <w:t xml:space="preserve"> on seotud </w:t>
      </w:r>
      <w:r w:rsidR="00B81E44" w:rsidRPr="008940D2">
        <w:rPr>
          <w:rFonts w:eastAsia="Times New Roman" w:cs="Times New Roman"/>
          <w:bCs/>
          <w:szCs w:val="24"/>
          <w:lang w:eastAsia="ar-SA"/>
        </w:rPr>
        <w:t>eelnevate</w:t>
      </w:r>
      <w:r w:rsidRPr="008940D2">
        <w:rPr>
          <w:rFonts w:eastAsia="Times New Roman" w:cs="Times New Roman"/>
          <w:bCs/>
          <w:szCs w:val="24"/>
          <w:lang w:eastAsia="ar-SA"/>
        </w:rPr>
        <w:t xml:space="preserve"> muudatusega, kus sätestatakse ühelt poolt kvaliteedinõuete reguleerimine valdkonna eest vastutava ministri määruses ning teisalt asendatakse sõna „postkontor“ sõnaga „juurdepääsupunkti“. Seega laiendatakse postisaadetise kättetoimetamise võimatuse olukordi ka teiste juurdepääsupunktid</w:t>
      </w:r>
      <w:r w:rsidR="006F47F1" w:rsidRPr="008940D2">
        <w:rPr>
          <w:rFonts w:eastAsia="Times New Roman" w:cs="Times New Roman"/>
          <w:bCs/>
          <w:szCs w:val="24"/>
          <w:lang w:eastAsia="ar-SA"/>
        </w:rPr>
        <w:t>e</w:t>
      </w:r>
      <w:r w:rsidRPr="008940D2">
        <w:rPr>
          <w:rFonts w:eastAsia="Times New Roman" w:cs="Times New Roman"/>
          <w:bCs/>
          <w:szCs w:val="24"/>
          <w:lang w:eastAsia="ar-SA"/>
        </w:rPr>
        <w:t xml:space="preserve"> (nt pakiautomaadid)</w:t>
      </w:r>
      <w:r w:rsidR="006F47F1" w:rsidRPr="008940D2">
        <w:rPr>
          <w:rFonts w:eastAsia="Times New Roman" w:cs="Times New Roman"/>
          <w:bCs/>
          <w:szCs w:val="24"/>
          <w:lang w:eastAsia="ar-SA"/>
        </w:rPr>
        <w:t xml:space="preserve"> kaudu kättetoimetamisele</w:t>
      </w:r>
      <w:r w:rsidRPr="008940D2">
        <w:rPr>
          <w:rFonts w:eastAsia="Times New Roman" w:cs="Times New Roman"/>
          <w:bCs/>
          <w:szCs w:val="24"/>
          <w:lang w:eastAsia="ar-SA"/>
        </w:rPr>
        <w:t xml:space="preserve">. Muudatuse on vajalik olukorraks, kus saajaga kokkuleppel on küll kokku </w:t>
      </w:r>
      <w:r w:rsidRPr="008940D2">
        <w:rPr>
          <w:rFonts w:eastAsia="Times New Roman" w:cs="Times New Roman"/>
          <w:bCs/>
          <w:szCs w:val="24"/>
          <w:lang w:eastAsia="ar-SA"/>
        </w:rPr>
        <w:lastRenderedPageBreak/>
        <w:t xml:space="preserve">lepitud väljastamine muus juurdepääspunktis kui postkontor, kuid saadetise saaja ei tule postisaadetisele määratud ajaks järele. </w:t>
      </w:r>
    </w:p>
    <w:p w14:paraId="7365E99C" w14:textId="77777777" w:rsidR="00E02FC5" w:rsidRPr="008940D2" w:rsidRDefault="00E02FC5" w:rsidP="002D1D43">
      <w:pPr>
        <w:suppressAutoHyphens/>
        <w:rPr>
          <w:rFonts w:eastAsia="Times New Roman" w:cs="Times New Roman"/>
          <w:szCs w:val="24"/>
          <w:lang w:eastAsia="ar-SA"/>
        </w:rPr>
      </w:pPr>
    </w:p>
    <w:p w14:paraId="2E9B6797" w14:textId="24461967" w:rsidR="007267C9" w:rsidRPr="008940D2" w:rsidRDefault="007267C9" w:rsidP="002D1D43">
      <w:pPr>
        <w:suppressAutoHyphens/>
        <w:rPr>
          <w:rFonts w:eastAsia="Times New Roman" w:cs="Times New Roman"/>
          <w:b/>
          <w:bCs/>
          <w:szCs w:val="24"/>
          <w:lang w:eastAsia="ar-SA"/>
        </w:rPr>
      </w:pPr>
      <w:r w:rsidRPr="008940D2">
        <w:rPr>
          <w:rFonts w:eastAsia="Times New Roman" w:cs="Times New Roman"/>
          <w:b/>
          <w:bCs/>
          <w:szCs w:val="24"/>
          <w:lang w:eastAsia="ar-SA"/>
        </w:rPr>
        <w:t>Eelnõu § 1 punkt</w:t>
      </w:r>
      <w:r w:rsidR="0024487A" w:rsidRPr="008940D2">
        <w:rPr>
          <w:rFonts w:eastAsia="Times New Roman" w:cs="Times New Roman"/>
          <w:b/>
          <w:bCs/>
          <w:szCs w:val="24"/>
          <w:lang w:eastAsia="ar-SA"/>
        </w:rPr>
        <w:t>id</w:t>
      </w:r>
      <w:r w:rsidRPr="008940D2">
        <w:rPr>
          <w:rFonts w:eastAsia="Times New Roman" w:cs="Times New Roman"/>
          <w:b/>
          <w:bCs/>
          <w:szCs w:val="24"/>
          <w:lang w:eastAsia="ar-SA"/>
        </w:rPr>
        <w:t xml:space="preserve"> </w:t>
      </w:r>
      <w:r w:rsidR="00743137" w:rsidRPr="008940D2">
        <w:rPr>
          <w:rFonts w:eastAsia="Times New Roman" w:cs="Times New Roman"/>
          <w:b/>
          <w:bCs/>
          <w:szCs w:val="24"/>
          <w:lang w:eastAsia="ar-SA"/>
        </w:rPr>
        <w:t>40</w:t>
      </w:r>
      <w:r w:rsidR="0024487A" w:rsidRPr="008940D2">
        <w:rPr>
          <w:rFonts w:eastAsia="Times New Roman" w:cs="Times New Roman"/>
          <w:b/>
          <w:bCs/>
          <w:szCs w:val="24"/>
          <w:lang w:eastAsia="ar-SA"/>
        </w:rPr>
        <w:t xml:space="preserve"> ja </w:t>
      </w:r>
      <w:r w:rsidR="001E6557" w:rsidRPr="008940D2">
        <w:rPr>
          <w:rFonts w:eastAsia="Times New Roman" w:cs="Times New Roman"/>
          <w:b/>
          <w:bCs/>
          <w:szCs w:val="24"/>
          <w:lang w:eastAsia="ar-SA"/>
        </w:rPr>
        <w:t>4</w:t>
      </w:r>
      <w:r w:rsidR="00743137" w:rsidRPr="008940D2">
        <w:rPr>
          <w:rFonts w:eastAsia="Times New Roman" w:cs="Times New Roman"/>
          <w:b/>
          <w:bCs/>
          <w:szCs w:val="24"/>
          <w:lang w:eastAsia="ar-SA"/>
        </w:rPr>
        <w:t>1</w:t>
      </w:r>
    </w:p>
    <w:p w14:paraId="11048833" w14:textId="03CEBBF8" w:rsidR="008A7AB0" w:rsidRPr="008940D2" w:rsidRDefault="000B5153" w:rsidP="000B5153">
      <w:pPr>
        <w:suppressAutoHyphens/>
        <w:rPr>
          <w:rFonts w:eastAsia="Times New Roman" w:cs="Times New Roman"/>
          <w:szCs w:val="24"/>
          <w:lang w:eastAsia="ar-SA"/>
        </w:rPr>
      </w:pPr>
      <w:r w:rsidRPr="008940D2">
        <w:rPr>
          <w:rFonts w:eastAsia="Times New Roman" w:cs="Times New Roman"/>
          <w:szCs w:val="24"/>
          <w:lang w:eastAsia="ar-SA"/>
        </w:rPr>
        <w:t>Eelnõu § 1 punkti</w:t>
      </w:r>
      <w:r w:rsidR="0024487A" w:rsidRPr="008940D2">
        <w:rPr>
          <w:rFonts w:eastAsia="Times New Roman" w:cs="Times New Roman"/>
          <w:szCs w:val="24"/>
          <w:lang w:eastAsia="ar-SA"/>
        </w:rPr>
        <w:t>de</w:t>
      </w:r>
      <w:r w:rsidRPr="008940D2">
        <w:rPr>
          <w:rFonts w:eastAsia="Times New Roman" w:cs="Times New Roman"/>
          <w:szCs w:val="24"/>
          <w:lang w:eastAsia="ar-SA"/>
        </w:rPr>
        <w:t xml:space="preserve">ga </w:t>
      </w:r>
      <w:r w:rsidR="00743137" w:rsidRPr="008940D2">
        <w:rPr>
          <w:rFonts w:eastAsia="Times New Roman" w:cs="Times New Roman"/>
          <w:szCs w:val="24"/>
          <w:lang w:eastAsia="ar-SA"/>
        </w:rPr>
        <w:t>40</w:t>
      </w:r>
      <w:r w:rsidR="0024487A" w:rsidRPr="008940D2">
        <w:rPr>
          <w:rFonts w:eastAsia="Times New Roman" w:cs="Times New Roman"/>
          <w:szCs w:val="24"/>
          <w:lang w:eastAsia="ar-SA"/>
        </w:rPr>
        <w:t xml:space="preserve"> ja </w:t>
      </w:r>
      <w:r w:rsidR="001E6557" w:rsidRPr="008940D2">
        <w:rPr>
          <w:rFonts w:eastAsia="Times New Roman" w:cs="Times New Roman"/>
          <w:szCs w:val="24"/>
          <w:lang w:eastAsia="ar-SA"/>
        </w:rPr>
        <w:t>4</w:t>
      </w:r>
      <w:r w:rsidR="00743137" w:rsidRPr="008940D2">
        <w:rPr>
          <w:rFonts w:eastAsia="Times New Roman" w:cs="Times New Roman"/>
          <w:szCs w:val="24"/>
          <w:lang w:eastAsia="ar-SA"/>
        </w:rPr>
        <w:t>1</w:t>
      </w:r>
      <w:r w:rsidRPr="008940D2">
        <w:rPr>
          <w:rFonts w:eastAsia="Times New Roman" w:cs="Times New Roman"/>
          <w:szCs w:val="24"/>
          <w:lang w:eastAsia="ar-SA"/>
        </w:rPr>
        <w:t xml:space="preserve"> sätestatakse postisaadetise esemelise sisu annetamise võimalus seaduse § 31 vaates. </w:t>
      </w:r>
      <w:r w:rsidR="008A7AB0" w:rsidRPr="008940D2">
        <w:rPr>
          <w:rFonts w:eastAsia="Times New Roman" w:cs="Times New Roman"/>
          <w:szCs w:val="24"/>
          <w:lang w:eastAsia="ar-SA"/>
        </w:rPr>
        <w:t xml:space="preserve">Eelnõu § 1 punktiga </w:t>
      </w:r>
      <w:r w:rsidR="003A523E" w:rsidRPr="008940D2">
        <w:rPr>
          <w:rFonts w:eastAsia="Times New Roman" w:cs="Times New Roman"/>
          <w:szCs w:val="24"/>
          <w:lang w:eastAsia="ar-SA"/>
        </w:rPr>
        <w:t>3</w:t>
      </w:r>
      <w:r w:rsidR="001E6557" w:rsidRPr="008940D2">
        <w:rPr>
          <w:rFonts w:eastAsia="Times New Roman" w:cs="Times New Roman"/>
          <w:szCs w:val="24"/>
          <w:lang w:eastAsia="ar-SA"/>
        </w:rPr>
        <w:t>9</w:t>
      </w:r>
      <w:r w:rsidR="00AE477D" w:rsidRPr="008940D2">
        <w:rPr>
          <w:rFonts w:eastAsia="Times New Roman" w:cs="Times New Roman"/>
          <w:szCs w:val="24"/>
          <w:lang w:eastAsia="ar-SA"/>
        </w:rPr>
        <w:t xml:space="preserve"> </w:t>
      </w:r>
      <w:r w:rsidR="008A7AB0" w:rsidRPr="008940D2">
        <w:rPr>
          <w:rFonts w:eastAsia="Times New Roman" w:cs="Times New Roman"/>
          <w:szCs w:val="24"/>
          <w:lang w:eastAsia="ar-SA"/>
        </w:rPr>
        <w:t xml:space="preserve">täiendatakse seaduse § 31 lõiget 4 pärast </w:t>
      </w:r>
      <w:r w:rsidR="00032919" w:rsidRPr="008940D2">
        <w:rPr>
          <w:rFonts w:eastAsia="Times New Roman" w:cs="Times New Roman"/>
          <w:szCs w:val="24"/>
          <w:lang w:eastAsia="ar-SA"/>
        </w:rPr>
        <w:t>sõn</w:t>
      </w:r>
      <w:r w:rsidR="008A7AB0" w:rsidRPr="008940D2">
        <w:rPr>
          <w:rFonts w:eastAsia="Times New Roman" w:cs="Times New Roman"/>
          <w:szCs w:val="24"/>
          <w:lang w:eastAsia="ar-SA"/>
        </w:rPr>
        <w:t>a „müümise“ tekstiosaga „,annetamise“</w:t>
      </w:r>
      <w:r w:rsidR="007F7900" w:rsidRPr="008940D2">
        <w:rPr>
          <w:rFonts w:eastAsia="Times New Roman" w:cs="Times New Roman"/>
          <w:szCs w:val="24"/>
          <w:lang w:eastAsia="ar-SA"/>
        </w:rPr>
        <w:t xml:space="preserve">. Ja eelnõu § 1 punktiga </w:t>
      </w:r>
      <w:r w:rsidR="001E6557" w:rsidRPr="008940D2">
        <w:rPr>
          <w:rFonts w:eastAsia="Times New Roman" w:cs="Times New Roman"/>
          <w:szCs w:val="24"/>
          <w:lang w:eastAsia="ar-SA"/>
        </w:rPr>
        <w:t>40</w:t>
      </w:r>
      <w:r w:rsidR="00A727DD" w:rsidRPr="008940D2">
        <w:rPr>
          <w:rFonts w:eastAsia="Times New Roman" w:cs="Times New Roman"/>
          <w:szCs w:val="24"/>
          <w:lang w:eastAsia="ar-SA"/>
        </w:rPr>
        <w:t xml:space="preserve"> täiendatakse seaduse § 31 lõike 5 teist lauset pärast sõna „müüakse“ sõnadega „või annetatakse“.</w:t>
      </w:r>
    </w:p>
    <w:p w14:paraId="59879717" w14:textId="77777777" w:rsidR="00070775" w:rsidRPr="008940D2" w:rsidRDefault="00070775" w:rsidP="000B5153">
      <w:pPr>
        <w:suppressAutoHyphens/>
        <w:rPr>
          <w:rFonts w:eastAsia="Times New Roman" w:cs="Times New Roman"/>
          <w:szCs w:val="24"/>
          <w:lang w:eastAsia="ar-SA"/>
        </w:rPr>
      </w:pPr>
    </w:p>
    <w:p w14:paraId="615CFF24" w14:textId="6C05A1D0" w:rsidR="00190997" w:rsidRPr="008940D2" w:rsidRDefault="00FF34D9" w:rsidP="000B5153">
      <w:pPr>
        <w:suppressAutoHyphens/>
        <w:rPr>
          <w:rFonts w:eastAsia="Times New Roman" w:cs="Times New Roman"/>
          <w:szCs w:val="24"/>
          <w:lang w:eastAsia="ar-SA"/>
        </w:rPr>
      </w:pPr>
      <w:bookmarkStart w:id="78" w:name="_Hlk163116825"/>
      <w:r w:rsidRPr="008940D2">
        <w:rPr>
          <w:rFonts w:eastAsia="Times New Roman" w:cs="Times New Roman"/>
          <w:szCs w:val="24"/>
          <w:lang w:eastAsia="ar-SA"/>
        </w:rPr>
        <w:t>S</w:t>
      </w:r>
      <w:r w:rsidR="00B91283" w:rsidRPr="008940D2">
        <w:rPr>
          <w:rFonts w:eastAsia="Times New Roman" w:cs="Times New Roman"/>
          <w:szCs w:val="24"/>
          <w:lang w:eastAsia="ar-SA"/>
        </w:rPr>
        <w:t>eaduse</w:t>
      </w:r>
      <w:r w:rsidR="000B5153" w:rsidRPr="008940D2">
        <w:rPr>
          <w:rFonts w:eastAsia="Times New Roman" w:cs="Times New Roman"/>
          <w:szCs w:val="24"/>
          <w:lang w:eastAsia="ar-SA"/>
        </w:rPr>
        <w:t xml:space="preserve"> § 31 sätted lubavad postisaadetist, mida on hoitud kuus kuud, kas hävitada või müüa. Müük on tihtipeale kulukas ja aeganõudev protsess, sest see hõlmab endast saadetise avamist, selle väärtuse määramist, oksjoni korraldamist, küsimustele vastamist ja müügi lõpule viimist ehk ostjale kätteandmist.</w:t>
      </w:r>
      <w:r w:rsidR="002E7DB7" w:rsidRPr="008940D2">
        <w:rPr>
          <w:rFonts w:eastAsia="Times New Roman" w:cs="Times New Roman"/>
          <w:szCs w:val="24"/>
          <w:lang w:eastAsia="ar-SA"/>
        </w:rPr>
        <w:t xml:space="preserve"> </w:t>
      </w:r>
      <w:r w:rsidR="000B5153" w:rsidRPr="008940D2">
        <w:rPr>
          <w:rFonts w:eastAsia="Times New Roman" w:cs="Times New Roman"/>
          <w:szCs w:val="24"/>
          <w:lang w:eastAsia="ar-SA"/>
        </w:rPr>
        <w:t xml:space="preserve">AS Eesti Post on uurinud võimalust selliseid esemeid annetada, mille järgi oleks puudust kannatavatel isikutel vajadus, kuid seadus ei võimalda otse annetamist ning annetamine oleks seaduse rikkumine. Annetamine oleks tihti mõistlik nii </w:t>
      </w:r>
      <w:r w:rsidR="00D96E2F" w:rsidRPr="008940D2">
        <w:rPr>
          <w:rFonts w:eastAsia="Times New Roman" w:cs="Times New Roman"/>
          <w:szCs w:val="24"/>
          <w:lang w:eastAsia="ar-SA"/>
        </w:rPr>
        <w:t>ASile Eesti Post</w:t>
      </w:r>
      <w:r w:rsidR="000B5153" w:rsidRPr="008940D2">
        <w:rPr>
          <w:rFonts w:eastAsia="Times New Roman" w:cs="Times New Roman"/>
          <w:szCs w:val="24"/>
          <w:lang w:eastAsia="ar-SA"/>
        </w:rPr>
        <w:t xml:space="preserve"> ja oluliseks abiks annetuse saajale. Praktikas tähendab see, </w:t>
      </w:r>
      <w:r w:rsidR="00D96E2F" w:rsidRPr="008940D2">
        <w:rPr>
          <w:rFonts w:eastAsia="Times New Roman" w:cs="Times New Roman"/>
          <w:szCs w:val="24"/>
          <w:lang w:eastAsia="ar-SA"/>
        </w:rPr>
        <w:t xml:space="preserve">et </w:t>
      </w:r>
      <w:r w:rsidR="000B5153" w:rsidRPr="008940D2">
        <w:rPr>
          <w:rFonts w:eastAsia="Times New Roman" w:cs="Times New Roman"/>
          <w:szCs w:val="24"/>
          <w:lang w:eastAsia="ar-SA"/>
        </w:rPr>
        <w:t>annetamiseks sobivatelt esemetelt eemalda</w:t>
      </w:r>
      <w:r w:rsidR="00D96E2F" w:rsidRPr="008940D2">
        <w:rPr>
          <w:rFonts w:eastAsia="Times New Roman" w:cs="Times New Roman"/>
          <w:szCs w:val="24"/>
          <w:lang w:eastAsia="ar-SA"/>
        </w:rPr>
        <w:t>takse</w:t>
      </w:r>
      <w:r w:rsidR="000B5153" w:rsidRPr="008940D2">
        <w:rPr>
          <w:rFonts w:eastAsia="Times New Roman" w:cs="Times New Roman"/>
          <w:szCs w:val="24"/>
          <w:lang w:eastAsia="ar-SA"/>
        </w:rPr>
        <w:t xml:space="preserve"> kõik saatja ja saaja isikuandmed ning </w:t>
      </w:r>
      <w:r w:rsidR="005D56D3" w:rsidRPr="008940D2">
        <w:rPr>
          <w:rFonts w:eastAsia="Times New Roman" w:cs="Times New Roman"/>
          <w:szCs w:val="24"/>
          <w:lang w:eastAsia="ar-SA"/>
        </w:rPr>
        <w:t xml:space="preserve">need </w:t>
      </w:r>
      <w:r w:rsidR="000B5153" w:rsidRPr="008940D2">
        <w:rPr>
          <w:rFonts w:eastAsia="Times New Roman" w:cs="Times New Roman"/>
          <w:szCs w:val="24"/>
          <w:lang w:eastAsia="ar-SA"/>
        </w:rPr>
        <w:t>saad</w:t>
      </w:r>
      <w:r w:rsidR="00D96E2F" w:rsidRPr="008940D2">
        <w:rPr>
          <w:rFonts w:eastAsia="Times New Roman" w:cs="Times New Roman"/>
          <w:szCs w:val="24"/>
          <w:lang w:eastAsia="ar-SA"/>
        </w:rPr>
        <w:t>etakse</w:t>
      </w:r>
      <w:r w:rsidR="000B5153" w:rsidRPr="008940D2">
        <w:rPr>
          <w:rFonts w:eastAsia="Times New Roman" w:cs="Times New Roman"/>
          <w:szCs w:val="24"/>
          <w:lang w:eastAsia="ar-SA"/>
        </w:rPr>
        <w:t xml:space="preserve"> keskustesse, mis </w:t>
      </w:r>
      <w:r w:rsidR="005D56D3" w:rsidRPr="008940D2">
        <w:rPr>
          <w:rFonts w:eastAsia="Times New Roman" w:cs="Times New Roman"/>
          <w:szCs w:val="24"/>
          <w:lang w:eastAsia="ar-SA"/>
        </w:rPr>
        <w:t xml:space="preserve">tegelevad </w:t>
      </w:r>
      <w:r w:rsidR="000B5153" w:rsidRPr="008940D2">
        <w:rPr>
          <w:rFonts w:eastAsia="Times New Roman" w:cs="Times New Roman"/>
          <w:szCs w:val="24"/>
          <w:lang w:eastAsia="ar-SA"/>
        </w:rPr>
        <w:t>eseme</w:t>
      </w:r>
      <w:r w:rsidR="005D56D3" w:rsidRPr="008940D2">
        <w:rPr>
          <w:rFonts w:eastAsia="Times New Roman" w:cs="Times New Roman"/>
          <w:szCs w:val="24"/>
          <w:lang w:eastAsia="ar-SA"/>
        </w:rPr>
        <w:t>te jagamisega</w:t>
      </w:r>
      <w:r w:rsidR="000B5153" w:rsidRPr="008940D2">
        <w:rPr>
          <w:rFonts w:eastAsia="Times New Roman" w:cs="Times New Roman"/>
          <w:szCs w:val="24"/>
          <w:lang w:eastAsia="ar-SA"/>
        </w:rPr>
        <w:t xml:space="preserve"> abivajajatele.</w:t>
      </w:r>
    </w:p>
    <w:bookmarkEnd w:id="78"/>
    <w:p w14:paraId="50E54CCD" w14:textId="77777777" w:rsidR="007267C9" w:rsidRPr="008940D2" w:rsidRDefault="007267C9" w:rsidP="002D1D43">
      <w:pPr>
        <w:suppressAutoHyphens/>
        <w:rPr>
          <w:rFonts w:eastAsia="Times New Roman" w:cs="Times New Roman"/>
          <w:szCs w:val="24"/>
          <w:lang w:eastAsia="ar-SA"/>
        </w:rPr>
      </w:pPr>
    </w:p>
    <w:p w14:paraId="6E51F1B1" w14:textId="05EC4906" w:rsidR="00190997" w:rsidRPr="008940D2" w:rsidRDefault="00190997" w:rsidP="002D1D43">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4</w:t>
      </w:r>
      <w:r w:rsidR="00743137" w:rsidRPr="008940D2">
        <w:rPr>
          <w:rFonts w:eastAsia="Times New Roman" w:cs="Times New Roman"/>
          <w:b/>
          <w:bCs/>
          <w:szCs w:val="24"/>
          <w:lang w:eastAsia="ar-SA"/>
        </w:rPr>
        <w:t>2</w:t>
      </w:r>
    </w:p>
    <w:p w14:paraId="681C7DF9" w14:textId="04B81361" w:rsidR="007610F8" w:rsidRPr="008940D2" w:rsidRDefault="00190997" w:rsidP="002D1D43">
      <w:pPr>
        <w:suppressAutoHyphens/>
        <w:rPr>
          <w:rFonts w:eastAsia="Times New Roman" w:cs="Times New Roman"/>
          <w:szCs w:val="24"/>
          <w:lang w:eastAsia="ar-SA"/>
        </w:rPr>
      </w:pPr>
      <w:bookmarkStart w:id="79" w:name="_Hlk105407038"/>
      <w:r w:rsidRPr="008940D2">
        <w:rPr>
          <w:rFonts w:eastAsia="Times New Roman" w:cs="Times New Roman"/>
          <w:szCs w:val="24"/>
          <w:lang w:eastAsia="ar-SA"/>
        </w:rPr>
        <w:t>Eelnõu § 1 punkt</w:t>
      </w:r>
      <w:r w:rsidR="00F463BF" w:rsidRPr="008940D2">
        <w:rPr>
          <w:rFonts w:eastAsia="Times New Roman" w:cs="Times New Roman"/>
          <w:szCs w:val="24"/>
          <w:lang w:eastAsia="ar-SA"/>
        </w:rPr>
        <w:t>i</w:t>
      </w:r>
      <w:r w:rsidRPr="008940D2">
        <w:rPr>
          <w:rFonts w:eastAsia="Times New Roman" w:cs="Times New Roman"/>
          <w:szCs w:val="24"/>
          <w:lang w:eastAsia="ar-SA"/>
        </w:rPr>
        <w:t xml:space="preserve"> </w:t>
      </w:r>
      <w:r w:rsidR="00BB6949" w:rsidRPr="008940D2">
        <w:rPr>
          <w:rFonts w:eastAsia="Times New Roman" w:cs="Times New Roman"/>
          <w:szCs w:val="24"/>
          <w:lang w:eastAsia="ar-SA"/>
        </w:rPr>
        <w:t>4</w:t>
      </w:r>
      <w:r w:rsidR="00743137" w:rsidRPr="008940D2">
        <w:rPr>
          <w:rFonts w:eastAsia="Times New Roman" w:cs="Times New Roman"/>
          <w:szCs w:val="24"/>
          <w:lang w:eastAsia="ar-SA"/>
        </w:rPr>
        <w:t>2</w:t>
      </w:r>
      <w:r w:rsidRPr="008940D2">
        <w:rPr>
          <w:rFonts w:eastAsia="Times New Roman" w:cs="Times New Roman"/>
          <w:szCs w:val="24"/>
          <w:lang w:eastAsia="ar-SA"/>
        </w:rPr>
        <w:t xml:space="preserve"> kohaselt </w:t>
      </w:r>
      <w:r w:rsidR="00F463BF" w:rsidRPr="008940D2">
        <w:rPr>
          <w:rFonts w:eastAsia="Times New Roman" w:cs="Times New Roman"/>
          <w:szCs w:val="24"/>
          <w:lang w:eastAsia="ar-SA"/>
        </w:rPr>
        <w:t xml:space="preserve">muudetakse seaduse </w:t>
      </w:r>
      <w:r w:rsidR="00706159" w:rsidRPr="008940D2">
        <w:rPr>
          <w:rFonts w:eastAsia="Times New Roman" w:cs="Times New Roman"/>
          <w:szCs w:val="24"/>
          <w:lang w:eastAsia="ar-SA"/>
        </w:rPr>
        <w:t>§ 36 lõi</w:t>
      </w:r>
      <w:r w:rsidR="00AF059F" w:rsidRPr="008940D2">
        <w:rPr>
          <w:rFonts w:eastAsia="Times New Roman" w:cs="Times New Roman"/>
          <w:szCs w:val="24"/>
          <w:lang w:eastAsia="ar-SA"/>
        </w:rPr>
        <w:t>ked</w:t>
      </w:r>
      <w:r w:rsidR="00706159" w:rsidRPr="008940D2">
        <w:rPr>
          <w:rFonts w:eastAsia="Times New Roman" w:cs="Times New Roman"/>
          <w:szCs w:val="24"/>
          <w:lang w:eastAsia="ar-SA"/>
        </w:rPr>
        <w:t xml:space="preserve"> 1</w:t>
      </w:r>
      <w:r w:rsidR="00AF059F" w:rsidRPr="008940D2">
        <w:rPr>
          <w:rFonts w:eastAsia="Times New Roman" w:cs="Times New Roman"/>
          <w:szCs w:val="24"/>
          <w:lang w:eastAsia="ar-SA"/>
        </w:rPr>
        <w:t xml:space="preserve"> ja 2</w:t>
      </w:r>
      <w:r w:rsidRPr="008940D2">
        <w:rPr>
          <w:rFonts w:eastAsia="Times New Roman" w:cs="Times New Roman"/>
          <w:szCs w:val="24"/>
          <w:lang w:eastAsia="ar-SA"/>
        </w:rPr>
        <w:t xml:space="preserve">. </w:t>
      </w:r>
      <w:r w:rsidR="00FD6840" w:rsidRPr="008940D2">
        <w:rPr>
          <w:rFonts w:eastAsia="Times New Roman" w:cs="Times New Roman"/>
          <w:szCs w:val="24"/>
          <w:lang w:eastAsia="ar-SA"/>
        </w:rPr>
        <w:t>S</w:t>
      </w:r>
      <w:r w:rsidR="00AF059F" w:rsidRPr="008940D2">
        <w:rPr>
          <w:rFonts w:eastAsia="Times New Roman" w:cs="Times New Roman"/>
          <w:szCs w:val="24"/>
          <w:lang w:eastAsia="ar-SA"/>
        </w:rPr>
        <w:t xml:space="preserve">eaduse § 36 lõikes 1 tehtud </w:t>
      </w:r>
      <w:bookmarkStart w:id="80" w:name="_Hlk163116869"/>
      <w:r w:rsidR="00AF059F" w:rsidRPr="008940D2">
        <w:rPr>
          <w:rFonts w:eastAsia="Times New Roman" w:cs="Times New Roman"/>
          <w:szCs w:val="24"/>
          <w:lang w:eastAsia="ar-SA"/>
        </w:rPr>
        <w:t>m</w:t>
      </w:r>
      <w:r w:rsidR="00F463BF" w:rsidRPr="008940D2">
        <w:rPr>
          <w:rFonts w:eastAsia="Times New Roman" w:cs="Times New Roman"/>
          <w:szCs w:val="24"/>
          <w:lang w:eastAsia="ar-SA"/>
        </w:rPr>
        <w:t xml:space="preserve">uudatuse tulemusena </w:t>
      </w:r>
      <w:r w:rsidRPr="008940D2">
        <w:rPr>
          <w:rFonts w:eastAsia="Times New Roman" w:cs="Times New Roman"/>
          <w:szCs w:val="24"/>
          <w:lang w:eastAsia="ar-SA"/>
        </w:rPr>
        <w:t xml:space="preserve">tunnistatakse kehtetuks </w:t>
      </w:r>
      <w:r w:rsidR="00B91283" w:rsidRPr="008940D2">
        <w:rPr>
          <w:rFonts w:eastAsia="Times New Roman" w:cs="Times New Roman"/>
          <w:szCs w:val="24"/>
          <w:lang w:eastAsia="ar-SA"/>
        </w:rPr>
        <w:t xml:space="preserve">UPT </w:t>
      </w:r>
      <w:r w:rsidRPr="008940D2">
        <w:rPr>
          <w:rFonts w:eastAsia="Times New Roman" w:cs="Times New Roman"/>
          <w:szCs w:val="24"/>
          <w:lang w:eastAsia="ar-SA"/>
        </w:rPr>
        <w:t>osutaja kohustus osutada oma postivõrgu vahendusel üle Eesti rahasiirdeid</w:t>
      </w:r>
      <w:r w:rsidR="00A96D19" w:rsidRPr="008940D2">
        <w:rPr>
          <w:rFonts w:eastAsia="Times New Roman" w:cs="Times New Roman"/>
          <w:szCs w:val="24"/>
          <w:lang w:eastAsia="ar-SA"/>
        </w:rPr>
        <w:t xml:space="preserve"> ja muudetakse see UPT osutaja õiguseks</w:t>
      </w:r>
      <w:r w:rsidRPr="008940D2">
        <w:rPr>
          <w:rFonts w:eastAsia="Times New Roman" w:cs="Times New Roman"/>
          <w:szCs w:val="24"/>
          <w:lang w:eastAsia="ar-SA"/>
        </w:rPr>
        <w:t>.</w:t>
      </w:r>
      <w:r w:rsidR="00A96D19" w:rsidRPr="008940D2">
        <w:rPr>
          <w:rFonts w:eastAsia="Times New Roman" w:cs="Times New Roman"/>
          <w:szCs w:val="24"/>
          <w:lang w:eastAsia="ar-SA"/>
        </w:rPr>
        <w:t xml:space="preserve"> See annab UPT osutajale vajaliku paindlikkus</w:t>
      </w:r>
      <w:r w:rsidR="00003283" w:rsidRPr="008940D2">
        <w:rPr>
          <w:rFonts w:eastAsia="Times New Roman" w:cs="Times New Roman"/>
          <w:szCs w:val="24"/>
          <w:lang w:eastAsia="ar-SA"/>
        </w:rPr>
        <w:t>e</w:t>
      </w:r>
      <w:r w:rsidR="00A96D19" w:rsidRPr="008940D2">
        <w:rPr>
          <w:rFonts w:eastAsia="Times New Roman" w:cs="Times New Roman"/>
          <w:szCs w:val="24"/>
          <w:lang w:eastAsia="ar-SA"/>
        </w:rPr>
        <w:t>.</w:t>
      </w:r>
      <w:r w:rsidR="007267C9" w:rsidRPr="008940D2">
        <w:rPr>
          <w:rFonts w:eastAsia="Times New Roman" w:cs="Times New Roman"/>
          <w:szCs w:val="24"/>
          <w:lang w:eastAsia="ar-SA"/>
        </w:rPr>
        <w:t xml:space="preserve"> </w:t>
      </w:r>
      <w:bookmarkEnd w:id="79"/>
    </w:p>
    <w:p w14:paraId="79C42A4D" w14:textId="77777777" w:rsidR="007610F8" w:rsidRPr="008940D2" w:rsidRDefault="007610F8" w:rsidP="002D1D43">
      <w:pPr>
        <w:suppressAutoHyphens/>
        <w:rPr>
          <w:rFonts w:eastAsia="Times New Roman" w:cs="Times New Roman"/>
          <w:szCs w:val="24"/>
          <w:lang w:eastAsia="ar-SA"/>
        </w:rPr>
      </w:pPr>
    </w:p>
    <w:p w14:paraId="30A4714F" w14:textId="147B9B99" w:rsidR="00190997" w:rsidRPr="008940D2" w:rsidRDefault="007267C9" w:rsidP="002D1D43">
      <w:pPr>
        <w:suppressAutoHyphens/>
        <w:rPr>
          <w:rFonts w:eastAsia="Times New Roman" w:cs="Times New Roman"/>
          <w:szCs w:val="24"/>
          <w:lang w:eastAsia="ar-SA"/>
        </w:rPr>
      </w:pPr>
      <w:r w:rsidRPr="008940D2">
        <w:rPr>
          <w:rFonts w:eastAsia="Times New Roman" w:cs="Times New Roman"/>
          <w:szCs w:val="24"/>
          <w:lang w:eastAsia="ar-SA"/>
        </w:rPr>
        <w:t xml:space="preserve">Kehtima jääb </w:t>
      </w:r>
      <w:r w:rsidR="00B91283" w:rsidRPr="008940D2">
        <w:rPr>
          <w:rFonts w:eastAsia="Times New Roman" w:cs="Times New Roman"/>
          <w:szCs w:val="24"/>
          <w:lang w:eastAsia="ar-SA"/>
        </w:rPr>
        <w:t xml:space="preserve">UPT </w:t>
      </w:r>
      <w:r w:rsidRPr="008940D2">
        <w:rPr>
          <w:rFonts w:eastAsia="Times New Roman" w:cs="Times New Roman"/>
          <w:szCs w:val="24"/>
          <w:lang w:eastAsia="ar-SA"/>
        </w:rPr>
        <w:t xml:space="preserve">osutaja kohustus </w:t>
      </w:r>
      <w:r w:rsidR="00FB6326" w:rsidRPr="008940D2">
        <w:rPr>
          <w:rFonts w:eastAsia="Times New Roman" w:cs="Times New Roman"/>
          <w:szCs w:val="24"/>
          <w:lang w:eastAsia="ar-SA"/>
        </w:rPr>
        <w:t>makst</w:t>
      </w:r>
      <w:r w:rsidRPr="008940D2">
        <w:rPr>
          <w:rFonts w:eastAsia="Times New Roman" w:cs="Times New Roman"/>
          <w:szCs w:val="24"/>
          <w:lang w:eastAsia="ar-SA"/>
        </w:rPr>
        <w:t xml:space="preserve">a oma postivõrgu vahendusel </w:t>
      </w:r>
      <w:r w:rsidR="003A638D" w:rsidRPr="008940D2">
        <w:rPr>
          <w:rFonts w:eastAsia="Times New Roman" w:cs="Times New Roman"/>
          <w:szCs w:val="24"/>
          <w:lang w:eastAsia="ar-SA"/>
        </w:rPr>
        <w:t>välja</w:t>
      </w:r>
      <w:r w:rsidRPr="008940D2">
        <w:rPr>
          <w:rFonts w:eastAsia="Times New Roman" w:cs="Times New Roman"/>
          <w:szCs w:val="24"/>
          <w:lang w:eastAsia="ar-SA"/>
        </w:rPr>
        <w:t xml:space="preserve"> pensionid ja toetus</w:t>
      </w:r>
      <w:r w:rsidR="00FB6326" w:rsidRPr="008940D2">
        <w:rPr>
          <w:rFonts w:eastAsia="Times New Roman" w:cs="Times New Roman"/>
          <w:szCs w:val="24"/>
          <w:lang w:eastAsia="ar-SA"/>
        </w:rPr>
        <w:t>ed</w:t>
      </w:r>
      <w:r w:rsidR="003A638D" w:rsidRPr="008940D2">
        <w:rPr>
          <w:rFonts w:eastAsia="Times New Roman" w:cs="Times New Roman"/>
          <w:szCs w:val="24"/>
          <w:lang w:eastAsia="ar-SA"/>
        </w:rPr>
        <w:t xml:space="preserve"> üle Eesti</w:t>
      </w:r>
      <w:bookmarkEnd w:id="80"/>
      <w:r w:rsidRPr="008940D2">
        <w:rPr>
          <w:rFonts w:eastAsia="Times New Roman" w:cs="Times New Roman"/>
          <w:szCs w:val="24"/>
          <w:lang w:eastAsia="ar-SA"/>
        </w:rPr>
        <w:t>.</w:t>
      </w:r>
      <w:r w:rsidR="00221EC9" w:rsidRPr="008940D2">
        <w:rPr>
          <w:rFonts w:eastAsia="Times New Roman" w:cs="Times New Roman"/>
          <w:szCs w:val="24"/>
          <w:lang w:eastAsia="ar-SA"/>
        </w:rPr>
        <w:t xml:space="preserve"> Riikliku pensionikindlustuse seaduse § 36 lõike 1 kohaselt</w:t>
      </w:r>
      <w:r w:rsidR="00CB074F" w:rsidRPr="008940D2">
        <w:rPr>
          <w:rFonts w:eastAsia="Times New Roman" w:cs="Times New Roman"/>
          <w:szCs w:val="24"/>
          <w:lang w:eastAsia="ar-SA"/>
        </w:rPr>
        <w:t xml:space="preserve"> </w:t>
      </w:r>
      <w:r w:rsidR="000565FA" w:rsidRPr="008940D2">
        <w:rPr>
          <w:rFonts w:eastAsia="Times New Roman" w:cs="Times New Roman"/>
          <w:szCs w:val="24"/>
          <w:lang w:eastAsia="ar-SA"/>
        </w:rPr>
        <w:t>on võimalik</w:t>
      </w:r>
      <w:r w:rsidR="00CB074F" w:rsidRPr="008940D2">
        <w:rPr>
          <w:rFonts w:eastAsia="Times New Roman" w:cs="Times New Roman"/>
          <w:szCs w:val="24"/>
          <w:lang w:eastAsia="ar-SA"/>
        </w:rPr>
        <w:t xml:space="preserve"> Eestis makstud riikliku pensioni</w:t>
      </w:r>
      <w:r w:rsidR="000565FA" w:rsidRPr="008940D2">
        <w:rPr>
          <w:rFonts w:eastAsia="Times New Roman" w:cs="Times New Roman"/>
          <w:szCs w:val="24"/>
          <w:lang w:eastAsia="ar-SA"/>
        </w:rPr>
        <w:t xml:space="preserve"> saada ka posti teel. Pensionite kojukande teenust pakub käesoleval hetkel AS Hansab koostöös turvaettevõttega Viking Security. Teenuse tagamise eest vastutab Sotsiaalkindlustusamet</w:t>
      </w:r>
      <w:r w:rsidR="000565FA" w:rsidRPr="008940D2">
        <w:rPr>
          <w:rStyle w:val="Allmrkuseviide"/>
          <w:rFonts w:eastAsia="Times New Roman" w:cs="Times New Roman"/>
          <w:szCs w:val="24"/>
          <w:lang w:eastAsia="ar-SA"/>
        </w:rPr>
        <w:footnoteReference w:id="8"/>
      </w:r>
      <w:r w:rsidR="000565FA" w:rsidRPr="008940D2">
        <w:rPr>
          <w:rFonts w:eastAsia="Times New Roman" w:cs="Times New Roman"/>
          <w:szCs w:val="24"/>
          <w:lang w:eastAsia="ar-SA"/>
        </w:rPr>
        <w:t>.</w:t>
      </w:r>
      <w:r w:rsidR="00846999" w:rsidRPr="008940D2">
        <w:rPr>
          <w:rFonts w:eastAsia="Times New Roman" w:cs="Times New Roman"/>
          <w:szCs w:val="24"/>
          <w:lang w:eastAsia="ar-SA"/>
        </w:rPr>
        <w:t xml:space="preserve"> Lisaks </w:t>
      </w:r>
      <w:r w:rsidR="00846999" w:rsidRPr="008940D2">
        <w:rPr>
          <w:rFonts w:cs="Times New Roman"/>
          <w:szCs w:val="24"/>
        </w:rPr>
        <w:t xml:space="preserve">pensionitele makstakse kojukandega teatud juhtudel välja ka toetusi. </w:t>
      </w:r>
    </w:p>
    <w:p w14:paraId="17F9FF87" w14:textId="6CCC8E4B" w:rsidR="00AF059F" w:rsidRPr="008940D2" w:rsidRDefault="00AF059F" w:rsidP="002D1D43">
      <w:pPr>
        <w:suppressAutoHyphens/>
        <w:rPr>
          <w:rFonts w:eastAsia="Times New Roman" w:cs="Times New Roman"/>
          <w:szCs w:val="24"/>
          <w:lang w:eastAsia="ar-SA"/>
        </w:rPr>
      </w:pPr>
    </w:p>
    <w:p w14:paraId="59645753" w14:textId="6B77791A" w:rsidR="000A602C" w:rsidRPr="008940D2" w:rsidRDefault="00FD6840" w:rsidP="002D1D43">
      <w:pPr>
        <w:suppressAutoHyphens/>
        <w:rPr>
          <w:rFonts w:eastAsia="Times New Roman" w:cs="Times New Roman"/>
          <w:szCs w:val="24"/>
          <w:lang w:eastAsia="ar-SA"/>
        </w:rPr>
      </w:pPr>
      <w:r w:rsidRPr="008940D2">
        <w:rPr>
          <w:rFonts w:eastAsia="Times New Roman" w:cs="Times New Roman"/>
          <w:szCs w:val="24"/>
          <w:lang w:eastAsia="ar-SA"/>
        </w:rPr>
        <w:t>S</w:t>
      </w:r>
      <w:r w:rsidR="000A602C" w:rsidRPr="008940D2">
        <w:rPr>
          <w:rFonts w:eastAsia="Times New Roman" w:cs="Times New Roman"/>
          <w:szCs w:val="24"/>
          <w:lang w:eastAsia="ar-SA"/>
        </w:rPr>
        <w:t xml:space="preserve">eaduse § 36 lõikes 2 tehtud muudatuse tulemusena ühtlustatakse sõnastus lõikega 1. </w:t>
      </w:r>
      <w:r w:rsidR="00750088" w:rsidRPr="008940D2">
        <w:rPr>
          <w:rFonts w:eastAsia="Times New Roman" w:cs="Times New Roman"/>
          <w:szCs w:val="24"/>
          <w:lang w:eastAsia="ar-SA"/>
        </w:rPr>
        <w:t>Kuna e</w:t>
      </w:r>
      <w:r w:rsidR="000A602C" w:rsidRPr="008940D2">
        <w:rPr>
          <w:rFonts w:eastAsia="Times New Roman" w:cs="Times New Roman"/>
          <w:szCs w:val="24"/>
          <w:lang w:eastAsia="ar-SA"/>
        </w:rPr>
        <w:t>elnõus toodud uue lõi</w:t>
      </w:r>
      <w:r w:rsidR="00750088" w:rsidRPr="008940D2">
        <w:rPr>
          <w:rFonts w:eastAsia="Times New Roman" w:cs="Times New Roman"/>
          <w:szCs w:val="24"/>
          <w:lang w:eastAsia="ar-SA"/>
        </w:rPr>
        <w:t>k</w:t>
      </w:r>
      <w:r w:rsidR="000A602C" w:rsidRPr="008940D2">
        <w:rPr>
          <w:rFonts w:eastAsia="Times New Roman" w:cs="Times New Roman"/>
          <w:szCs w:val="24"/>
          <w:lang w:eastAsia="ar-SA"/>
        </w:rPr>
        <w:t xml:space="preserve">e 1 sõnastuses ei kasutata enam sõna „finantsteenused“, siis ei ole edaspidi ka lõikes 2 vajadust seda sõna kasutada. </w:t>
      </w:r>
      <w:r w:rsidR="00846999" w:rsidRPr="008940D2">
        <w:rPr>
          <w:rFonts w:cs="Times New Roman"/>
          <w:szCs w:val="24"/>
        </w:rPr>
        <w:t>Samuti täpsustatakse, et teenuse osutamisel tuleb lähtuda</w:t>
      </w:r>
      <w:r w:rsidR="003906DD" w:rsidRPr="008940D2">
        <w:rPr>
          <w:rFonts w:cs="Times New Roman"/>
          <w:szCs w:val="24"/>
        </w:rPr>
        <w:t xml:space="preserve"> ka muudes asjaomastes seadustes sätestatu</w:t>
      </w:r>
      <w:r w:rsidR="00027BC3" w:rsidRPr="008940D2">
        <w:rPr>
          <w:rFonts w:cs="Times New Roman"/>
          <w:szCs w:val="24"/>
        </w:rPr>
        <w:t>st</w:t>
      </w:r>
      <w:r w:rsidR="003906DD" w:rsidRPr="008940D2">
        <w:rPr>
          <w:rFonts w:cs="Times New Roman"/>
          <w:szCs w:val="24"/>
        </w:rPr>
        <w:t>, seega</w:t>
      </w:r>
      <w:r w:rsidR="00846999" w:rsidRPr="008940D2">
        <w:rPr>
          <w:rFonts w:cs="Times New Roman"/>
          <w:szCs w:val="24"/>
        </w:rPr>
        <w:t xml:space="preserve"> lisaks riikliku pensionikindlustuse seadusele ka näiteks puuetega inimeste sotsiaaltoetuste seaduse §</w:t>
      </w:r>
      <w:r w:rsidR="00027BC3" w:rsidRPr="008940D2">
        <w:rPr>
          <w:rFonts w:cs="Times New Roman"/>
          <w:szCs w:val="24"/>
        </w:rPr>
        <w:t>-st</w:t>
      </w:r>
      <w:r w:rsidR="00846999" w:rsidRPr="008940D2">
        <w:rPr>
          <w:rFonts w:cs="Times New Roman"/>
          <w:szCs w:val="24"/>
        </w:rPr>
        <w:t xml:space="preserve"> 22, perehüvitiste seaduse § 8 lõike</w:t>
      </w:r>
      <w:r w:rsidR="00027BC3" w:rsidRPr="008940D2">
        <w:rPr>
          <w:rFonts w:cs="Times New Roman"/>
          <w:szCs w:val="24"/>
        </w:rPr>
        <w:t>st</w:t>
      </w:r>
      <w:r w:rsidR="00846999" w:rsidRPr="008940D2">
        <w:rPr>
          <w:rFonts w:cs="Times New Roman"/>
          <w:szCs w:val="24"/>
        </w:rPr>
        <w:t xml:space="preserve"> 5 ja töövõimetoetuse seaduse §-s</w:t>
      </w:r>
      <w:r w:rsidR="00027BC3" w:rsidRPr="008940D2">
        <w:rPr>
          <w:rFonts w:cs="Times New Roman"/>
          <w:szCs w:val="24"/>
        </w:rPr>
        <w:t>t</w:t>
      </w:r>
      <w:r w:rsidR="00846999" w:rsidRPr="008940D2">
        <w:rPr>
          <w:rFonts w:cs="Times New Roman"/>
          <w:szCs w:val="24"/>
        </w:rPr>
        <w:t xml:space="preserve"> 17.</w:t>
      </w:r>
    </w:p>
    <w:p w14:paraId="006E4DC3" w14:textId="77777777" w:rsidR="00BF0B23" w:rsidRPr="008940D2" w:rsidRDefault="00BF0B23" w:rsidP="002D1D43">
      <w:pPr>
        <w:suppressAutoHyphens/>
        <w:rPr>
          <w:rFonts w:eastAsia="Times New Roman" w:cs="Times New Roman"/>
          <w:szCs w:val="24"/>
          <w:lang w:eastAsia="ar-SA"/>
        </w:rPr>
      </w:pPr>
    </w:p>
    <w:p w14:paraId="22D634F2" w14:textId="020A4C4D" w:rsidR="00BF0B23" w:rsidRPr="008940D2" w:rsidRDefault="00BF0B23" w:rsidP="00BF0B23">
      <w:pPr>
        <w:suppressAutoHyphens/>
        <w:rPr>
          <w:rFonts w:eastAsia="Times New Roman" w:cs="Times New Roman"/>
          <w:szCs w:val="24"/>
          <w:lang w:eastAsia="ar-SA"/>
        </w:rPr>
      </w:pPr>
      <w:bookmarkStart w:id="81" w:name="_Hlk163116899"/>
      <w:r w:rsidRPr="008940D2">
        <w:rPr>
          <w:rFonts w:eastAsia="Times New Roman" w:cs="Times New Roman"/>
          <w:szCs w:val="24"/>
          <w:lang w:eastAsia="ar-SA"/>
        </w:rPr>
        <w:t>Rahasiirde teenuste osutamine on seotud sularaha käitlemisega</w:t>
      </w:r>
      <w:r w:rsidR="00750088" w:rsidRPr="008940D2">
        <w:rPr>
          <w:rFonts w:eastAsia="Times New Roman" w:cs="Times New Roman"/>
          <w:szCs w:val="24"/>
          <w:lang w:eastAsia="ar-SA"/>
        </w:rPr>
        <w:t xml:space="preserve"> ja sellele </w:t>
      </w:r>
      <w:r w:rsidRPr="008940D2">
        <w:rPr>
          <w:rFonts w:eastAsia="Times New Roman" w:cs="Times New Roman"/>
          <w:szCs w:val="24"/>
          <w:lang w:eastAsia="ar-SA"/>
        </w:rPr>
        <w:t xml:space="preserve">rakenduvad erinõuded, mille täitmisega seotud kulu UPT osutaja jaoks oli 2020. aastal ligikaudu 400 000 eurot. Lisaks tuleb täita üha karmistuvaid rahapesu ja terrorismi rahastamise </w:t>
      </w:r>
      <w:r w:rsidR="00750088" w:rsidRPr="008940D2">
        <w:rPr>
          <w:rFonts w:eastAsia="Times New Roman" w:cs="Times New Roman"/>
          <w:szCs w:val="24"/>
          <w:lang w:eastAsia="ar-SA"/>
        </w:rPr>
        <w:t xml:space="preserve">tõkestamise </w:t>
      </w:r>
      <w:r w:rsidRPr="008940D2">
        <w:rPr>
          <w:rFonts w:eastAsia="Times New Roman" w:cs="Times New Roman"/>
          <w:szCs w:val="24"/>
          <w:lang w:eastAsia="ar-SA"/>
        </w:rPr>
        <w:t>nõudeid, mis samuti tõsta</w:t>
      </w:r>
      <w:r w:rsidR="00750088" w:rsidRPr="008940D2">
        <w:rPr>
          <w:rFonts w:eastAsia="Times New Roman" w:cs="Times New Roman"/>
          <w:szCs w:val="24"/>
          <w:lang w:eastAsia="ar-SA"/>
        </w:rPr>
        <w:t>vad</w:t>
      </w:r>
      <w:r w:rsidRPr="008940D2">
        <w:rPr>
          <w:rFonts w:eastAsia="Times New Roman" w:cs="Times New Roman"/>
          <w:szCs w:val="24"/>
          <w:lang w:eastAsia="ar-SA"/>
        </w:rPr>
        <w:t xml:space="preserve"> UPT osutaja kulusid ja halduskoormust. Selliste kulude kandmine ei ole põhjendatud, kui osutatavate teenuste maht on väike ning teenust pakuvad turul ka muud teenusepakkujad, kes on Finantsinspektsiooni järelevalve all.</w:t>
      </w:r>
      <w:r w:rsidR="0023592B" w:rsidRPr="008940D2">
        <w:rPr>
          <w:rFonts w:eastAsia="Times New Roman" w:cs="Times New Roman"/>
          <w:szCs w:val="24"/>
          <w:lang w:eastAsia="ar-SA"/>
        </w:rPr>
        <w:t xml:space="preserve"> Rahasiire on rahakaardi teenus (raha sissemaks UPT osutaja võrgus ja sularaha väljamaks UPT osutaja võrgus</w:t>
      </w:r>
      <w:r w:rsidR="00750088" w:rsidRPr="008940D2">
        <w:rPr>
          <w:rFonts w:eastAsia="Times New Roman" w:cs="Times New Roman"/>
          <w:szCs w:val="24"/>
          <w:lang w:eastAsia="ar-SA"/>
        </w:rPr>
        <w:t>)</w:t>
      </w:r>
      <w:r w:rsidR="0023592B" w:rsidRPr="008940D2">
        <w:rPr>
          <w:rFonts w:eastAsia="Times New Roman" w:cs="Times New Roman"/>
          <w:szCs w:val="24"/>
          <w:lang w:eastAsia="ar-SA"/>
        </w:rPr>
        <w:t xml:space="preserve">. All on toodud tehingute arv ja selle muutus viimaste aastate </w:t>
      </w:r>
      <w:commentRangeStart w:id="82"/>
      <w:r w:rsidR="0023592B" w:rsidRPr="008940D2">
        <w:rPr>
          <w:rFonts w:eastAsia="Times New Roman" w:cs="Times New Roman"/>
          <w:szCs w:val="24"/>
          <w:lang w:eastAsia="ar-SA"/>
        </w:rPr>
        <w:t>jooksul</w:t>
      </w:r>
      <w:commentRangeEnd w:id="82"/>
      <w:r w:rsidR="009E218D">
        <w:rPr>
          <w:rStyle w:val="Kommentaariviide"/>
        </w:rPr>
        <w:commentReference w:id="82"/>
      </w:r>
      <w:r w:rsidR="0023592B" w:rsidRPr="008940D2">
        <w:rPr>
          <w:rFonts w:eastAsia="Times New Roman" w:cs="Times New Roman"/>
          <w:szCs w:val="24"/>
          <w:lang w:eastAsia="ar-SA"/>
        </w:rPr>
        <w:t>:</w:t>
      </w:r>
    </w:p>
    <w:p w14:paraId="3FE68C48" w14:textId="77777777" w:rsidR="0023592B" w:rsidRPr="008940D2" w:rsidRDefault="0023592B" w:rsidP="00BF0B23">
      <w:pPr>
        <w:suppressAutoHyphens/>
        <w:rPr>
          <w:rFonts w:eastAsia="Times New Roman" w:cs="Times New Roman"/>
          <w:szCs w:val="24"/>
          <w:lang w:eastAsia="ar-SA"/>
        </w:rPr>
      </w:pPr>
    </w:p>
    <w:tbl>
      <w:tblPr>
        <w:tblW w:w="5000" w:type="pct"/>
        <w:tblCellMar>
          <w:left w:w="0" w:type="dxa"/>
          <w:right w:w="0" w:type="dxa"/>
        </w:tblCellMar>
        <w:tblLook w:val="04A0" w:firstRow="1" w:lastRow="0" w:firstColumn="1" w:lastColumn="0" w:noHBand="0" w:noVBand="1"/>
      </w:tblPr>
      <w:tblGrid>
        <w:gridCol w:w="2323"/>
        <w:gridCol w:w="907"/>
        <w:gridCol w:w="907"/>
        <w:gridCol w:w="907"/>
        <w:gridCol w:w="907"/>
        <w:gridCol w:w="907"/>
        <w:gridCol w:w="731"/>
        <w:gridCol w:w="731"/>
        <w:gridCol w:w="731"/>
      </w:tblGrid>
      <w:tr w:rsidR="0047392B" w:rsidRPr="008940D2" w14:paraId="732E251A" w14:textId="17970EBD" w:rsidTr="0047392B">
        <w:trPr>
          <w:trHeight w:val="300"/>
        </w:trPr>
        <w:tc>
          <w:tcPr>
            <w:tcW w:w="1283"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B8C210B" w14:textId="77777777" w:rsidR="0047392B" w:rsidRPr="008940D2" w:rsidRDefault="0047392B">
            <w:pPr>
              <w:rPr>
                <w:b/>
                <w:bCs/>
                <w:color w:val="000000"/>
                <w:sz w:val="22"/>
                <w:lang w:eastAsia="et-EE"/>
              </w:rPr>
            </w:pPr>
            <w:r w:rsidRPr="008940D2">
              <w:rPr>
                <w:b/>
                <w:bCs/>
                <w:color w:val="000000"/>
                <w:lang w:eastAsia="et-EE"/>
              </w:rPr>
              <w:t>Tehingute arv</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9DC6FF2" w14:textId="77777777" w:rsidR="0047392B" w:rsidRPr="008940D2" w:rsidRDefault="0047392B">
            <w:pPr>
              <w:jc w:val="right"/>
              <w:rPr>
                <w:b/>
                <w:bCs/>
                <w:color w:val="000000"/>
                <w:lang w:eastAsia="et-EE"/>
              </w:rPr>
            </w:pPr>
            <w:r w:rsidRPr="008940D2">
              <w:rPr>
                <w:b/>
                <w:bCs/>
                <w:color w:val="000000"/>
                <w:lang w:eastAsia="et-EE"/>
              </w:rPr>
              <w:t>2016</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8BF85A8" w14:textId="77777777" w:rsidR="0047392B" w:rsidRPr="008940D2" w:rsidRDefault="0047392B">
            <w:pPr>
              <w:jc w:val="right"/>
              <w:rPr>
                <w:b/>
                <w:bCs/>
                <w:color w:val="000000"/>
                <w:lang w:eastAsia="et-EE"/>
              </w:rPr>
            </w:pPr>
            <w:r w:rsidRPr="008940D2">
              <w:rPr>
                <w:b/>
                <w:bCs/>
                <w:color w:val="000000"/>
                <w:lang w:eastAsia="et-EE"/>
              </w:rPr>
              <w:t>2017</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67769B4" w14:textId="77777777" w:rsidR="0047392B" w:rsidRPr="008940D2" w:rsidRDefault="0047392B">
            <w:pPr>
              <w:jc w:val="right"/>
              <w:rPr>
                <w:b/>
                <w:bCs/>
                <w:color w:val="000000"/>
                <w:lang w:eastAsia="et-EE"/>
              </w:rPr>
            </w:pPr>
            <w:r w:rsidRPr="008940D2">
              <w:rPr>
                <w:b/>
                <w:bCs/>
                <w:color w:val="000000"/>
                <w:lang w:eastAsia="et-EE"/>
              </w:rPr>
              <w:t>2018</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E1EF8FB" w14:textId="77777777" w:rsidR="0047392B" w:rsidRPr="008940D2" w:rsidRDefault="0047392B">
            <w:pPr>
              <w:jc w:val="right"/>
              <w:rPr>
                <w:b/>
                <w:bCs/>
                <w:color w:val="000000"/>
                <w:lang w:eastAsia="et-EE"/>
              </w:rPr>
            </w:pPr>
            <w:r w:rsidRPr="008940D2">
              <w:rPr>
                <w:b/>
                <w:bCs/>
                <w:color w:val="000000"/>
                <w:lang w:eastAsia="et-EE"/>
              </w:rPr>
              <w:t>2019</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5427FD0" w14:textId="77777777" w:rsidR="0047392B" w:rsidRPr="008940D2" w:rsidRDefault="0047392B">
            <w:pPr>
              <w:jc w:val="right"/>
              <w:rPr>
                <w:b/>
                <w:bCs/>
                <w:color w:val="000000"/>
                <w:lang w:eastAsia="et-EE"/>
              </w:rPr>
            </w:pPr>
            <w:r w:rsidRPr="008940D2">
              <w:rPr>
                <w:b/>
                <w:bCs/>
                <w:color w:val="000000"/>
                <w:lang w:eastAsia="et-EE"/>
              </w:rPr>
              <w:t>2020</w:t>
            </w:r>
          </w:p>
        </w:tc>
        <w:tc>
          <w:tcPr>
            <w:tcW w:w="404" w:type="pct"/>
            <w:tcBorders>
              <w:top w:val="single" w:sz="8" w:space="0" w:color="auto"/>
              <w:left w:val="nil"/>
              <w:bottom w:val="single" w:sz="8" w:space="0" w:color="auto"/>
              <w:right w:val="single" w:sz="8" w:space="0" w:color="auto"/>
            </w:tcBorders>
          </w:tcPr>
          <w:p w14:paraId="782DC0C5" w14:textId="0A23CDD1" w:rsidR="0047392B" w:rsidRPr="008940D2" w:rsidRDefault="0047392B">
            <w:pPr>
              <w:jc w:val="right"/>
              <w:rPr>
                <w:b/>
                <w:bCs/>
                <w:color w:val="000000"/>
                <w:lang w:eastAsia="et-EE"/>
              </w:rPr>
            </w:pPr>
            <w:r w:rsidRPr="008940D2">
              <w:rPr>
                <w:b/>
                <w:bCs/>
                <w:color w:val="000000"/>
                <w:lang w:eastAsia="et-EE"/>
              </w:rPr>
              <w:t>2021</w:t>
            </w:r>
          </w:p>
        </w:tc>
        <w:tc>
          <w:tcPr>
            <w:tcW w:w="404" w:type="pct"/>
            <w:tcBorders>
              <w:top w:val="single" w:sz="8" w:space="0" w:color="auto"/>
              <w:left w:val="nil"/>
              <w:bottom w:val="single" w:sz="8" w:space="0" w:color="auto"/>
              <w:right w:val="single" w:sz="8" w:space="0" w:color="auto"/>
            </w:tcBorders>
          </w:tcPr>
          <w:p w14:paraId="702E90A4" w14:textId="00A141EF" w:rsidR="0047392B" w:rsidRPr="008940D2" w:rsidRDefault="0047392B">
            <w:pPr>
              <w:jc w:val="right"/>
              <w:rPr>
                <w:b/>
                <w:bCs/>
                <w:color w:val="000000"/>
                <w:lang w:eastAsia="et-EE"/>
              </w:rPr>
            </w:pPr>
            <w:r w:rsidRPr="008940D2">
              <w:rPr>
                <w:b/>
                <w:bCs/>
                <w:color w:val="000000"/>
                <w:lang w:eastAsia="et-EE"/>
              </w:rPr>
              <w:t>2022</w:t>
            </w:r>
          </w:p>
        </w:tc>
        <w:tc>
          <w:tcPr>
            <w:tcW w:w="404" w:type="pct"/>
            <w:tcBorders>
              <w:top w:val="single" w:sz="8" w:space="0" w:color="auto"/>
              <w:left w:val="nil"/>
              <w:bottom w:val="single" w:sz="8" w:space="0" w:color="auto"/>
              <w:right w:val="single" w:sz="8" w:space="0" w:color="auto"/>
            </w:tcBorders>
          </w:tcPr>
          <w:p w14:paraId="191D37DD" w14:textId="5924A7CE" w:rsidR="0047392B" w:rsidRPr="008940D2" w:rsidRDefault="0047392B">
            <w:pPr>
              <w:jc w:val="right"/>
              <w:rPr>
                <w:b/>
                <w:bCs/>
                <w:color w:val="000000"/>
                <w:lang w:eastAsia="et-EE"/>
              </w:rPr>
            </w:pPr>
            <w:r w:rsidRPr="008940D2">
              <w:rPr>
                <w:b/>
                <w:bCs/>
                <w:color w:val="000000"/>
                <w:lang w:eastAsia="et-EE"/>
              </w:rPr>
              <w:t>2023</w:t>
            </w:r>
          </w:p>
        </w:tc>
      </w:tr>
      <w:tr w:rsidR="0047392B" w:rsidRPr="008940D2" w14:paraId="67CC140D" w14:textId="10F4CC8A" w:rsidTr="0047392B">
        <w:trPr>
          <w:trHeight w:val="300"/>
        </w:trPr>
        <w:tc>
          <w:tcPr>
            <w:tcW w:w="128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524EC8" w14:textId="77777777" w:rsidR="0047392B" w:rsidRPr="008940D2" w:rsidRDefault="0047392B">
            <w:pPr>
              <w:rPr>
                <w:color w:val="000000"/>
                <w:lang w:eastAsia="et-EE"/>
              </w:rPr>
            </w:pPr>
            <w:r w:rsidRPr="008940D2">
              <w:rPr>
                <w:color w:val="000000"/>
                <w:lang w:eastAsia="et-EE"/>
              </w:rPr>
              <w:lastRenderedPageBreak/>
              <w:t>Rahakaart</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A51DB6" w14:textId="77777777" w:rsidR="0047392B" w:rsidRPr="008940D2" w:rsidRDefault="0047392B">
            <w:pPr>
              <w:jc w:val="right"/>
              <w:rPr>
                <w:color w:val="000000"/>
                <w:lang w:eastAsia="et-EE"/>
              </w:rPr>
            </w:pPr>
            <w:r w:rsidRPr="008940D2">
              <w:rPr>
                <w:color w:val="000000"/>
                <w:lang w:eastAsia="et-EE"/>
              </w:rPr>
              <w:t>6618</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71746F" w14:textId="77777777" w:rsidR="0047392B" w:rsidRPr="008940D2" w:rsidRDefault="0047392B">
            <w:pPr>
              <w:jc w:val="right"/>
              <w:rPr>
                <w:color w:val="000000"/>
                <w:lang w:eastAsia="et-EE"/>
              </w:rPr>
            </w:pPr>
            <w:r w:rsidRPr="008940D2">
              <w:rPr>
                <w:color w:val="000000"/>
                <w:lang w:eastAsia="et-EE"/>
              </w:rPr>
              <w:t>4921</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C8B55" w14:textId="77777777" w:rsidR="0047392B" w:rsidRPr="008940D2" w:rsidRDefault="0047392B">
            <w:pPr>
              <w:jc w:val="right"/>
              <w:rPr>
                <w:color w:val="000000"/>
                <w:lang w:eastAsia="et-EE"/>
              </w:rPr>
            </w:pPr>
            <w:r w:rsidRPr="008940D2">
              <w:rPr>
                <w:color w:val="000000"/>
                <w:lang w:eastAsia="et-EE"/>
              </w:rPr>
              <w:t>3875</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CA20E3" w14:textId="77777777" w:rsidR="0047392B" w:rsidRPr="008940D2" w:rsidRDefault="0047392B">
            <w:pPr>
              <w:jc w:val="right"/>
              <w:rPr>
                <w:color w:val="000000"/>
                <w:lang w:eastAsia="et-EE"/>
              </w:rPr>
            </w:pPr>
            <w:r w:rsidRPr="008940D2">
              <w:rPr>
                <w:color w:val="000000"/>
                <w:lang w:eastAsia="et-EE"/>
              </w:rPr>
              <w:t>3091</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5C523F" w14:textId="77777777" w:rsidR="0047392B" w:rsidRPr="008940D2" w:rsidRDefault="0047392B">
            <w:pPr>
              <w:jc w:val="right"/>
              <w:rPr>
                <w:color w:val="000000"/>
                <w:lang w:eastAsia="et-EE"/>
              </w:rPr>
            </w:pPr>
            <w:r w:rsidRPr="008940D2">
              <w:rPr>
                <w:color w:val="000000"/>
                <w:lang w:eastAsia="et-EE"/>
              </w:rPr>
              <w:t>2441</w:t>
            </w:r>
          </w:p>
        </w:tc>
        <w:tc>
          <w:tcPr>
            <w:tcW w:w="404" w:type="pct"/>
            <w:tcBorders>
              <w:top w:val="nil"/>
              <w:left w:val="nil"/>
              <w:bottom w:val="single" w:sz="8" w:space="0" w:color="auto"/>
              <w:right w:val="single" w:sz="8" w:space="0" w:color="auto"/>
            </w:tcBorders>
          </w:tcPr>
          <w:p w14:paraId="2CBB803E" w14:textId="332910E7" w:rsidR="0047392B" w:rsidRPr="008940D2" w:rsidRDefault="0047392B">
            <w:pPr>
              <w:jc w:val="right"/>
              <w:rPr>
                <w:color w:val="000000"/>
                <w:lang w:eastAsia="et-EE"/>
              </w:rPr>
            </w:pPr>
            <w:r w:rsidRPr="008940D2">
              <w:rPr>
                <w:color w:val="000000"/>
                <w:lang w:eastAsia="et-EE"/>
              </w:rPr>
              <w:t>2199</w:t>
            </w:r>
          </w:p>
        </w:tc>
        <w:tc>
          <w:tcPr>
            <w:tcW w:w="404" w:type="pct"/>
            <w:tcBorders>
              <w:top w:val="nil"/>
              <w:left w:val="nil"/>
              <w:bottom w:val="single" w:sz="8" w:space="0" w:color="auto"/>
              <w:right w:val="single" w:sz="8" w:space="0" w:color="auto"/>
            </w:tcBorders>
          </w:tcPr>
          <w:p w14:paraId="6BD96289" w14:textId="3DE76281" w:rsidR="0047392B" w:rsidRPr="008940D2" w:rsidRDefault="0047392B">
            <w:pPr>
              <w:jc w:val="right"/>
              <w:rPr>
                <w:color w:val="000000"/>
                <w:lang w:eastAsia="et-EE"/>
              </w:rPr>
            </w:pPr>
            <w:r w:rsidRPr="008940D2">
              <w:rPr>
                <w:color w:val="000000"/>
                <w:lang w:eastAsia="et-EE"/>
              </w:rPr>
              <w:t>1933</w:t>
            </w:r>
          </w:p>
        </w:tc>
        <w:tc>
          <w:tcPr>
            <w:tcW w:w="404" w:type="pct"/>
            <w:tcBorders>
              <w:top w:val="nil"/>
              <w:left w:val="nil"/>
              <w:bottom w:val="single" w:sz="8" w:space="0" w:color="auto"/>
              <w:right w:val="single" w:sz="8" w:space="0" w:color="auto"/>
            </w:tcBorders>
          </w:tcPr>
          <w:p w14:paraId="1A5786E7" w14:textId="7B0864E0" w:rsidR="0047392B" w:rsidRPr="008940D2" w:rsidRDefault="0047392B">
            <w:pPr>
              <w:jc w:val="right"/>
              <w:rPr>
                <w:color w:val="000000"/>
                <w:lang w:eastAsia="et-EE"/>
              </w:rPr>
            </w:pPr>
            <w:r w:rsidRPr="008940D2">
              <w:rPr>
                <w:color w:val="000000"/>
                <w:lang w:eastAsia="et-EE"/>
              </w:rPr>
              <w:t>1167</w:t>
            </w:r>
          </w:p>
        </w:tc>
      </w:tr>
    </w:tbl>
    <w:p w14:paraId="47810C28" w14:textId="77777777" w:rsidR="0023592B" w:rsidRPr="008940D2" w:rsidRDefault="0023592B" w:rsidP="0023592B">
      <w:pPr>
        <w:rPr>
          <w:rFonts w:eastAsia="Times New Roman" w:cs="Times New Roman"/>
          <w:szCs w:val="24"/>
          <w:lang w:eastAsia="ar-SA"/>
        </w:rPr>
      </w:pPr>
    </w:p>
    <w:p w14:paraId="66272522" w14:textId="14380493" w:rsidR="0023592B" w:rsidRPr="008940D2" w:rsidRDefault="0023592B" w:rsidP="0023592B">
      <w:pPr>
        <w:rPr>
          <w:rFonts w:eastAsia="Times New Roman" w:cs="Times New Roman"/>
          <w:szCs w:val="24"/>
          <w:lang w:eastAsia="ar-SA"/>
        </w:rPr>
      </w:pPr>
      <w:r w:rsidRPr="008940D2">
        <w:rPr>
          <w:rFonts w:eastAsia="Times New Roman" w:cs="Times New Roman"/>
          <w:szCs w:val="24"/>
          <w:lang w:eastAsia="ar-SA"/>
        </w:rPr>
        <w:t>Rahakaardi teenust kasuta</w:t>
      </w:r>
      <w:r w:rsidR="00F86966" w:rsidRPr="008940D2">
        <w:rPr>
          <w:rFonts w:eastAsia="Times New Roman" w:cs="Times New Roman"/>
          <w:szCs w:val="24"/>
          <w:lang w:eastAsia="ar-SA"/>
        </w:rPr>
        <w:t>vad</w:t>
      </w:r>
      <w:r w:rsidRPr="008940D2">
        <w:rPr>
          <w:rFonts w:eastAsia="Times New Roman" w:cs="Times New Roman"/>
          <w:szCs w:val="24"/>
          <w:lang w:eastAsia="ar-SA"/>
        </w:rPr>
        <w:t xml:space="preserve"> enamuses äriklien</w:t>
      </w:r>
      <w:r w:rsidR="00F86966" w:rsidRPr="008940D2">
        <w:rPr>
          <w:rFonts w:eastAsia="Times New Roman" w:cs="Times New Roman"/>
          <w:szCs w:val="24"/>
          <w:lang w:eastAsia="ar-SA"/>
        </w:rPr>
        <w:t>did</w:t>
      </w:r>
      <w:r w:rsidR="00FF1C69" w:rsidRPr="008940D2">
        <w:rPr>
          <w:rFonts w:eastAsia="Times New Roman" w:cs="Times New Roman"/>
          <w:szCs w:val="24"/>
          <w:lang w:eastAsia="ar-SA"/>
        </w:rPr>
        <w:t xml:space="preserve"> (c</w:t>
      </w:r>
      <w:r w:rsidRPr="008940D2">
        <w:rPr>
          <w:rFonts w:eastAsia="Times New Roman" w:cs="Times New Roman"/>
          <w:szCs w:val="24"/>
          <w:lang w:eastAsia="ar-SA"/>
        </w:rPr>
        <w:t>a 60%</w:t>
      </w:r>
      <w:r w:rsidR="00FF1C69" w:rsidRPr="008940D2">
        <w:rPr>
          <w:rFonts w:eastAsia="Times New Roman" w:cs="Times New Roman"/>
          <w:szCs w:val="24"/>
          <w:lang w:eastAsia="ar-SA"/>
        </w:rPr>
        <w:t>)</w:t>
      </w:r>
      <w:r w:rsidR="0041163E" w:rsidRPr="008940D2">
        <w:rPr>
          <w:rFonts w:eastAsia="Times New Roman" w:cs="Times New Roman"/>
          <w:szCs w:val="24"/>
          <w:lang w:eastAsia="ar-SA"/>
        </w:rPr>
        <w:t>,</w:t>
      </w:r>
      <w:r w:rsidRPr="008940D2">
        <w:rPr>
          <w:rFonts w:eastAsia="Times New Roman" w:cs="Times New Roman"/>
          <w:szCs w:val="24"/>
          <w:lang w:eastAsia="ar-SA"/>
        </w:rPr>
        <w:t xml:space="preserve"> </w:t>
      </w:r>
      <w:r w:rsidR="00FF1C69" w:rsidRPr="008940D2">
        <w:rPr>
          <w:rFonts w:eastAsia="Times New Roman" w:cs="Times New Roman"/>
          <w:szCs w:val="24"/>
          <w:lang w:eastAsia="ar-SA"/>
        </w:rPr>
        <w:t>40% moodusta</w:t>
      </w:r>
      <w:r w:rsidR="00F86966" w:rsidRPr="008940D2">
        <w:rPr>
          <w:rFonts w:eastAsia="Times New Roman" w:cs="Times New Roman"/>
          <w:szCs w:val="24"/>
          <w:lang w:eastAsia="ar-SA"/>
        </w:rPr>
        <w:t>vad</w:t>
      </w:r>
      <w:r w:rsidR="00FF1C69" w:rsidRPr="008940D2">
        <w:rPr>
          <w:rFonts w:eastAsia="Times New Roman" w:cs="Times New Roman"/>
          <w:szCs w:val="24"/>
          <w:lang w:eastAsia="ar-SA"/>
        </w:rPr>
        <w:t xml:space="preserve"> eraklien</w:t>
      </w:r>
      <w:r w:rsidR="00F86966" w:rsidRPr="008940D2">
        <w:rPr>
          <w:rFonts w:eastAsia="Times New Roman" w:cs="Times New Roman"/>
          <w:szCs w:val="24"/>
          <w:lang w:eastAsia="ar-SA"/>
        </w:rPr>
        <w:t>did</w:t>
      </w:r>
      <w:r w:rsidRPr="008940D2">
        <w:rPr>
          <w:rFonts w:eastAsia="Times New Roman" w:cs="Times New Roman"/>
          <w:szCs w:val="24"/>
          <w:lang w:eastAsia="ar-SA"/>
        </w:rPr>
        <w:t>.</w:t>
      </w:r>
    </w:p>
    <w:p w14:paraId="36568CBC" w14:textId="0597FDBA" w:rsidR="00BF0B23" w:rsidRPr="008940D2" w:rsidRDefault="00BF0B23" w:rsidP="00BF0B23">
      <w:pPr>
        <w:suppressAutoHyphens/>
        <w:rPr>
          <w:rFonts w:eastAsia="Times New Roman" w:cs="Times New Roman"/>
          <w:szCs w:val="24"/>
          <w:lang w:eastAsia="ar-SA"/>
        </w:rPr>
      </w:pPr>
    </w:p>
    <w:p w14:paraId="32ED8351" w14:textId="6DA17560" w:rsidR="00BF0B23" w:rsidRPr="008940D2" w:rsidRDefault="00BF0B23" w:rsidP="00BF0B23">
      <w:pPr>
        <w:suppressAutoHyphens/>
        <w:rPr>
          <w:rFonts w:eastAsia="Times New Roman" w:cs="Times New Roman"/>
          <w:szCs w:val="24"/>
          <w:lang w:eastAsia="ar-SA"/>
        </w:rPr>
      </w:pPr>
      <w:r w:rsidRPr="008940D2">
        <w:rPr>
          <w:rFonts w:eastAsia="Times New Roman" w:cs="Times New Roman"/>
          <w:szCs w:val="24"/>
          <w:lang w:eastAsia="ar-SA"/>
        </w:rPr>
        <w:t>Kuivõrd rahasiirde teenust selle laias tähenduses pakuvad turul ka muud teenuse osutajad, puudub vajadus kehtestada UPT osutajale universaalne kohustus pakkuda kõiki rahasiirdena käsitletavaid teenuseid.</w:t>
      </w:r>
    </w:p>
    <w:bookmarkEnd w:id="81"/>
    <w:p w14:paraId="16D1E216" w14:textId="77777777" w:rsidR="00190997" w:rsidRPr="008940D2" w:rsidRDefault="00190997" w:rsidP="002D1D43">
      <w:pPr>
        <w:suppressAutoHyphens/>
        <w:rPr>
          <w:rFonts w:eastAsia="Times New Roman" w:cs="Times New Roman"/>
          <w:szCs w:val="24"/>
          <w:lang w:eastAsia="ar-SA"/>
        </w:rPr>
      </w:pPr>
    </w:p>
    <w:p w14:paraId="21F1C620" w14:textId="5FE4BBFF" w:rsidR="003D33A4" w:rsidRPr="008940D2" w:rsidRDefault="000238F0" w:rsidP="003D33A4">
      <w:pPr>
        <w:rPr>
          <w:rFonts w:eastAsia="Times New Roman" w:cs="Times New Roman"/>
          <w:b/>
          <w:bCs/>
          <w:szCs w:val="24"/>
          <w:lang w:eastAsia="ar-SA"/>
        </w:rPr>
      </w:pPr>
      <w:bookmarkStart w:id="83" w:name="_Hlk103242625"/>
      <w:r w:rsidRPr="008940D2">
        <w:rPr>
          <w:rFonts w:eastAsia="Times New Roman" w:cs="Times New Roman"/>
          <w:b/>
          <w:bCs/>
          <w:szCs w:val="24"/>
          <w:lang w:eastAsia="ar-SA"/>
        </w:rPr>
        <w:t>Eelnõu § 1 punkt</w:t>
      </w:r>
      <w:r w:rsidR="00D01EA3" w:rsidRPr="008940D2">
        <w:rPr>
          <w:rFonts w:eastAsia="Times New Roman" w:cs="Times New Roman"/>
          <w:b/>
          <w:bCs/>
          <w:szCs w:val="24"/>
          <w:lang w:eastAsia="ar-SA"/>
        </w:rPr>
        <w:t>id</w:t>
      </w:r>
      <w:r w:rsidRPr="008940D2">
        <w:rPr>
          <w:rFonts w:eastAsia="Times New Roman" w:cs="Times New Roman"/>
          <w:b/>
          <w:bCs/>
          <w:szCs w:val="24"/>
          <w:lang w:eastAsia="ar-SA"/>
        </w:rPr>
        <w:t xml:space="preserve"> </w:t>
      </w:r>
      <w:r w:rsidR="00BB6949" w:rsidRPr="008940D2">
        <w:rPr>
          <w:rFonts w:eastAsia="Times New Roman" w:cs="Times New Roman"/>
          <w:b/>
          <w:bCs/>
          <w:szCs w:val="24"/>
          <w:lang w:eastAsia="ar-SA"/>
        </w:rPr>
        <w:t>4</w:t>
      </w:r>
      <w:r w:rsidR="00743137" w:rsidRPr="008940D2">
        <w:rPr>
          <w:rFonts w:eastAsia="Times New Roman" w:cs="Times New Roman"/>
          <w:b/>
          <w:bCs/>
          <w:szCs w:val="24"/>
          <w:lang w:eastAsia="ar-SA"/>
        </w:rPr>
        <w:t>3</w:t>
      </w:r>
      <w:r w:rsidR="0041163E" w:rsidRPr="008940D2">
        <w:rPr>
          <w:rFonts w:eastAsia="Times New Roman" w:cs="Times New Roman"/>
          <w:b/>
          <w:bCs/>
          <w:szCs w:val="24"/>
          <w:lang w:eastAsia="ar-SA"/>
        </w:rPr>
        <w:t>–</w:t>
      </w:r>
      <w:r w:rsidR="00F36204" w:rsidRPr="008940D2">
        <w:rPr>
          <w:rFonts w:eastAsia="Times New Roman" w:cs="Times New Roman"/>
          <w:b/>
          <w:bCs/>
          <w:szCs w:val="24"/>
          <w:lang w:eastAsia="ar-SA"/>
        </w:rPr>
        <w:t>4</w:t>
      </w:r>
      <w:r w:rsidR="00743137" w:rsidRPr="008940D2">
        <w:rPr>
          <w:rFonts w:eastAsia="Times New Roman" w:cs="Times New Roman"/>
          <w:b/>
          <w:bCs/>
          <w:szCs w:val="24"/>
          <w:lang w:eastAsia="ar-SA"/>
        </w:rPr>
        <w:t>5</w:t>
      </w:r>
    </w:p>
    <w:p w14:paraId="63D68E10" w14:textId="0123F053" w:rsidR="000238F0" w:rsidRDefault="000238F0" w:rsidP="1266BB03">
      <w:pPr>
        <w:rPr>
          <w:rFonts w:eastAsia="Times New Roman" w:cs="Times New Roman"/>
          <w:lang w:eastAsia="ar-SA"/>
        </w:rPr>
      </w:pPr>
      <w:r w:rsidRPr="1266BB03">
        <w:rPr>
          <w:rFonts w:eastAsia="Times New Roman" w:cs="Times New Roman"/>
          <w:lang w:eastAsia="ar-SA"/>
        </w:rPr>
        <w:t>Eelnõu § 1 punkti</w:t>
      </w:r>
      <w:r w:rsidR="008A58B4" w:rsidRPr="1266BB03">
        <w:rPr>
          <w:rFonts w:eastAsia="Times New Roman" w:cs="Times New Roman"/>
          <w:lang w:eastAsia="ar-SA"/>
        </w:rPr>
        <w:t>de</w:t>
      </w:r>
      <w:r w:rsidRPr="1266BB03">
        <w:rPr>
          <w:rFonts w:eastAsia="Times New Roman" w:cs="Times New Roman"/>
          <w:lang w:eastAsia="ar-SA"/>
        </w:rPr>
        <w:t xml:space="preserve">ga </w:t>
      </w:r>
      <w:r w:rsidR="00652B11" w:rsidRPr="1266BB03">
        <w:rPr>
          <w:rFonts w:eastAsia="Times New Roman" w:cs="Times New Roman"/>
          <w:lang w:eastAsia="ar-SA"/>
        </w:rPr>
        <w:t>4</w:t>
      </w:r>
      <w:bookmarkStart w:id="84" w:name="_Hlk182855475"/>
      <w:r w:rsidR="00743137" w:rsidRPr="1266BB03">
        <w:rPr>
          <w:rFonts w:eastAsia="Times New Roman" w:cs="Times New Roman"/>
          <w:lang w:eastAsia="ar-SA"/>
        </w:rPr>
        <w:t>3</w:t>
      </w:r>
      <w:r w:rsidR="0041163E" w:rsidRPr="1266BB03">
        <w:rPr>
          <w:rFonts w:eastAsia="Times New Roman" w:cs="Times New Roman"/>
          <w:b/>
          <w:bCs/>
          <w:lang w:eastAsia="ar-SA"/>
        </w:rPr>
        <w:t>–</w:t>
      </w:r>
      <w:bookmarkEnd w:id="84"/>
      <w:r w:rsidR="00BB6949" w:rsidRPr="1266BB03">
        <w:rPr>
          <w:rFonts w:eastAsia="Times New Roman" w:cs="Times New Roman"/>
          <w:lang w:eastAsia="ar-SA"/>
        </w:rPr>
        <w:t>4</w:t>
      </w:r>
      <w:r w:rsidR="00743137" w:rsidRPr="1266BB03">
        <w:rPr>
          <w:rFonts w:eastAsia="Times New Roman" w:cs="Times New Roman"/>
          <w:lang w:eastAsia="ar-SA"/>
        </w:rPr>
        <w:t>5</w:t>
      </w:r>
      <w:r w:rsidRPr="1266BB03">
        <w:rPr>
          <w:rFonts w:eastAsia="Times New Roman" w:cs="Times New Roman"/>
          <w:lang w:eastAsia="ar-SA"/>
        </w:rPr>
        <w:t xml:space="preserve"> muudetakse</w:t>
      </w:r>
      <w:r w:rsidR="00652B11" w:rsidRPr="1266BB03">
        <w:rPr>
          <w:rFonts w:eastAsia="Times New Roman" w:cs="Times New Roman"/>
          <w:lang w:eastAsia="ar-SA"/>
        </w:rPr>
        <w:t xml:space="preserve"> UPT osutaja kohustuslik</w:t>
      </w:r>
      <w:r w:rsidR="343DD16D" w:rsidRPr="1266BB03">
        <w:rPr>
          <w:rFonts w:eastAsia="Times New Roman" w:cs="Times New Roman"/>
          <w:lang w:eastAsia="ar-SA"/>
        </w:rPr>
        <w:t>k</w:t>
      </w:r>
      <w:r w:rsidR="00652B11" w:rsidRPr="1266BB03">
        <w:rPr>
          <w:rFonts w:eastAsia="Times New Roman" w:cs="Times New Roman"/>
          <w:lang w:eastAsia="ar-SA"/>
        </w:rPr>
        <w:t xml:space="preserve">e tegevusi reguleerivaid sätteid. Sätetes ei tehta sisulisi muudatusi. Jätkuvalt on UPT osutajal kohustus oma postivõrgu vahendusel edastada üle Eesti perioodilisi väljaandeid ning </w:t>
      </w:r>
      <w:r w:rsidR="007610F8" w:rsidRPr="1266BB03">
        <w:rPr>
          <w:rFonts w:eastAsia="Times New Roman" w:cs="Times New Roman"/>
          <w:lang w:eastAsia="ar-SA"/>
        </w:rPr>
        <w:t>menetlus</w:t>
      </w:r>
      <w:r w:rsidR="00652B11" w:rsidRPr="1266BB03">
        <w:rPr>
          <w:rFonts w:eastAsia="Times New Roman" w:cs="Times New Roman"/>
          <w:lang w:eastAsia="ar-SA"/>
        </w:rPr>
        <w:t>dokumente. Muudatusega antakse valdkonna eest vastutavale ministrile volitus kehtestada määrusega</w:t>
      </w:r>
      <w:r w:rsidRPr="1266BB03">
        <w:rPr>
          <w:rFonts w:eastAsia="Times New Roman" w:cs="Times New Roman"/>
          <w:lang w:eastAsia="ar-SA"/>
        </w:rPr>
        <w:t xml:space="preserve"> nõuded perioodilise väljaande ja menetlusdokumendi edastamise osas</w:t>
      </w:r>
      <w:r w:rsidR="00652B11" w:rsidRPr="1266BB03">
        <w:rPr>
          <w:rFonts w:eastAsia="Times New Roman" w:cs="Times New Roman"/>
          <w:lang w:eastAsia="ar-SA"/>
        </w:rPr>
        <w:t xml:space="preserve">. </w:t>
      </w:r>
      <w:r w:rsidR="00327B09" w:rsidRPr="1266BB03">
        <w:rPr>
          <w:rFonts w:eastAsia="Times New Roman" w:cs="Times New Roman"/>
          <w:lang w:eastAsia="ar-SA"/>
        </w:rPr>
        <w:t>Ministri määruse kavand on</w:t>
      </w:r>
      <w:r w:rsidR="001E1E03" w:rsidRPr="1266BB03">
        <w:rPr>
          <w:rFonts w:eastAsia="Times New Roman" w:cs="Times New Roman"/>
          <w:lang w:eastAsia="ar-SA"/>
        </w:rPr>
        <w:t xml:space="preserve"> välja toodud</w:t>
      </w:r>
      <w:r w:rsidR="00327B09" w:rsidRPr="1266BB03">
        <w:rPr>
          <w:rFonts w:eastAsia="Times New Roman" w:cs="Times New Roman"/>
          <w:lang w:eastAsia="ar-SA"/>
        </w:rPr>
        <w:t xml:space="preserve"> seletuskirja lisa</w:t>
      </w:r>
      <w:r w:rsidR="001E1E03" w:rsidRPr="1266BB03">
        <w:rPr>
          <w:rFonts w:eastAsia="Times New Roman" w:cs="Times New Roman"/>
          <w:lang w:eastAsia="ar-SA"/>
        </w:rPr>
        <w:t>s</w:t>
      </w:r>
      <w:r w:rsidR="00327B09" w:rsidRPr="1266BB03">
        <w:rPr>
          <w:rFonts w:eastAsia="Times New Roman" w:cs="Times New Roman"/>
          <w:lang w:eastAsia="ar-SA"/>
        </w:rPr>
        <w:t xml:space="preserve"> 1.</w:t>
      </w:r>
    </w:p>
    <w:p w14:paraId="2D8A9F1F" w14:textId="77777777" w:rsidR="000529A3" w:rsidRDefault="000529A3" w:rsidP="1266BB03">
      <w:pPr>
        <w:rPr>
          <w:rFonts w:eastAsia="Times New Roman" w:cs="Times New Roman"/>
          <w:lang w:eastAsia="ar-SA"/>
        </w:rPr>
      </w:pPr>
    </w:p>
    <w:p w14:paraId="4A44BEF0" w14:textId="77777777" w:rsidR="000529A3" w:rsidRPr="000529A3" w:rsidRDefault="000529A3" w:rsidP="000529A3">
      <w:pPr>
        <w:rPr>
          <w:rFonts w:eastAsia="Times New Roman" w:cs="Times New Roman"/>
          <w:b/>
          <w:bCs/>
          <w:szCs w:val="24"/>
          <w:lang w:eastAsia="ar-SA"/>
        </w:rPr>
      </w:pPr>
      <w:r w:rsidRPr="000529A3">
        <w:rPr>
          <w:rFonts w:eastAsia="Times New Roman" w:cs="Times New Roman"/>
          <w:b/>
          <w:bCs/>
          <w:szCs w:val="24"/>
          <w:lang w:eastAsia="ar-SA"/>
        </w:rPr>
        <w:t xml:space="preserve">Eelnõu § 1 punkt 46 </w:t>
      </w:r>
    </w:p>
    <w:p w14:paraId="41468AB9" w14:textId="529FDA8A" w:rsidR="000529A3" w:rsidRPr="000529A3" w:rsidRDefault="000529A3" w:rsidP="1266BB03">
      <w:pPr>
        <w:rPr>
          <w:rFonts w:eastAsia="Times New Roman" w:cs="Times New Roman"/>
          <w:lang w:eastAsia="ar-SA"/>
        </w:rPr>
      </w:pPr>
      <w:r w:rsidRPr="2E2F4E31">
        <w:rPr>
          <w:rFonts w:eastAsia="Times New Roman" w:cs="Times New Roman"/>
          <w:lang w:eastAsia="ar-SA"/>
        </w:rPr>
        <w:t xml:space="preserve">Eelnõu § 1 punktiga 46 muudetakse seaduse § 37 lõiget 1. Seaduse tekstist eemaldatakse viide kõikidele tööpäevadele, kuna langenud mahtude </w:t>
      </w:r>
      <w:del w:id="85" w:author="Maarja-Liis Lall - JUSTDIGI" w:date="2025-10-21T06:30:00Z">
        <w:r w:rsidRPr="2E2F4E31">
          <w:rPr>
            <w:rFonts w:eastAsia="Times New Roman" w:cs="Times New Roman"/>
            <w:lang w:eastAsia="ar-SA"/>
          </w:rPr>
          <w:delText>valguses</w:delText>
        </w:r>
      </w:del>
      <w:ins w:id="86" w:author="Maarja-Liis Lall - JUSTDIGI" w:date="2025-10-21T06:30:00Z">
        <w:r w:rsidR="5BCAD175" w:rsidRPr="2E2F4E31">
          <w:rPr>
            <w:rFonts w:eastAsia="Times New Roman" w:cs="Times New Roman"/>
            <w:lang w:eastAsia="ar-SA"/>
          </w:rPr>
          <w:t>tõttu</w:t>
        </w:r>
      </w:ins>
      <w:r w:rsidRPr="2E2F4E31">
        <w:rPr>
          <w:rFonts w:eastAsia="Times New Roman" w:cs="Times New Roman"/>
          <w:lang w:eastAsia="ar-SA"/>
        </w:rPr>
        <w:t xml:space="preserve"> ei ole mõistlik sätestada kohustust kõikidele tööpäevadele. Muudatuse järgselt on UPT osutaja kohustus tagada postisaadetiste kogumine ja saajale kättetoimetamine mitte vähem kui viiel päeval nädalas ja üks kord päevas kogu Eesti territooriumi ulatuses. Nimetatud lähenemine on kooskõlas ka UPT osutaja kohustusega perioodiliste kojukannete edastamise osas ning muudab õigusruumi selgemaks ka tänaste toimuvate kojukande päevade osas. See tagab omakorda võimaluse vähenenud mahtude juures pakkuda täiendavalt efektiivsemat kojukannet nii UPT kui perioodika osas. Kojukande osas on oluline tagada, et kanne saaks toimuda lisaks tööpäevadele ka näiteks laupäeval, kus ilmuvad täna mitmed olulised lehed (nt Postimees, Õhtuleht). Seetõttu on nii teenuse tarbijate kui UPT osutaja vaatest mõistlik edaspidi reguleerida kohustuslikuks kojukande päevade arvuks minimaalselt 5 päeva, ilma täpsustamata mitu päeva peavad neist olema tööpäeva</w:t>
      </w:r>
      <w:commentRangeStart w:id="87"/>
      <w:r w:rsidRPr="2E2F4E31">
        <w:rPr>
          <w:rFonts w:eastAsia="Times New Roman" w:cs="Times New Roman"/>
          <w:lang w:eastAsia="ar-SA"/>
        </w:rPr>
        <w:t>d</w:t>
      </w:r>
      <w:r w:rsidRPr="2E2F4E31">
        <w:rPr>
          <w:rFonts w:eastAsia="Times New Roman" w:cs="Times New Roman"/>
          <w:lang w:eastAsia="ar-SA"/>
          <w:rPrChange w:id="88" w:author="Maarja-Liis Lall - JUSTDIGI" w:date="2025-10-21T14:37:00Z" w16du:dateUtc="2025-10-21T11:37:00Z">
            <w:rPr>
              <w:rFonts w:eastAsia="Times New Roman" w:cs="Times New Roman"/>
              <w:szCs w:val="24"/>
              <w:highlight w:val="yellow"/>
              <w:lang w:eastAsia="ar-SA"/>
            </w:rPr>
          </w:rPrChange>
        </w:rPr>
        <w:t>.</w:t>
      </w:r>
      <w:commentRangeEnd w:id="87"/>
      <w:r>
        <w:rPr>
          <w:rStyle w:val="Kommentaariviide"/>
        </w:rPr>
        <w:commentReference w:id="87"/>
      </w:r>
    </w:p>
    <w:p w14:paraId="3AF55199" w14:textId="77777777" w:rsidR="00E02FC5" w:rsidRPr="008940D2" w:rsidRDefault="00E02FC5" w:rsidP="003D33A4">
      <w:pPr>
        <w:rPr>
          <w:rFonts w:eastAsia="Times New Roman" w:cs="Times New Roman"/>
          <w:szCs w:val="24"/>
          <w:lang w:eastAsia="ar-SA"/>
        </w:rPr>
      </w:pPr>
    </w:p>
    <w:p w14:paraId="1FA0FF7A" w14:textId="3B9EEB35" w:rsidR="00E02FC5" w:rsidRPr="008940D2" w:rsidRDefault="00E02FC5" w:rsidP="00E02FC5">
      <w:pPr>
        <w:rPr>
          <w:rFonts w:eastAsia="Times New Roman" w:cs="Times New Roman"/>
          <w:b/>
          <w:bCs/>
          <w:szCs w:val="24"/>
          <w:lang w:eastAsia="ar-SA"/>
        </w:rPr>
      </w:pPr>
      <w:r w:rsidRPr="008940D2">
        <w:rPr>
          <w:rFonts w:eastAsia="Times New Roman" w:cs="Times New Roman"/>
          <w:b/>
          <w:bCs/>
          <w:szCs w:val="24"/>
          <w:lang w:eastAsia="ar-SA"/>
        </w:rPr>
        <w:t>Eelnõu § 1 punkti</w:t>
      </w:r>
      <w:r w:rsidR="006332A8" w:rsidRPr="008940D2">
        <w:rPr>
          <w:rFonts w:eastAsia="Times New Roman" w:cs="Times New Roman"/>
          <w:b/>
          <w:bCs/>
          <w:szCs w:val="24"/>
          <w:lang w:eastAsia="ar-SA"/>
        </w:rPr>
        <w:t>d</w:t>
      </w:r>
      <w:r w:rsidRPr="008940D2">
        <w:rPr>
          <w:rFonts w:eastAsia="Times New Roman" w:cs="Times New Roman"/>
          <w:b/>
          <w:bCs/>
          <w:szCs w:val="24"/>
          <w:lang w:eastAsia="ar-SA"/>
        </w:rPr>
        <w:t xml:space="preserve"> </w:t>
      </w:r>
      <w:r w:rsidR="00F36204" w:rsidRPr="008940D2">
        <w:rPr>
          <w:rFonts w:eastAsia="Times New Roman" w:cs="Times New Roman"/>
          <w:b/>
          <w:bCs/>
          <w:szCs w:val="24"/>
          <w:lang w:eastAsia="ar-SA"/>
        </w:rPr>
        <w:t>4</w:t>
      </w:r>
      <w:r w:rsidR="000529A3">
        <w:rPr>
          <w:rFonts w:eastAsia="Times New Roman" w:cs="Times New Roman"/>
          <w:b/>
          <w:bCs/>
          <w:szCs w:val="24"/>
          <w:lang w:eastAsia="ar-SA"/>
        </w:rPr>
        <w:t>7</w:t>
      </w:r>
      <w:r w:rsidR="00BB6949" w:rsidRPr="008940D2">
        <w:rPr>
          <w:rFonts w:eastAsia="Times New Roman" w:cs="Times New Roman"/>
          <w:b/>
          <w:bCs/>
          <w:szCs w:val="24"/>
          <w:lang w:eastAsia="ar-SA"/>
        </w:rPr>
        <w:t xml:space="preserve"> ja </w:t>
      </w:r>
      <w:r w:rsidR="00D325D1" w:rsidRPr="008940D2">
        <w:rPr>
          <w:rFonts w:eastAsia="Times New Roman" w:cs="Times New Roman"/>
          <w:b/>
          <w:bCs/>
          <w:szCs w:val="24"/>
          <w:lang w:eastAsia="ar-SA"/>
        </w:rPr>
        <w:t>4</w:t>
      </w:r>
      <w:r w:rsidR="000529A3">
        <w:rPr>
          <w:rFonts w:eastAsia="Times New Roman" w:cs="Times New Roman"/>
          <w:b/>
          <w:bCs/>
          <w:szCs w:val="24"/>
          <w:lang w:eastAsia="ar-SA"/>
        </w:rPr>
        <w:t>8</w:t>
      </w:r>
    </w:p>
    <w:p w14:paraId="744F1E61" w14:textId="7E733E7E" w:rsidR="00EF65D5" w:rsidRPr="008940D2" w:rsidRDefault="006332A8" w:rsidP="00E02FC5">
      <w:pPr>
        <w:rPr>
          <w:rFonts w:eastAsia="Times New Roman" w:cs="Times New Roman"/>
          <w:szCs w:val="24"/>
          <w:lang w:eastAsia="ar-SA"/>
        </w:rPr>
      </w:pPr>
      <w:r w:rsidRPr="008940D2">
        <w:rPr>
          <w:rFonts w:eastAsia="Times New Roman" w:cs="Times New Roman"/>
          <w:szCs w:val="24"/>
          <w:lang w:eastAsia="ar-SA"/>
        </w:rPr>
        <w:t>Eelnõu § 1 punktiga 4</w:t>
      </w:r>
      <w:r w:rsidR="000529A3">
        <w:rPr>
          <w:rFonts w:eastAsia="Times New Roman" w:cs="Times New Roman"/>
          <w:szCs w:val="24"/>
          <w:lang w:eastAsia="ar-SA"/>
        </w:rPr>
        <w:t>7</w:t>
      </w:r>
      <w:r w:rsidRPr="008940D2">
        <w:rPr>
          <w:rFonts w:eastAsia="Times New Roman" w:cs="Times New Roman"/>
          <w:szCs w:val="24"/>
          <w:lang w:eastAsia="ar-SA"/>
        </w:rPr>
        <w:t xml:space="preserve"> muudetakse</w:t>
      </w:r>
      <w:r w:rsidR="00FB0EFF" w:rsidRPr="008940D2">
        <w:rPr>
          <w:rFonts w:eastAsia="Times New Roman" w:cs="Times New Roman"/>
          <w:szCs w:val="24"/>
          <w:lang w:eastAsia="ar-SA"/>
        </w:rPr>
        <w:t xml:space="preserve"> seaduse</w:t>
      </w:r>
      <w:r w:rsidRPr="008940D2">
        <w:rPr>
          <w:rFonts w:eastAsia="Times New Roman" w:cs="Times New Roman"/>
          <w:szCs w:val="24"/>
          <w:lang w:eastAsia="ar-SA"/>
        </w:rPr>
        <w:t xml:space="preserve"> </w:t>
      </w:r>
      <w:r w:rsidR="00545BFD" w:rsidRPr="008940D2">
        <w:rPr>
          <w:rFonts w:eastAsia="Times New Roman" w:cs="Times New Roman"/>
          <w:szCs w:val="24"/>
          <w:lang w:eastAsia="ar-SA"/>
        </w:rPr>
        <w:t>§</w:t>
      </w:r>
      <w:r w:rsidRPr="008940D2">
        <w:rPr>
          <w:rFonts w:eastAsia="Times New Roman" w:cs="Times New Roman"/>
          <w:szCs w:val="24"/>
          <w:lang w:eastAsia="ar-SA"/>
        </w:rPr>
        <w:t xml:space="preserve"> 37</w:t>
      </w:r>
      <w:r w:rsidR="00B14AC1" w:rsidRPr="008940D2">
        <w:rPr>
          <w:rFonts w:eastAsia="Times New Roman" w:cs="Times New Roman"/>
          <w:szCs w:val="24"/>
          <w:lang w:eastAsia="ar-SA"/>
        </w:rPr>
        <w:t xml:space="preserve">. </w:t>
      </w:r>
      <w:r w:rsidR="009B0DA5" w:rsidRPr="008940D2">
        <w:rPr>
          <w:rFonts w:eastAsia="Times New Roman" w:cs="Times New Roman"/>
          <w:szCs w:val="24"/>
          <w:lang w:eastAsia="ar-SA"/>
        </w:rPr>
        <w:t xml:space="preserve">Seadust täiendatakse </w:t>
      </w:r>
      <w:r w:rsidR="00545BFD" w:rsidRPr="008940D2">
        <w:rPr>
          <w:rFonts w:eastAsia="Times New Roman" w:cs="Times New Roman"/>
          <w:szCs w:val="24"/>
          <w:lang w:eastAsia="ar-SA"/>
        </w:rPr>
        <w:t xml:space="preserve">§ </w:t>
      </w:r>
      <w:r w:rsidR="00B14AC1" w:rsidRPr="008940D2">
        <w:rPr>
          <w:rFonts w:eastAsia="Times New Roman" w:cs="Times New Roman"/>
          <w:szCs w:val="24"/>
          <w:lang w:eastAsia="ar-SA"/>
        </w:rPr>
        <w:t>37 lõikega 1¹</w:t>
      </w:r>
      <w:r w:rsidR="009B0DA5" w:rsidRPr="008940D2">
        <w:rPr>
          <w:rFonts w:eastAsia="Times New Roman" w:cs="Times New Roman"/>
          <w:szCs w:val="24"/>
          <w:lang w:eastAsia="ar-SA"/>
        </w:rPr>
        <w:t>, millega</w:t>
      </w:r>
      <w:r w:rsidR="00B14AC1" w:rsidRPr="008940D2">
        <w:rPr>
          <w:rFonts w:eastAsia="Times New Roman" w:cs="Times New Roman"/>
          <w:szCs w:val="24"/>
          <w:lang w:eastAsia="ar-SA"/>
        </w:rPr>
        <w:t xml:space="preserve"> lisatakse juurde alus, mille kohaselt </w:t>
      </w:r>
      <w:r w:rsidR="00B36E72" w:rsidRPr="008940D2">
        <w:rPr>
          <w:rFonts w:eastAsia="Times New Roman" w:cs="Times New Roman"/>
          <w:szCs w:val="24"/>
          <w:lang w:eastAsia="ar-SA"/>
        </w:rPr>
        <w:t>UPT</w:t>
      </w:r>
      <w:r w:rsidR="00B14AC1" w:rsidRPr="008940D2">
        <w:rPr>
          <w:rFonts w:eastAsia="Times New Roman" w:cs="Times New Roman"/>
          <w:szCs w:val="24"/>
          <w:lang w:eastAsia="ar-SA"/>
        </w:rPr>
        <w:t xml:space="preserve"> kvaliteedile esitatavad nõuded</w:t>
      </w:r>
      <w:r w:rsidR="007111C6" w:rsidRPr="008940D2">
        <w:rPr>
          <w:rFonts w:eastAsia="Times New Roman" w:cs="Times New Roman"/>
          <w:szCs w:val="24"/>
          <w:lang w:eastAsia="ar-SA"/>
        </w:rPr>
        <w:t>, erandid</w:t>
      </w:r>
      <w:r w:rsidR="00B14AC1" w:rsidRPr="008940D2">
        <w:rPr>
          <w:rFonts w:eastAsia="Times New Roman" w:cs="Times New Roman"/>
          <w:szCs w:val="24"/>
          <w:lang w:eastAsia="ar-SA"/>
        </w:rPr>
        <w:t xml:space="preserve"> ja nende kontrollimise põhimõtted kehtestab valdkonna eest vastutav minister määrusega. Nimetatud määruses kehtestatakse edaspidi</w:t>
      </w:r>
      <w:r w:rsidR="009B0DA5" w:rsidRPr="008940D2">
        <w:rPr>
          <w:rFonts w:eastAsia="Times New Roman" w:cs="Times New Roman"/>
          <w:szCs w:val="24"/>
          <w:lang w:eastAsia="ar-SA"/>
        </w:rPr>
        <w:t xml:space="preserve"> seaduse § 37 lõigetes 3</w:t>
      </w:r>
      <w:r w:rsidR="00027BC3" w:rsidRPr="008940D2">
        <w:rPr>
          <w:rFonts w:eastAsia="Times New Roman" w:cs="Times New Roman"/>
          <w:szCs w:val="24"/>
          <w:lang w:eastAsia="ar-SA"/>
        </w:rPr>
        <w:t>–</w:t>
      </w:r>
      <w:r w:rsidR="009B0DA5" w:rsidRPr="008940D2">
        <w:rPr>
          <w:rFonts w:eastAsia="Times New Roman" w:cs="Times New Roman"/>
          <w:szCs w:val="24"/>
          <w:lang w:eastAsia="ar-SA"/>
        </w:rPr>
        <w:t>8 sätestatud nõuded, sh</w:t>
      </w:r>
      <w:r w:rsidR="00B14AC1" w:rsidRPr="008940D2">
        <w:rPr>
          <w:rFonts w:eastAsia="Times New Roman" w:cs="Times New Roman"/>
          <w:szCs w:val="24"/>
          <w:lang w:eastAsia="ar-SA"/>
        </w:rPr>
        <w:t xml:space="preserve"> ka</w:t>
      </w:r>
      <w:r w:rsidR="009B0DA5" w:rsidRPr="008940D2">
        <w:rPr>
          <w:rFonts w:eastAsia="Times New Roman" w:cs="Times New Roman"/>
          <w:szCs w:val="24"/>
          <w:lang w:eastAsia="ar-SA"/>
        </w:rPr>
        <w:t xml:space="preserve"> see,</w:t>
      </w:r>
      <w:r w:rsidR="00B14AC1" w:rsidRPr="008940D2">
        <w:rPr>
          <w:rFonts w:eastAsia="Times New Roman" w:cs="Times New Roman"/>
          <w:szCs w:val="24"/>
          <w:lang w:eastAsia="ar-SA"/>
        </w:rPr>
        <w:t xml:space="preserve"> mis aegadel peab UPT osutaja tagama postisaadetise kogumise ja saajale kättetoimetamise.</w:t>
      </w:r>
      <w:r w:rsidR="00652B11" w:rsidRPr="008940D2">
        <w:rPr>
          <w:rFonts w:eastAsia="Times New Roman" w:cs="Times New Roman"/>
          <w:szCs w:val="24"/>
          <w:lang w:eastAsia="ar-SA"/>
        </w:rPr>
        <w:t xml:space="preserve"> Muudatus on vajalik tagamaks paindlik</w:t>
      </w:r>
      <w:r w:rsidR="00EF65D5" w:rsidRPr="008940D2">
        <w:rPr>
          <w:rFonts w:eastAsia="Times New Roman" w:cs="Times New Roman"/>
          <w:szCs w:val="24"/>
          <w:lang w:eastAsia="ar-SA"/>
        </w:rPr>
        <w:t>kus</w:t>
      </w:r>
      <w:r w:rsidR="00652B11" w:rsidRPr="008940D2">
        <w:rPr>
          <w:rFonts w:eastAsia="Times New Roman" w:cs="Times New Roman"/>
          <w:szCs w:val="24"/>
          <w:lang w:eastAsia="ar-SA"/>
        </w:rPr>
        <w:t xml:space="preserve"> UPT kättetoimetamise</w:t>
      </w:r>
      <w:r w:rsidR="00B25AD2" w:rsidRPr="008940D2">
        <w:rPr>
          <w:rFonts w:eastAsia="Times New Roman" w:cs="Times New Roman"/>
          <w:szCs w:val="24"/>
          <w:lang w:eastAsia="ar-SA"/>
        </w:rPr>
        <w:t xml:space="preserve">l </w:t>
      </w:r>
      <w:r w:rsidR="00EF65D5" w:rsidRPr="008940D2">
        <w:rPr>
          <w:rFonts w:eastAsia="Times New Roman" w:cs="Times New Roman"/>
          <w:szCs w:val="24"/>
          <w:lang w:eastAsia="ar-SA"/>
        </w:rPr>
        <w:t>olukorras</w:t>
      </w:r>
      <w:r w:rsidR="00B25AD2" w:rsidRPr="008940D2">
        <w:rPr>
          <w:rFonts w:eastAsia="Times New Roman" w:cs="Times New Roman"/>
          <w:szCs w:val="24"/>
          <w:lang w:eastAsia="ar-SA"/>
        </w:rPr>
        <w:t>,</w:t>
      </w:r>
      <w:r w:rsidR="00EF65D5" w:rsidRPr="008940D2">
        <w:rPr>
          <w:rFonts w:eastAsia="Times New Roman" w:cs="Times New Roman"/>
          <w:szCs w:val="24"/>
          <w:lang w:eastAsia="ar-SA"/>
        </w:rPr>
        <w:t xml:space="preserve"> kus vähenenud mahtude taustal on teenuse osutamine muutunud kallimaks</w:t>
      </w:r>
      <w:r w:rsidR="00652B11" w:rsidRPr="008940D2">
        <w:rPr>
          <w:rFonts w:eastAsia="Times New Roman" w:cs="Times New Roman"/>
          <w:szCs w:val="24"/>
          <w:lang w:eastAsia="ar-SA"/>
        </w:rPr>
        <w:t>.</w:t>
      </w:r>
      <w:r w:rsidR="00EF65D5" w:rsidRPr="008940D2">
        <w:rPr>
          <w:rFonts w:eastAsia="Times New Roman" w:cs="Times New Roman"/>
          <w:szCs w:val="24"/>
          <w:lang w:eastAsia="ar-SA"/>
        </w:rPr>
        <w:t xml:space="preserve"> </w:t>
      </w:r>
    </w:p>
    <w:p w14:paraId="225BF90B" w14:textId="77777777" w:rsidR="00EF65D5" w:rsidRPr="008940D2" w:rsidRDefault="00EF65D5" w:rsidP="00E02FC5">
      <w:pPr>
        <w:rPr>
          <w:rFonts w:eastAsia="Times New Roman" w:cs="Times New Roman"/>
          <w:szCs w:val="24"/>
          <w:lang w:eastAsia="ar-SA"/>
        </w:rPr>
      </w:pPr>
    </w:p>
    <w:p w14:paraId="0397DF6C" w14:textId="3247ABE7" w:rsidR="00EF65D5" w:rsidRPr="008940D2" w:rsidRDefault="0FE7F5D5" w:rsidP="00E02FC5">
      <w:pPr>
        <w:rPr>
          <w:rFonts w:eastAsia="Times New Roman" w:cs="Times New Roman"/>
          <w:lang w:eastAsia="ar-SA"/>
        </w:rPr>
      </w:pPr>
      <w:commentRangeStart w:id="89"/>
      <w:r w:rsidRPr="3B456AE5">
        <w:rPr>
          <w:rFonts w:eastAsia="Times New Roman" w:cs="Times New Roman"/>
          <w:lang w:eastAsia="ar-SA"/>
        </w:rPr>
        <w:t>Seadusesse jääb kehtima kohustus tagada postisaadetiste kogumise ja saajale kättetoimetami</w:t>
      </w:r>
      <w:r w:rsidR="045FAC8B" w:rsidRPr="3B456AE5">
        <w:rPr>
          <w:rFonts w:eastAsia="Times New Roman" w:cs="Times New Roman"/>
          <w:lang w:eastAsia="ar-SA"/>
        </w:rPr>
        <w:t>n</w:t>
      </w:r>
      <w:r w:rsidRPr="3B456AE5">
        <w:rPr>
          <w:rFonts w:eastAsia="Times New Roman" w:cs="Times New Roman"/>
          <w:lang w:eastAsia="ar-SA"/>
        </w:rPr>
        <w:t>e</w:t>
      </w:r>
      <w:del w:id="90" w:author="Maarja-Liis Lall - JUSTDIGI" w:date="2025-10-23T10:47:00Z">
        <w:r w:rsidR="00EF65D5" w:rsidRPr="3B456AE5" w:rsidDel="0FE7F5D5">
          <w:rPr>
            <w:rFonts w:eastAsia="Times New Roman" w:cs="Times New Roman"/>
            <w:lang w:eastAsia="ar-SA"/>
          </w:rPr>
          <w:delText xml:space="preserve"> </w:delText>
        </w:r>
      </w:del>
      <w:del w:id="91" w:author="Maarja-Liis Lall - JUSTDIGI" w:date="2025-10-23T10:46:00Z">
        <w:r w:rsidR="00EF65D5" w:rsidRPr="3B456AE5" w:rsidDel="0FE7F5D5">
          <w:rPr>
            <w:rFonts w:eastAsia="Times New Roman" w:cs="Times New Roman"/>
            <w:lang w:eastAsia="ar-SA"/>
          </w:rPr>
          <w:delText>kõigil tööpäevadel ning</w:delText>
        </w:r>
      </w:del>
      <w:r w:rsidRPr="3B456AE5">
        <w:rPr>
          <w:rFonts w:eastAsia="Times New Roman" w:cs="Times New Roman"/>
          <w:lang w:eastAsia="ar-SA"/>
        </w:rPr>
        <w:t xml:space="preserve"> mitte vähem kui viiel päeval nädalas ja üks kord päevas kogu Eesti territooriumi ulatuses</w:t>
      </w:r>
      <w:r w:rsidR="3642E525" w:rsidRPr="3B456AE5">
        <w:rPr>
          <w:rFonts w:eastAsia="Times New Roman" w:cs="Times New Roman"/>
          <w:lang w:eastAsia="ar-SA"/>
        </w:rPr>
        <w:t xml:space="preserve"> (seaduse § 37 lõige 1)</w:t>
      </w:r>
      <w:r w:rsidRPr="3B456AE5">
        <w:rPr>
          <w:rFonts w:eastAsia="Times New Roman" w:cs="Times New Roman"/>
          <w:lang w:eastAsia="ar-SA"/>
        </w:rPr>
        <w:t>.</w:t>
      </w:r>
      <w:commentRangeEnd w:id="89"/>
      <w:r w:rsidR="00EF65D5">
        <w:rPr>
          <w:rStyle w:val="Kommentaariviide"/>
        </w:rPr>
        <w:commentReference w:id="89"/>
      </w:r>
      <w:r w:rsidRPr="3B456AE5">
        <w:rPr>
          <w:rFonts w:eastAsia="Times New Roman" w:cs="Times New Roman"/>
          <w:lang w:eastAsia="ar-SA"/>
        </w:rPr>
        <w:t xml:space="preserve"> Nimetatud nõue tuleneb otse postidirektiivist, kuid mitmed riigid on seda tõlgendanud paindlikumalt. </w:t>
      </w:r>
      <w:r w:rsidR="3642E525" w:rsidRPr="3B456AE5">
        <w:rPr>
          <w:rFonts w:eastAsia="Times New Roman" w:cs="Times New Roman"/>
          <w:lang w:eastAsia="ar-SA"/>
        </w:rPr>
        <w:t>D</w:t>
      </w:r>
      <w:r w:rsidRPr="3B456AE5">
        <w:rPr>
          <w:rFonts w:eastAsia="Times New Roman" w:cs="Times New Roman"/>
          <w:lang w:eastAsia="ar-SA"/>
        </w:rPr>
        <w:t>irektiiv ei sätesta</w:t>
      </w:r>
      <w:r w:rsidR="3642E525" w:rsidRPr="3B456AE5">
        <w:rPr>
          <w:rFonts w:eastAsia="Times New Roman" w:cs="Times New Roman"/>
          <w:lang w:eastAsia="ar-SA"/>
        </w:rPr>
        <w:t xml:space="preserve"> üheselt</w:t>
      </w:r>
      <w:r w:rsidRPr="3B456AE5">
        <w:rPr>
          <w:rFonts w:eastAsia="Times New Roman" w:cs="Times New Roman"/>
          <w:lang w:eastAsia="ar-SA"/>
        </w:rPr>
        <w:t xml:space="preserve">, et igasse </w:t>
      </w:r>
      <w:r w:rsidR="3642E525" w:rsidRPr="3B456AE5">
        <w:rPr>
          <w:rFonts w:eastAsia="Times New Roman" w:cs="Times New Roman"/>
          <w:lang w:eastAsia="ar-SA"/>
        </w:rPr>
        <w:t xml:space="preserve">konkreetsesse </w:t>
      </w:r>
      <w:r w:rsidRPr="3B456AE5">
        <w:rPr>
          <w:rFonts w:eastAsia="Times New Roman" w:cs="Times New Roman"/>
          <w:lang w:eastAsia="ar-SA"/>
        </w:rPr>
        <w:t>piirkonda peab kohale toimetama</w:t>
      </w:r>
      <w:r w:rsidR="3642E525" w:rsidRPr="3B456AE5">
        <w:rPr>
          <w:rFonts w:eastAsia="Times New Roman" w:cs="Times New Roman"/>
          <w:lang w:eastAsia="ar-SA"/>
        </w:rPr>
        <w:t xml:space="preserve"> postisaadetise</w:t>
      </w:r>
      <w:r w:rsidRPr="3B456AE5">
        <w:rPr>
          <w:rFonts w:eastAsia="Times New Roman" w:cs="Times New Roman"/>
          <w:lang w:eastAsia="ar-SA"/>
        </w:rPr>
        <w:t xml:space="preserve"> viiel päeval nädalas. See annab UPT osutajale paindlikkuse oma kanderingide efektiivsemaks muutmiseks vastavalt tegelikule nõudlusele. Seega on oluline, et ka siseriiklik regulatsioon oleks võimalikult paindlik. Tõstes kvaliteedinõuded seadusest määrusesse ning ajakohastades kehtivad nõuded on võimalik tagada teenuse jätkusuutlikkus ning taskukohasus. Ka </w:t>
      </w:r>
      <w:r w:rsidR="725C153C" w:rsidRPr="3B456AE5">
        <w:rPr>
          <w:rFonts w:eastAsia="Times New Roman" w:cs="Times New Roman"/>
          <w:lang w:eastAsia="ar-SA"/>
        </w:rPr>
        <w:t xml:space="preserve">mitmed </w:t>
      </w:r>
      <w:r w:rsidRPr="3B456AE5">
        <w:rPr>
          <w:rFonts w:eastAsia="Times New Roman" w:cs="Times New Roman"/>
          <w:lang w:eastAsia="ar-SA"/>
        </w:rPr>
        <w:t>lähi</w:t>
      </w:r>
      <w:r w:rsidR="725C153C" w:rsidRPr="3B456AE5">
        <w:rPr>
          <w:rFonts w:eastAsia="Times New Roman" w:cs="Times New Roman"/>
          <w:lang w:eastAsia="ar-SA"/>
        </w:rPr>
        <w:t>riigid</w:t>
      </w:r>
      <w:r w:rsidRPr="3B456AE5">
        <w:rPr>
          <w:rFonts w:eastAsia="Times New Roman" w:cs="Times New Roman"/>
          <w:lang w:eastAsia="ar-SA"/>
        </w:rPr>
        <w:t xml:space="preserve"> (Taani, Rootsi, Läti, Leedu)</w:t>
      </w:r>
      <w:r w:rsidR="725C153C" w:rsidRPr="3B456AE5">
        <w:rPr>
          <w:rFonts w:eastAsia="Times New Roman" w:cs="Times New Roman"/>
          <w:lang w:eastAsia="ar-SA"/>
        </w:rPr>
        <w:t xml:space="preserve"> on</w:t>
      </w:r>
      <w:r w:rsidRPr="3B456AE5">
        <w:rPr>
          <w:rFonts w:eastAsia="Times New Roman" w:cs="Times New Roman"/>
          <w:lang w:eastAsia="ar-SA"/>
        </w:rPr>
        <w:t xml:space="preserve"> UPT</w:t>
      </w:r>
      <w:r w:rsidR="725C153C" w:rsidRPr="3B456AE5">
        <w:rPr>
          <w:rFonts w:eastAsia="Times New Roman" w:cs="Times New Roman"/>
          <w:lang w:eastAsia="ar-SA"/>
        </w:rPr>
        <w:t xml:space="preserve"> kvaliteedinõuded rakendanud seadusest madalamal tasandil</w:t>
      </w:r>
      <w:r w:rsidRPr="3B456AE5">
        <w:rPr>
          <w:rFonts w:eastAsia="Times New Roman" w:cs="Times New Roman"/>
          <w:lang w:eastAsia="ar-SA"/>
        </w:rPr>
        <w:t>. Ekspressteenus (kohale toimetamine järgmiseks päevaks) on kättesaadav üle Eesti läbi kullerposti.</w:t>
      </w:r>
    </w:p>
    <w:p w14:paraId="6BFB5925" w14:textId="77777777" w:rsidR="00B14AC1" w:rsidRPr="008940D2" w:rsidRDefault="00B14AC1" w:rsidP="00E02FC5">
      <w:pPr>
        <w:rPr>
          <w:rFonts w:eastAsia="Times New Roman" w:cs="Times New Roman"/>
          <w:szCs w:val="24"/>
          <w:lang w:eastAsia="ar-SA"/>
        </w:rPr>
      </w:pPr>
    </w:p>
    <w:p w14:paraId="0AC8E9CA" w14:textId="5096F1C1" w:rsidR="00B25AD2" w:rsidRPr="008940D2" w:rsidRDefault="00D8789B" w:rsidP="002D1D43">
      <w:pPr>
        <w:suppressAutoHyphens/>
        <w:rPr>
          <w:rFonts w:eastAsia="Times New Roman" w:cs="Times New Roman"/>
          <w:b/>
          <w:szCs w:val="24"/>
          <w:lang w:eastAsia="ar-SA"/>
        </w:rPr>
      </w:pPr>
      <w:r w:rsidRPr="008940D2">
        <w:rPr>
          <w:rFonts w:eastAsia="Times New Roman" w:cs="Times New Roman"/>
          <w:szCs w:val="24"/>
          <w:lang w:eastAsia="ar-SA"/>
        </w:rPr>
        <w:lastRenderedPageBreak/>
        <w:t xml:space="preserve">Punktiga </w:t>
      </w:r>
      <w:r w:rsidR="00D325D1" w:rsidRPr="008940D2">
        <w:rPr>
          <w:rFonts w:eastAsia="Times New Roman" w:cs="Times New Roman"/>
          <w:szCs w:val="24"/>
          <w:lang w:eastAsia="ar-SA"/>
        </w:rPr>
        <w:t>4</w:t>
      </w:r>
      <w:r w:rsidR="000529A3">
        <w:rPr>
          <w:rFonts w:eastAsia="Times New Roman" w:cs="Times New Roman"/>
          <w:szCs w:val="24"/>
          <w:lang w:eastAsia="ar-SA"/>
        </w:rPr>
        <w:t>8</w:t>
      </w:r>
      <w:r w:rsidRPr="008940D2">
        <w:rPr>
          <w:rFonts w:eastAsia="Times New Roman" w:cs="Times New Roman"/>
          <w:szCs w:val="24"/>
          <w:lang w:eastAsia="ar-SA"/>
        </w:rPr>
        <w:t xml:space="preserve"> tunnistatakse kehtetuks seaduse § 37 lõiked 3</w:t>
      </w:r>
      <w:r w:rsidR="00B25AD2" w:rsidRPr="008940D2">
        <w:rPr>
          <w:rFonts w:eastAsia="Times New Roman" w:cs="Times New Roman"/>
          <w:b/>
          <w:bCs/>
          <w:szCs w:val="24"/>
          <w:lang w:eastAsia="ar-SA"/>
        </w:rPr>
        <w:t>–</w:t>
      </w:r>
      <w:r w:rsidRPr="008940D2">
        <w:rPr>
          <w:rFonts w:eastAsia="Times New Roman" w:cs="Times New Roman"/>
          <w:szCs w:val="24"/>
          <w:lang w:eastAsia="ar-SA"/>
        </w:rPr>
        <w:t>8</w:t>
      </w:r>
      <w:r w:rsidR="00BB6949" w:rsidRPr="008940D2">
        <w:rPr>
          <w:rFonts w:eastAsia="Times New Roman" w:cs="Times New Roman"/>
          <w:szCs w:val="24"/>
          <w:lang w:eastAsia="ar-SA"/>
        </w:rPr>
        <w:t>.</w:t>
      </w:r>
      <w:r w:rsidR="00D97FE4" w:rsidRPr="008940D2">
        <w:rPr>
          <w:rFonts w:eastAsia="Times New Roman" w:cs="Times New Roman"/>
          <w:szCs w:val="24"/>
          <w:lang w:eastAsia="ar-SA"/>
        </w:rPr>
        <w:t xml:space="preserve"> Nimetatud sätted kehtestatakse ministri määruses.</w:t>
      </w:r>
      <w:bookmarkEnd w:id="83"/>
    </w:p>
    <w:p w14:paraId="47581602" w14:textId="77777777" w:rsidR="00B25AD2" w:rsidRPr="008940D2" w:rsidRDefault="00B25AD2" w:rsidP="002D1D43">
      <w:pPr>
        <w:suppressAutoHyphens/>
        <w:rPr>
          <w:rFonts w:eastAsia="Times New Roman" w:cs="Times New Roman"/>
          <w:b/>
          <w:szCs w:val="24"/>
          <w:lang w:eastAsia="ar-SA"/>
        </w:rPr>
      </w:pPr>
    </w:p>
    <w:p w14:paraId="7D81FFE8" w14:textId="35E06037" w:rsidR="002D1D43" w:rsidRPr="008940D2" w:rsidRDefault="223B7087" w:rsidP="3B456AE5">
      <w:pPr>
        <w:suppressAutoHyphens/>
        <w:rPr>
          <w:rFonts w:eastAsia="Times New Roman" w:cs="Times New Roman"/>
          <w:b/>
          <w:bCs/>
          <w:lang w:eastAsia="ar-SA"/>
        </w:rPr>
      </w:pPr>
      <w:commentRangeStart w:id="92"/>
      <w:r w:rsidRPr="3B456AE5">
        <w:rPr>
          <w:rFonts w:eastAsia="Times New Roman" w:cs="Times New Roman"/>
          <w:b/>
          <w:bCs/>
          <w:lang w:eastAsia="ar-SA"/>
        </w:rPr>
        <w:t xml:space="preserve">Eelnõu § 1 punkt </w:t>
      </w:r>
      <w:r w:rsidR="09520F20" w:rsidRPr="3B456AE5">
        <w:rPr>
          <w:rFonts w:eastAsia="Times New Roman" w:cs="Times New Roman"/>
          <w:b/>
          <w:bCs/>
          <w:lang w:eastAsia="ar-SA"/>
        </w:rPr>
        <w:t>4</w:t>
      </w:r>
      <w:r w:rsidR="46C3BC1C" w:rsidRPr="3B456AE5">
        <w:rPr>
          <w:rFonts w:eastAsia="Times New Roman" w:cs="Times New Roman"/>
          <w:b/>
          <w:bCs/>
          <w:lang w:eastAsia="ar-SA"/>
        </w:rPr>
        <w:t>9</w:t>
      </w:r>
      <w:commentRangeEnd w:id="92"/>
      <w:r w:rsidR="00E93F6D">
        <w:rPr>
          <w:rStyle w:val="Kommentaariviide"/>
        </w:rPr>
        <w:commentReference w:id="92"/>
      </w:r>
    </w:p>
    <w:p w14:paraId="279ECC46" w14:textId="70B114AF" w:rsidR="00DE270C" w:rsidRPr="008940D2" w:rsidRDefault="00F97744" w:rsidP="000D4C9B">
      <w:pPr>
        <w:rPr>
          <w:rFonts w:cs="Times New Roman"/>
        </w:rPr>
      </w:pPr>
      <w:r w:rsidRPr="2E2F4E31">
        <w:rPr>
          <w:rFonts w:eastAsia="Times New Roman" w:cs="Times New Roman"/>
          <w:lang w:eastAsia="ar-SA"/>
        </w:rPr>
        <w:t>Eelnõu</w:t>
      </w:r>
      <w:r w:rsidR="00F14003" w:rsidRPr="2E2F4E31">
        <w:rPr>
          <w:rFonts w:eastAsia="Times New Roman" w:cs="Times New Roman"/>
          <w:lang w:eastAsia="ar-SA"/>
        </w:rPr>
        <w:t xml:space="preserve"> § 1 punktiga </w:t>
      </w:r>
      <w:r w:rsidR="00D325D1" w:rsidRPr="2E2F4E31">
        <w:rPr>
          <w:rFonts w:eastAsia="Times New Roman" w:cs="Times New Roman"/>
          <w:lang w:eastAsia="ar-SA"/>
        </w:rPr>
        <w:t>4</w:t>
      </w:r>
      <w:r w:rsidR="000529A3" w:rsidRPr="2E2F4E31">
        <w:rPr>
          <w:rFonts w:eastAsia="Times New Roman" w:cs="Times New Roman"/>
          <w:lang w:eastAsia="ar-SA"/>
        </w:rPr>
        <w:t>9</w:t>
      </w:r>
      <w:r w:rsidR="00833541" w:rsidRPr="2E2F4E31">
        <w:rPr>
          <w:rFonts w:eastAsia="Times New Roman" w:cs="Times New Roman"/>
          <w:lang w:eastAsia="ar-SA"/>
        </w:rPr>
        <w:t xml:space="preserve"> täiendatakse seadust §</w:t>
      </w:r>
      <w:r w:rsidR="00935493" w:rsidRPr="2E2F4E31">
        <w:rPr>
          <w:rFonts w:eastAsia="Times New Roman" w:cs="Times New Roman"/>
          <w:lang w:eastAsia="ar-SA"/>
        </w:rPr>
        <w:t>-</w:t>
      </w:r>
      <w:r w:rsidR="00AD25D1" w:rsidRPr="2E2F4E31">
        <w:rPr>
          <w:rFonts w:eastAsia="Times New Roman" w:cs="Times New Roman"/>
          <w:lang w:eastAsia="ar-SA"/>
        </w:rPr>
        <w:t>de</w:t>
      </w:r>
      <w:r w:rsidR="00935493" w:rsidRPr="2E2F4E31">
        <w:rPr>
          <w:rFonts w:eastAsia="Times New Roman" w:cs="Times New Roman"/>
          <w:lang w:eastAsia="ar-SA"/>
        </w:rPr>
        <w:t>ga</w:t>
      </w:r>
      <w:r w:rsidRPr="2E2F4E31">
        <w:rPr>
          <w:rFonts w:eastAsia="Times New Roman" w:cs="Times New Roman"/>
          <w:lang w:eastAsia="ar-SA"/>
        </w:rPr>
        <w:t xml:space="preserve"> 39</w:t>
      </w:r>
      <w:r w:rsidR="00F14003" w:rsidRPr="2E2F4E31">
        <w:rPr>
          <w:rFonts w:eastAsia="Times New Roman" w:cs="Times New Roman"/>
          <w:vertAlign w:val="superscript"/>
          <w:lang w:eastAsia="ar-SA"/>
        </w:rPr>
        <w:t>1</w:t>
      </w:r>
      <w:r w:rsidR="00B25AD2" w:rsidRPr="2E2F4E31">
        <w:rPr>
          <w:rFonts w:eastAsia="Times New Roman" w:cs="Times New Roman"/>
          <w:b/>
          <w:bCs/>
          <w:lang w:eastAsia="ar-SA"/>
        </w:rPr>
        <w:t>–</w:t>
      </w:r>
      <w:r w:rsidR="000D4C9B" w:rsidRPr="2E2F4E31">
        <w:rPr>
          <w:rFonts w:eastAsia="Times New Roman" w:cs="Times New Roman"/>
          <w:lang w:eastAsia="ar-SA"/>
        </w:rPr>
        <w:t>39</w:t>
      </w:r>
      <w:r w:rsidR="000529A3" w:rsidRPr="2E2F4E31">
        <w:rPr>
          <w:rFonts w:eastAsia="Times New Roman" w:cs="Times New Roman"/>
          <w:vertAlign w:val="superscript"/>
          <w:lang w:eastAsia="ar-SA"/>
        </w:rPr>
        <w:t>3</w:t>
      </w:r>
      <w:r w:rsidR="000D4C9B" w:rsidRPr="2E2F4E31">
        <w:rPr>
          <w:rFonts w:eastAsia="Times New Roman" w:cs="Times New Roman"/>
          <w:lang w:eastAsia="ar-SA"/>
        </w:rPr>
        <w:t xml:space="preserve">, mis </w:t>
      </w:r>
      <w:r w:rsidRPr="2E2F4E31">
        <w:rPr>
          <w:rFonts w:eastAsia="Times New Roman" w:cs="Times New Roman"/>
          <w:lang w:eastAsia="ar-SA"/>
        </w:rPr>
        <w:t xml:space="preserve">sätestab </w:t>
      </w:r>
      <w:r w:rsidR="005442CE" w:rsidRPr="2E2F4E31">
        <w:rPr>
          <w:rFonts w:eastAsia="Times New Roman" w:cs="Times New Roman"/>
          <w:lang w:eastAsia="ar-SA"/>
        </w:rPr>
        <w:t>UPT</w:t>
      </w:r>
      <w:r w:rsidRPr="2E2F4E31">
        <w:rPr>
          <w:rFonts w:cs="Times New Roman"/>
        </w:rPr>
        <w:t xml:space="preserve"> </w:t>
      </w:r>
      <w:r w:rsidR="00F308D9" w:rsidRPr="2E2F4E31">
        <w:rPr>
          <w:rFonts w:cs="Times New Roman"/>
        </w:rPr>
        <w:t xml:space="preserve">põhjendatud </w:t>
      </w:r>
      <w:r w:rsidRPr="2E2F4E31">
        <w:rPr>
          <w:rFonts w:cs="Times New Roman"/>
        </w:rPr>
        <w:t>tasu</w:t>
      </w:r>
      <w:r w:rsidR="000D4C9B" w:rsidRPr="2E2F4E31">
        <w:rPr>
          <w:rFonts w:cs="Times New Roman"/>
        </w:rPr>
        <w:t xml:space="preserve">, </w:t>
      </w:r>
      <w:r w:rsidR="008F69F0" w:rsidRPr="2E2F4E31">
        <w:rPr>
          <w:rFonts w:cs="Times New Roman"/>
        </w:rPr>
        <w:t xml:space="preserve">selle </w:t>
      </w:r>
      <w:r w:rsidRPr="2E2F4E31">
        <w:rPr>
          <w:rFonts w:cs="Times New Roman"/>
        </w:rPr>
        <w:t>suuruse</w:t>
      </w:r>
      <w:r w:rsidR="007610F8" w:rsidRPr="2E2F4E31">
        <w:rPr>
          <w:rFonts w:cs="Times New Roman"/>
        </w:rPr>
        <w:t xml:space="preserve"> arvestamise alused</w:t>
      </w:r>
      <w:del w:id="93" w:author="Maarja-Liis Lall - JUSTDIGI" w:date="2025-10-21T08:43:00Z">
        <w:r w:rsidR="007610F8" w:rsidRPr="2E2F4E31">
          <w:rPr>
            <w:rFonts w:cs="Times New Roman"/>
          </w:rPr>
          <w:delText>,</w:delText>
        </w:r>
      </w:del>
      <w:ins w:id="94" w:author="Maarja-Liis Lall - JUSTDIGI" w:date="2025-10-21T08:43:00Z">
        <w:r w:rsidR="007610F8" w:rsidRPr="2E2F4E31">
          <w:rPr>
            <w:rFonts w:cs="Times New Roman"/>
          </w:rPr>
          <w:t xml:space="preserve"> </w:t>
        </w:r>
        <w:r w:rsidR="48262C70" w:rsidRPr="2E2F4E31">
          <w:rPr>
            <w:rFonts w:cs="Times New Roman"/>
          </w:rPr>
          <w:t>ning</w:t>
        </w:r>
      </w:ins>
      <w:r w:rsidR="56EE48A6" w:rsidRPr="2E2F4E31">
        <w:rPr>
          <w:rFonts w:cs="Times New Roman"/>
        </w:rPr>
        <w:t xml:space="preserve"> </w:t>
      </w:r>
      <w:r w:rsidR="007610F8" w:rsidRPr="2E2F4E31">
        <w:rPr>
          <w:rFonts w:cs="Times New Roman"/>
        </w:rPr>
        <w:t>põhjendatud tasu kooskõlastamise</w:t>
      </w:r>
      <w:r w:rsidR="00D325D1" w:rsidRPr="2E2F4E31">
        <w:rPr>
          <w:rFonts w:cs="Times New Roman"/>
        </w:rPr>
        <w:t xml:space="preserve"> ja kinnitamise</w:t>
      </w:r>
      <w:ins w:id="95" w:author="Maarja-Liis Lall - JUSTDIGI" w:date="2025-10-21T11:30:00Z">
        <w:r w:rsidRPr="2E2F4E31">
          <w:rPr>
            <w:rFonts w:cs="Times New Roman"/>
          </w:rPr>
          <w:t xml:space="preserve"> </w:t>
        </w:r>
        <w:r w:rsidR="00634828" w:rsidRPr="2E2F4E31">
          <w:rPr>
            <w:rFonts w:cs="Times New Roman"/>
          </w:rPr>
          <w:t>alused</w:t>
        </w:r>
      </w:ins>
      <w:commentRangeStart w:id="96"/>
      <w:del w:id="97" w:author="Maarja-Liis Lall - JUSTDIGI" w:date="2025-10-21T08:44:00Z">
        <w:r w:rsidRPr="2E2F4E31" w:rsidDel="165744C7">
          <w:rPr>
            <w:rFonts w:cs="Times New Roman"/>
          </w:rPr>
          <w:delText xml:space="preserve"> </w:delText>
        </w:r>
      </w:del>
      <w:del w:id="98" w:author="Maarja-Liis Lall - JUSTDIGI" w:date="2025-10-21T08:43:00Z">
        <w:r w:rsidR="000D4C9B" w:rsidRPr="2E2F4E31">
          <w:rPr>
            <w:rFonts w:cs="Times New Roman"/>
          </w:rPr>
          <w:delText>ning ajutise hinna kehtestamise</w:delText>
        </w:r>
        <w:r w:rsidR="007610F8" w:rsidRPr="2E2F4E31">
          <w:rPr>
            <w:rFonts w:cs="Times New Roman"/>
          </w:rPr>
          <w:delText xml:space="preserve"> alused</w:delText>
        </w:r>
      </w:del>
      <w:commentRangeEnd w:id="96"/>
      <w:r>
        <w:rPr>
          <w:rStyle w:val="Kommentaariviide"/>
        </w:rPr>
        <w:commentReference w:id="96"/>
      </w:r>
      <w:r w:rsidRPr="2E2F4E31">
        <w:rPr>
          <w:rFonts w:cs="Times New Roman"/>
        </w:rPr>
        <w:t xml:space="preserve">. </w:t>
      </w:r>
      <w:r w:rsidR="001E5027" w:rsidRPr="2E2F4E31">
        <w:rPr>
          <w:rFonts w:cs="Times New Roman"/>
        </w:rPr>
        <w:t>UPT põhjendatud tasu asendab senist taskukohast tasu. Peamise muudatusena peab põhjendatud tasu olema kulupõhine, kattes ära teenuse osutamiseks vajalikud kulud ning</w:t>
      </w:r>
      <w:r w:rsidR="00F807E1" w:rsidRPr="2E2F4E31">
        <w:rPr>
          <w:rFonts w:cs="Times New Roman"/>
        </w:rPr>
        <w:t xml:space="preserve"> sisaldades</w:t>
      </w:r>
      <w:r w:rsidR="001E5027" w:rsidRPr="2E2F4E31">
        <w:rPr>
          <w:rFonts w:cs="Times New Roman"/>
        </w:rPr>
        <w:t xml:space="preserve"> mõistlik</w:t>
      </w:r>
      <w:r w:rsidR="00AD25D1" w:rsidRPr="2E2F4E31">
        <w:rPr>
          <w:rFonts w:cs="Times New Roman"/>
        </w:rPr>
        <w:t>k</w:t>
      </w:r>
      <w:r w:rsidR="001E5027" w:rsidRPr="2E2F4E31">
        <w:rPr>
          <w:rFonts w:cs="Times New Roman"/>
        </w:rPr>
        <w:t>u kasumi</w:t>
      </w:r>
      <w:r w:rsidR="00F807E1" w:rsidRPr="2E2F4E31">
        <w:rPr>
          <w:rFonts w:cs="Times New Roman"/>
        </w:rPr>
        <w:t>t</w:t>
      </w:r>
      <w:r w:rsidR="001E5027" w:rsidRPr="2E2F4E31">
        <w:rPr>
          <w:rFonts w:cs="Times New Roman"/>
        </w:rPr>
        <w:t>.</w:t>
      </w:r>
    </w:p>
    <w:p w14:paraId="74787EBD" w14:textId="77777777" w:rsidR="00DE270C" w:rsidRPr="008940D2" w:rsidRDefault="00DE270C" w:rsidP="000D4C9B">
      <w:pPr>
        <w:rPr>
          <w:rFonts w:cs="Times New Roman"/>
          <w:szCs w:val="24"/>
        </w:rPr>
      </w:pPr>
    </w:p>
    <w:p w14:paraId="4E0C320B" w14:textId="046256D8" w:rsidR="00DE270C" w:rsidRPr="008940D2" w:rsidRDefault="00FD6840" w:rsidP="00DE270C">
      <w:pPr>
        <w:rPr>
          <w:rFonts w:cs="Times New Roman"/>
          <w:szCs w:val="24"/>
        </w:rPr>
      </w:pPr>
      <w:r w:rsidRPr="008940D2">
        <w:rPr>
          <w:rFonts w:cs="Times New Roman"/>
          <w:szCs w:val="24"/>
        </w:rPr>
        <w:t>S</w:t>
      </w:r>
      <w:r w:rsidR="00DE270C" w:rsidRPr="008940D2">
        <w:rPr>
          <w:rFonts w:cs="Times New Roman"/>
          <w:szCs w:val="24"/>
        </w:rPr>
        <w:t xml:space="preserve">eaduse </w:t>
      </w:r>
      <w:r w:rsidR="00DE270C" w:rsidRPr="008940D2">
        <w:rPr>
          <w:rFonts w:eastAsia="Times New Roman" w:cs="Times New Roman"/>
          <w:szCs w:val="24"/>
          <w:lang w:eastAsia="ar-SA"/>
        </w:rPr>
        <w:t>§</w:t>
      </w:r>
      <w:r w:rsidR="00AD25D1" w:rsidRPr="008940D2">
        <w:rPr>
          <w:rFonts w:eastAsia="Times New Roman" w:cs="Times New Roman"/>
          <w:szCs w:val="24"/>
          <w:lang w:eastAsia="ar-SA"/>
        </w:rPr>
        <w:t>-de</w:t>
      </w:r>
      <w:r w:rsidR="00DE270C" w:rsidRPr="008940D2">
        <w:rPr>
          <w:rFonts w:eastAsia="Times New Roman" w:cs="Times New Roman"/>
          <w:szCs w:val="24"/>
          <w:lang w:eastAsia="ar-SA"/>
        </w:rPr>
        <w:t xml:space="preserve"> 39</w:t>
      </w:r>
      <w:r w:rsidR="00DE270C" w:rsidRPr="008940D2">
        <w:rPr>
          <w:rFonts w:eastAsia="Times New Roman" w:cs="Times New Roman"/>
          <w:szCs w:val="24"/>
          <w:vertAlign w:val="superscript"/>
          <w:lang w:eastAsia="ar-SA"/>
        </w:rPr>
        <w:t>1</w:t>
      </w:r>
      <w:r w:rsidR="00794895" w:rsidRPr="008940D2">
        <w:rPr>
          <w:rFonts w:eastAsia="Times New Roman" w:cs="Times New Roman"/>
          <w:szCs w:val="24"/>
          <w:lang w:eastAsia="ar-SA"/>
        </w:rPr>
        <w:t>–</w:t>
      </w:r>
      <w:r w:rsidR="00DE270C" w:rsidRPr="008940D2">
        <w:rPr>
          <w:rFonts w:eastAsia="Times New Roman" w:cs="Times New Roman"/>
          <w:szCs w:val="24"/>
          <w:lang w:eastAsia="ar-SA"/>
        </w:rPr>
        <w:t>39</w:t>
      </w:r>
      <w:r w:rsidR="000529A3">
        <w:rPr>
          <w:rFonts w:eastAsia="Times New Roman" w:cs="Times New Roman"/>
          <w:szCs w:val="24"/>
          <w:vertAlign w:val="superscript"/>
          <w:lang w:eastAsia="ar-SA"/>
        </w:rPr>
        <w:t>3</w:t>
      </w:r>
      <w:r w:rsidR="00DE270C" w:rsidRPr="008940D2">
        <w:rPr>
          <w:rFonts w:eastAsia="Times New Roman" w:cs="Times New Roman"/>
          <w:szCs w:val="24"/>
          <w:lang w:eastAsia="ar-SA"/>
        </w:rPr>
        <w:t xml:space="preserve"> lisamise eesmärk on anda Konkurentsiametile sõnaselgelt pädevus </w:t>
      </w:r>
      <w:r w:rsidR="00DE270C" w:rsidRPr="008940D2">
        <w:rPr>
          <w:rFonts w:cs="Times New Roman"/>
          <w:szCs w:val="24"/>
        </w:rPr>
        <w:t>kooskõlastada läbipaistvatel alustel UPT põhjendatud tasu ja selle muudatus</w:t>
      </w:r>
      <w:r w:rsidR="00AD25D1" w:rsidRPr="008940D2">
        <w:rPr>
          <w:rFonts w:cs="Times New Roman"/>
          <w:szCs w:val="24"/>
        </w:rPr>
        <w:t>ed</w:t>
      </w:r>
      <w:r w:rsidR="00DE270C" w:rsidRPr="008940D2">
        <w:rPr>
          <w:rFonts w:cs="Times New Roman"/>
          <w:szCs w:val="24"/>
        </w:rPr>
        <w:t>. Konkurentsiametil on regulaatorina pikaajaline kogemus üldhuviteenuste</w:t>
      </w:r>
      <w:r w:rsidR="00F34726">
        <w:rPr>
          <w:rFonts w:cs="Times New Roman"/>
          <w:szCs w:val="24"/>
        </w:rPr>
        <w:t xml:space="preserve"> </w:t>
      </w:r>
      <w:r w:rsidR="00DE270C" w:rsidRPr="008940D2">
        <w:rPr>
          <w:rFonts w:cs="Times New Roman"/>
          <w:szCs w:val="24"/>
        </w:rPr>
        <w:t xml:space="preserve">valdkondades erinevate teenuste hindasid puudutavate regulatsioonipraktikate väljakujundamisel ning ka eelnev kogemus UPT tasude </w:t>
      </w:r>
      <w:r w:rsidR="00655015" w:rsidRPr="008940D2">
        <w:rPr>
          <w:rFonts w:cs="Times New Roman"/>
          <w:szCs w:val="24"/>
        </w:rPr>
        <w:t>ettepanekute tegemisel</w:t>
      </w:r>
      <w:r w:rsidR="00DE270C" w:rsidRPr="008940D2">
        <w:rPr>
          <w:rFonts w:cs="Times New Roman"/>
          <w:szCs w:val="24"/>
        </w:rPr>
        <w:t>. Konkurentsiamet teostab juba praegu UPT taskukohaste tasude muutmise ettepanekute tegemisel sisulist ja põhjalikku analüüsi. Muudatus toob kaasa senisest tõhusama kontrolli UPT tasude üle ning selle üle teostatava järelevalve depolitiseerimine on kooskõlas ka praktikaga, mille kohaselt teostab monopoolse iseloomuga üldhuviteenuste valdkondades teenuste hindade üle järelevalvet sõltumatu regulaator. Konkurentsiamet teostab teenuste hindade üle järelevalvet ka näiteks elektri, gaasi ja vee puhul.</w:t>
      </w:r>
    </w:p>
    <w:p w14:paraId="44E8C1BD" w14:textId="77777777" w:rsidR="00DE270C" w:rsidRPr="008940D2" w:rsidRDefault="00DE270C" w:rsidP="00DE270C">
      <w:pPr>
        <w:rPr>
          <w:rFonts w:cs="Times New Roman"/>
          <w:szCs w:val="24"/>
        </w:rPr>
      </w:pPr>
    </w:p>
    <w:p w14:paraId="12E1AD77" w14:textId="2D803FED" w:rsidR="00DE270C" w:rsidRPr="008940D2" w:rsidRDefault="00DE270C" w:rsidP="00DE270C">
      <w:pPr>
        <w:rPr>
          <w:rFonts w:cs="Times New Roman"/>
          <w:szCs w:val="24"/>
        </w:rPr>
      </w:pPr>
      <w:bookmarkStart w:id="99" w:name="_Hlk103266084"/>
      <w:r w:rsidRPr="008940D2">
        <w:rPr>
          <w:rFonts w:cs="Times New Roman"/>
          <w:szCs w:val="24"/>
        </w:rPr>
        <w:t xml:space="preserve">Muudatus ei too kaasa Konkurentsiameti töökoormuse </w:t>
      </w:r>
      <w:r w:rsidR="00F836F7" w:rsidRPr="008940D2">
        <w:rPr>
          <w:rFonts w:cs="Times New Roman"/>
          <w:szCs w:val="24"/>
        </w:rPr>
        <w:t>suurenemist, vastupidi,</w:t>
      </w:r>
      <w:r w:rsidR="001E5027" w:rsidRPr="008940D2">
        <w:rPr>
          <w:rFonts w:cs="Times New Roman"/>
          <w:szCs w:val="24"/>
        </w:rPr>
        <w:t xml:space="preserve"> üldine</w:t>
      </w:r>
      <w:r w:rsidR="00F836F7" w:rsidRPr="008940D2">
        <w:rPr>
          <w:rFonts w:cs="Times New Roman"/>
          <w:szCs w:val="24"/>
        </w:rPr>
        <w:t xml:space="preserve"> töökoormus peaks vähenema, kuid</w:t>
      </w:r>
      <w:r w:rsidRPr="008940D2">
        <w:t xml:space="preserve"> </w:t>
      </w:r>
      <w:r w:rsidRPr="008940D2">
        <w:rPr>
          <w:rFonts w:cs="Times New Roman"/>
          <w:szCs w:val="24"/>
        </w:rPr>
        <w:t>suureneb ainult Konkurentsiameti järelevalve</w:t>
      </w:r>
      <w:r w:rsidR="004F170B" w:rsidRPr="008940D2">
        <w:rPr>
          <w:rFonts w:cs="Times New Roman"/>
          <w:szCs w:val="24"/>
        </w:rPr>
        <w:t xml:space="preserve"> tegemise õigus</w:t>
      </w:r>
      <w:r w:rsidRPr="008940D2">
        <w:rPr>
          <w:rFonts w:cs="Times New Roman"/>
          <w:szCs w:val="24"/>
        </w:rPr>
        <w:t xml:space="preserve">. </w:t>
      </w:r>
      <w:bookmarkEnd w:id="99"/>
      <w:r w:rsidRPr="008940D2">
        <w:rPr>
          <w:rFonts w:cs="Times New Roman"/>
          <w:szCs w:val="24"/>
        </w:rPr>
        <w:t>Kehtiva regulatsiooni kohaselt ei otsusta Konkurentsiamet hindu ega kinnita hinnalage. Konkurentsiamet teeb ainult ettepaneku taskukohase tasu määramiseks</w:t>
      </w:r>
      <w:r w:rsidR="00AD25D1" w:rsidRPr="008940D2">
        <w:rPr>
          <w:rFonts w:cs="Times New Roman"/>
          <w:szCs w:val="24"/>
        </w:rPr>
        <w:t xml:space="preserve"> n</w:t>
      </w:r>
      <w:r w:rsidR="00107A39" w:rsidRPr="008940D2">
        <w:rPr>
          <w:rFonts w:cs="Times New Roman"/>
          <w:szCs w:val="24"/>
        </w:rPr>
        <w:t xml:space="preserve">ing teostab UPT hüvitise põhjendatuse väljaselgitamiseks kulude analüüsi. </w:t>
      </w:r>
      <w:r w:rsidR="00655015" w:rsidRPr="008940D2">
        <w:rPr>
          <w:rFonts w:cs="Times New Roman"/>
          <w:szCs w:val="24"/>
        </w:rPr>
        <w:t xml:space="preserve">Muudatuse järgselt suureneb </w:t>
      </w:r>
      <w:r w:rsidRPr="008940D2">
        <w:rPr>
          <w:rFonts w:cs="Times New Roman"/>
          <w:szCs w:val="24"/>
        </w:rPr>
        <w:t>Konkurentsiameti järelevalve</w:t>
      </w:r>
      <w:r w:rsidR="00D325D1" w:rsidRPr="008940D2">
        <w:rPr>
          <w:rFonts w:cs="Times New Roman"/>
          <w:szCs w:val="24"/>
        </w:rPr>
        <w:t xml:space="preserve"> õigus</w:t>
      </w:r>
      <w:r w:rsidRPr="008940D2">
        <w:rPr>
          <w:rFonts w:cs="Times New Roman"/>
          <w:szCs w:val="24"/>
        </w:rPr>
        <w:t xml:space="preserve">, sest Konkurentsiamet </w:t>
      </w:r>
      <w:r w:rsidR="00D325D1" w:rsidRPr="008940D2">
        <w:rPr>
          <w:rFonts w:cs="Times New Roman"/>
          <w:szCs w:val="24"/>
        </w:rPr>
        <w:t>mitte ei tee ettepanekut vaid kooskõlastab vastava ettepaneku</w:t>
      </w:r>
      <w:r w:rsidRPr="008940D2">
        <w:rPr>
          <w:rFonts w:cs="Times New Roman"/>
          <w:szCs w:val="24"/>
        </w:rPr>
        <w:t>. Teisisõnu, taskukohaste tasude ja hüvitisega seonduv kuluanalüüs asendub UPT hinnamuudatuse taotluste analüüsiga ning kooskõlastatakse tegelikke UPT müügihindu.</w:t>
      </w:r>
      <w:r w:rsidR="00D325D1" w:rsidRPr="008940D2">
        <w:rPr>
          <w:rFonts w:cs="Times New Roman"/>
          <w:szCs w:val="24"/>
        </w:rPr>
        <w:t xml:space="preserve"> Müügihinnad </w:t>
      </w:r>
      <w:r w:rsidR="00F34726">
        <w:rPr>
          <w:rFonts w:cs="Times New Roman"/>
          <w:szCs w:val="24"/>
        </w:rPr>
        <w:t>kehtestab</w:t>
      </w:r>
      <w:r w:rsidR="00D325D1" w:rsidRPr="008940D2">
        <w:rPr>
          <w:rFonts w:cs="Times New Roman"/>
          <w:szCs w:val="24"/>
        </w:rPr>
        <w:t xml:space="preserve"> valdkonna eest vastutav minister.</w:t>
      </w:r>
      <w:r w:rsidRPr="008940D2">
        <w:rPr>
          <w:rFonts w:cs="Times New Roman"/>
          <w:szCs w:val="24"/>
        </w:rPr>
        <w:t xml:space="preserve"> </w:t>
      </w:r>
    </w:p>
    <w:p w14:paraId="1F868845" w14:textId="77777777" w:rsidR="00DB5A71" w:rsidRPr="008940D2" w:rsidRDefault="00DB5A71" w:rsidP="00DE270C">
      <w:pPr>
        <w:rPr>
          <w:rFonts w:cs="Times New Roman"/>
          <w:szCs w:val="24"/>
        </w:rPr>
      </w:pPr>
    </w:p>
    <w:p w14:paraId="6D9CBB45" w14:textId="4AA753AC" w:rsidR="00DB5A71" w:rsidRPr="00DD0A8F" w:rsidRDefault="00B36E72" w:rsidP="00DD0A8F">
      <w:pPr>
        <w:rPr>
          <w:b/>
          <w:bCs/>
        </w:rPr>
      </w:pPr>
      <w:r w:rsidRPr="00DD0A8F">
        <w:rPr>
          <w:b/>
          <w:bCs/>
        </w:rPr>
        <w:t>UPT</w:t>
      </w:r>
      <w:r w:rsidR="00DB5A71" w:rsidRPr="00DD0A8F">
        <w:rPr>
          <w:b/>
          <w:bCs/>
        </w:rPr>
        <w:t xml:space="preserve"> põhjendatud tasu</w:t>
      </w:r>
    </w:p>
    <w:p w14:paraId="5C137BFB" w14:textId="77777777" w:rsidR="00DB5A71" w:rsidRPr="008940D2" w:rsidRDefault="00DB5A71" w:rsidP="00DE270C">
      <w:pPr>
        <w:rPr>
          <w:rFonts w:cs="Times New Roman"/>
          <w:szCs w:val="24"/>
        </w:rPr>
      </w:pPr>
    </w:p>
    <w:p w14:paraId="3FD5F656" w14:textId="11AFF2D5" w:rsidR="000D4C9B" w:rsidRPr="008940D2" w:rsidRDefault="000D4C9B" w:rsidP="000D4C9B">
      <w:r w:rsidRPr="008940D2">
        <w:rPr>
          <w:rFonts w:cs="Times New Roman"/>
          <w:szCs w:val="24"/>
        </w:rPr>
        <w:t>Eelnõu § 39</w:t>
      </w:r>
      <w:r w:rsidRPr="008940D2">
        <w:rPr>
          <w:rFonts w:cs="Times New Roman"/>
          <w:szCs w:val="24"/>
          <w:vertAlign w:val="superscript"/>
        </w:rPr>
        <w:t>1</w:t>
      </w:r>
      <w:r w:rsidR="0056054D" w:rsidRPr="008940D2">
        <w:rPr>
          <w:rFonts w:cs="Times New Roman"/>
          <w:szCs w:val="24"/>
          <w:vertAlign w:val="superscript"/>
        </w:rPr>
        <w:t xml:space="preserve"> </w:t>
      </w:r>
      <w:r w:rsidR="0056054D" w:rsidRPr="008940D2">
        <w:rPr>
          <w:rFonts w:cs="Times New Roman"/>
          <w:szCs w:val="24"/>
        </w:rPr>
        <w:t xml:space="preserve">lõike 1 </w:t>
      </w:r>
      <w:r w:rsidRPr="008940D2">
        <w:rPr>
          <w:rFonts w:cs="Times New Roman"/>
          <w:szCs w:val="24"/>
        </w:rPr>
        <w:t xml:space="preserve">kohaselt </w:t>
      </w:r>
      <w:r w:rsidR="001E5027" w:rsidRPr="008940D2">
        <w:rPr>
          <w:rFonts w:cs="Times New Roman"/>
          <w:szCs w:val="24"/>
        </w:rPr>
        <w:t>arvestatakse</w:t>
      </w:r>
      <w:r w:rsidRPr="008940D2">
        <w:rPr>
          <w:rFonts w:cs="Times New Roman"/>
          <w:szCs w:val="24"/>
        </w:rPr>
        <w:t xml:space="preserve"> </w:t>
      </w:r>
      <w:r w:rsidR="00B36E72" w:rsidRPr="008940D2">
        <w:rPr>
          <w:rFonts w:cs="Times New Roman"/>
          <w:szCs w:val="24"/>
        </w:rPr>
        <w:t>UPT</w:t>
      </w:r>
      <w:r w:rsidRPr="008940D2">
        <w:rPr>
          <w:rFonts w:cs="Times New Roman"/>
          <w:szCs w:val="24"/>
        </w:rPr>
        <w:t xml:space="preserve"> põhjendatud tasu seaduse § 5 lõigetes 2 ja 2</w:t>
      </w:r>
      <w:r w:rsidRPr="008940D2">
        <w:rPr>
          <w:rFonts w:cs="Times New Roman"/>
          <w:szCs w:val="24"/>
          <w:vertAlign w:val="superscript"/>
        </w:rPr>
        <w:t>1</w:t>
      </w:r>
      <w:r w:rsidRPr="008940D2">
        <w:rPr>
          <w:rFonts w:cs="Times New Roman"/>
          <w:szCs w:val="24"/>
        </w:rPr>
        <w:t xml:space="preserve"> nimetatud teenustele. Lisaks </w:t>
      </w:r>
      <w:r w:rsidR="001E5027" w:rsidRPr="008940D2">
        <w:rPr>
          <w:rFonts w:cs="Times New Roman"/>
          <w:szCs w:val="24"/>
        </w:rPr>
        <w:t>põhiteenustele kuulub</w:t>
      </w:r>
      <w:r w:rsidRPr="008940D2">
        <w:rPr>
          <w:rFonts w:cs="Times New Roman"/>
          <w:szCs w:val="24"/>
        </w:rPr>
        <w:t xml:space="preserve"> kohustusliku UPT alla ka lõikes 2</w:t>
      </w:r>
      <w:r w:rsidRPr="008940D2">
        <w:rPr>
          <w:rFonts w:cs="Times New Roman"/>
          <w:szCs w:val="24"/>
          <w:vertAlign w:val="superscript"/>
        </w:rPr>
        <w:t>1</w:t>
      </w:r>
      <w:r w:rsidRPr="008940D2">
        <w:rPr>
          <w:rFonts w:cs="Times New Roman"/>
          <w:szCs w:val="24"/>
        </w:rPr>
        <w:t xml:space="preserve"> nimetatud lisateenused. Kehtestatud </w:t>
      </w:r>
      <w:r w:rsidR="00DE270C" w:rsidRPr="008940D2">
        <w:rPr>
          <w:rFonts w:cs="Times New Roman"/>
          <w:szCs w:val="24"/>
        </w:rPr>
        <w:t xml:space="preserve">põhjendatud </w:t>
      </w:r>
      <w:r w:rsidRPr="008940D2">
        <w:rPr>
          <w:rFonts w:cs="Times New Roman"/>
          <w:szCs w:val="24"/>
        </w:rPr>
        <w:t>tasud peavad tuginema teenuse osutamise kuludel ning pea</w:t>
      </w:r>
      <w:r w:rsidR="009B0DA5" w:rsidRPr="008940D2">
        <w:rPr>
          <w:rFonts w:cs="Times New Roman"/>
          <w:szCs w:val="24"/>
        </w:rPr>
        <w:t>vad</w:t>
      </w:r>
      <w:r w:rsidRPr="008940D2">
        <w:rPr>
          <w:rFonts w:cs="Times New Roman"/>
          <w:szCs w:val="24"/>
        </w:rPr>
        <w:t xml:space="preserve"> tagama teenuse järjepidava toimimise. </w:t>
      </w:r>
      <w:r w:rsidR="002757F5">
        <w:rPr>
          <w:rFonts w:cs="Times New Roman"/>
          <w:szCs w:val="24"/>
        </w:rPr>
        <w:t>P</w:t>
      </w:r>
      <w:r w:rsidR="00DE270C" w:rsidRPr="008940D2">
        <w:rPr>
          <w:rFonts w:cs="Times New Roman"/>
          <w:szCs w:val="24"/>
        </w:rPr>
        <w:t>õhjendatud tasu</w:t>
      </w:r>
      <w:r w:rsidR="002757F5">
        <w:rPr>
          <w:rFonts w:cs="Times New Roman"/>
          <w:szCs w:val="24"/>
        </w:rPr>
        <w:t xml:space="preserve"> tuleb kehtestada nii, et oleks järjepidevalt</w:t>
      </w:r>
      <w:r w:rsidRPr="008940D2">
        <w:rPr>
          <w:rFonts w:cs="Times New Roman"/>
          <w:szCs w:val="24"/>
        </w:rPr>
        <w:t xml:space="preserve"> tagatud</w:t>
      </w:r>
      <w:r w:rsidRPr="008940D2">
        <w:t xml:space="preserve"> investeeringud tegevus- ja arenduskohustuse täitmiseks,</w:t>
      </w:r>
      <w:r w:rsidR="002757F5">
        <w:t xml:space="preserve"> kapitalikulu ehk põhjendatud tulukus,</w:t>
      </w:r>
      <w:r w:rsidRPr="008940D2">
        <w:t xml:space="preserve"> kvaliteedinõuete täitmi</w:t>
      </w:r>
      <w:r w:rsidR="002757F5">
        <w:t>se kulud ning</w:t>
      </w:r>
      <w:r w:rsidR="002757F5" w:rsidRPr="002757F5">
        <w:t xml:space="preserve"> </w:t>
      </w:r>
      <w:r w:rsidR="002757F5" w:rsidRPr="008940D2">
        <w:t>vajalike muutuv-</w:t>
      </w:r>
      <w:r w:rsidR="002757F5">
        <w:t xml:space="preserve"> </w:t>
      </w:r>
      <w:r w:rsidR="002757F5" w:rsidRPr="008940D2">
        <w:t>ja tegevuskulude katmine</w:t>
      </w:r>
      <w:r w:rsidRPr="008940D2">
        <w:t>.</w:t>
      </w:r>
    </w:p>
    <w:p w14:paraId="3E116790" w14:textId="77777777" w:rsidR="000D4C9B" w:rsidRPr="008940D2" w:rsidRDefault="000D4C9B" w:rsidP="00F14003">
      <w:pPr>
        <w:rPr>
          <w:rFonts w:cs="Times New Roman"/>
          <w:szCs w:val="24"/>
        </w:rPr>
      </w:pPr>
    </w:p>
    <w:p w14:paraId="60377E5A" w14:textId="1C09F4AD" w:rsidR="00DE270C" w:rsidRPr="008940D2" w:rsidRDefault="00DE270C" w:rsidP="00DE270C">
      <w:pPr>
        <w:rPr>
          <w:rFonts w:cs="Times New Roman"/>
          <w:szCs w:val="24"/>
        </w:rPr>
      </w:pPr>
      <w:r w:rsidRPr="008940D2">
        <w:rPr>
          <w:rFonts w:cs="Times New Roman"/>
          <w:szCs w:val="24"/>
        </w:rPr>
        <w:t>Praegu kehtestab UPT tasudele piirhinna seaduse § 6</w:t>
      </w:r>
      <w:r w:rsidRPr="008940D2">
        <w:rPr>
          <w:rFonts w:cs="Times New Roman"/>
          <w:szCs w:val="24"/>
          <w:vertAlign w:val="superscript"/>
        </w:rPr>
        <w:t>1</w:t>
      </w:r>
      <w:r w:rsidRPr="008940D2">
        <w:rPr>
          <w:rFonts w:cs="Times New Roman"/>
          <w:szCs w:val="24"/>
        </w:rPr>
        <w:t xml:space="preserve"> lõike 2 alusel valdkonna eest vastutav minister määrusega. See tähendab, et UPT osutaja võib tegelikud hinnad ise kehtestada, ületamata sealjuures ministri kehtestatud piirhindu. Eelnõuga muudetakse seda põhimõtet ja kooskõlastama hakatakse tegelikke müügihindu (mitte ei kehti piirhind). Seega vastab hind rohkem tegelikele kuludele. </w:t>
      </w:r>
    </w:p>
    <w:p w14:paraId="7032A503" w14:textId="77777777" w:rsidR="00F807E1" w:rsidRPr="008940D2" w:rsidRDefault="00F807E1" w:rsidP="0056054D">
      <w:pPr>
        <w:rPr>
          <w:rFonts w:cs="Times New Roman"/>
          <w:szCs w:val="24"/>
        </w:rPr>
      </w:pPr>
    </w:p>
    <w:p w14:paraId="39F6B637" w14:textId="55481969" w:rsidR="0056054D" w:rsidRPr="008940D2" w:rsidRDefault="0056054D" w:rsidP="0056054D">
      <w:r w:rsidRPr="008940D2">
        <w:rPr>
          <w:rFonts w:cs="Times New Roman"/>
          <w:szCs w:val="24"/>
        </w:rPr>
        <w:t xml:space="preserve">Lõike </w:t>
      </w:r>
      <w:r w:rsidR="00794895" w:rsidRPr="008940D2">
        <w:rPr>
          <w:rFonts w:cs="Times New Roman"/>
          <w:szCs w:val="24"/>
        </w:rPr>
        <w:t>2</w:t>
      </w:r>
      <w:r w:rsidRPr="008940D2">
        <w:rPr>
          <w:rFonts w:cs="Times New Roman"/>
          <w:szCs w:val="24"/>
        </w:rPr>
        <w:t xml:space="preserve"> kohaselt tuleb UPT </w:t>
      </w:r>
      <w:r w:rsidRPr="008940D2">
        <w:t>põhjendatud tasu kujundada selliselt, et järjepidevalt oleks tagatud:</w:t>
      </w:r>
    </w:p>
    <w:p w14:paraId="5B888D85" w14:textId="77777777" w:rsidR="00AD25D1" w:rsidRPr="008940D2" w:rsidRDefault="00AD25D1" w:rsidP="0056054D"/>
    <w:p w14:paraId="5831A3EF" w14:textId="0CF2AFA4" w:rsidR="00A734C9" w:rsidRPr="008940D2" w:rsidRDefault="00A734C9" w:rsidP="00A734C9">
      <w:r>
        <w:t>1</w:t>
      </w:r>
      <w:r w:rsidRPr="008940D2">
        <w:t xml:space="preserve">) investeeringud tegevus- ja arenduskohustuse täitmiseks - siia kuuluvad näiteks postkontorite, kirjakastide ja teiste juurdepääsupunktide rekonstrueerimise ja uuendamise kulud. Samuti ka transpordile tehtavad investeeringud. Lisaks arvestatakse siia ka investeeringud </w:t>
      </w:r>
      <w:r w:rsidRPr="008940D2">
        <w:lastRenderedPageBreak/>
        <w:t>arenduskohustuste täitmiseks, mille alla kuulub ka teenuse edasi arendamiseks tehtavad investeeringud tagamaks teenuse järjepideva ja kvaliteetse pakkumise langevate mahtude juures</w:t>
      </w:r>
      <w:r w:rsidR="002757F5">
        <w:t>.</w:t>
      </w:r>
    </w:p>
    <w:p w14:paraId="2D92D76D" w14:textId="77777777" w:rsidR="00AD25D1" w:rsidRPr="008940D2" w:rsidRDefault="00AD25D1" w:rsidP="0056054D"/>
    <w:p w14:paraId="314DCEA0" w14:textId="5548D1D0" w:rsidR="00A734C9" w:rsidRDefault="00A734C9" w:rsidP="00A734C9">
      <w:r>
        <w:t>2</w:t>
      </w:r>
      <w:r w:rsidRPr="008940D2">
        <w:t>) kapitalikulu katmine ehk põhjendatud tulukus. Põhjendatud tulukuse arvestamise alused sätestat</w:t>
      </w:r>
      <w:r>
        <w:t>akse Konkurentsiameti koostatavas metoodikas.</w:t>
      </w:r>
    </w:p>
    <w:p w14:paraId="484E022D" w14:textId="77777777" w:rsidR="00A734C9" w:rsidRPr="008940D2" w:rsidRDefault="00A734C9" w:rsidP="00A734C9"/>
    <w:p w14:paraId="3E8F19F1" w14:textId="2385148F" w:rsidR="0056054D" w:rsidRDefault="0056054D" w:rsidP="0056054D">
      <w:r w:rsidRPr="008940D2">
        <w:t>3) kvaliteedinõuete täitmi</w:t>
      </w:r>
      <w:r w:rsidR="00A734C9">
        <w:t>se kulud</w:t>
      </w:r>
      <w:r w:rsidR="00AD25D1" w:rsidRPr="008940D2">
        <w:t xml:space="preserve"> - s</w:t>
      </w:r>
      <w:r w:rsidR="008E1BE8" w:rsidRPr="008940D2">
        <w:t>iia alla arvestatakse kulud, mis tagavad UPT kvaliteedi tagamise</w:t>
      </w:r>
      <w:r w:rsidR="002757F5">
        <w:t>.</w:t>
      </w:r>
    </w:p>
    <w:p w14:paraId="3BC048EE" w14:textId="77777777" w:rsidR="00A734C9" w:rsidRPr="008940D2" w:rsidRDefault="00A734C9" w:rsidP="0056054D"/>
    <w:p w14:paraId="0E092BE1" w14:textId="19CBD431" w:rsidR="00A734C9" w:rsidRPr="008940D2" w:rsidRDefault="00A734C9" w:rsidP="00A734C9">
      <w:r>
        <w:t>4</w:t>
      </w:r>
      <w:r w:rsidRPr="008940D2">
        <w:t>) vajalike muutuv- ja tegevuskulude katmine - neid kulusid hinnatakse eelnõu § 5 lõigete 2 ja 2</w:t>
      </w:r>
      <w:r w:rsidRPr="008940D2">
        <w:rPr>
          <w:vertAlign w:val="superscript"/>
        </w:rPr>
        <w:t>1</w:t>
      </w:r>
      <w:r w:rsidRPr="008940D2">
        <w:t xml:space="preserve"> nimetatud teenuste osutamise põhimõtete alusel. Nende kulude hulka kuuluvad mh nii personalikulu kui ka üldised majandamiskulud. Põhjendatuse hindamisel võetakse arvesse nii eelmiste 12 kuuliste perioodide tegevuskulusid kui ka kulude prognoosi. Põhjendatud tasu kehtestamisel peab Konkurentsiamet lähtuma sellest, et hinda lülitatavad kulud peavad olema kuluefektiivsed ning põhjendatuks tuleb lugeda need tegevuskulud, mis võimaldavad säilitada UPT tegevuse jätkusuutlikkust ning teenuse nõutud kvaliteeditaset. Seega UPT põhjendatud tasu peab tagama teenuse kvaliteedi ja ohutuse nõuete täitmise</w:t>
      </w:r>
      <w:r w:rsidR="002757F5">
        <w:t>.</w:t>
      </w:r>
    </w:p>
    <w:p w14:paraId="1A73E868" w14:textId="77777777" w:rsidR="00455F00" w:rsidRPr="008940D2" w:rsidRDefault="00455F00" w:rsidP="00DE270C"/>
    <w:p w14:paraId="7042F6EF" w14:textId="1C08B8E0" w:rsidR="00455F00" w:rsidRPr="008940D2" w:rsidRDefault="168B43C2" w:rsidP="00DE270C">
      <w:r>
        <w:t xml:space="preserve">Lõike 3 kohaselt </w:t>
      </w:r>
      <w:r w:rsidRPr="3B456AE5">
        <w:rPr>
          <w:rFonts w:cs="Times New Roman"/>
        </w:rPr>
        <w:t xml:space="preserve">peab UPT osutaja teavitama avalikkust </w:t>
      </w:r>
      <w:r w:rsidR="0029430D" w:rsidRPr="3B456AE5">
        <w:rPr>
          <w:rFonts w:cs="Times New Roman"/>
        </w:rPr>
        <w:t xml:space="preserve">muutunud </w:t>
      </w:r>
      <w:r w:rsidRPr="3B456AE5">
        <w:rPr>
          <w:rFonts w:cs="Times New Roman"/>
        </w:rPr>
        <w:t xml:space="preserve">põhjendatud tasu suurusest oma veebilehel vähemalt 30 päeva enne </w:t>
      </w:r>
      <w:commentRangeStart w:id="100"/>
      <w:r w:rsidRPr="3B456AE5">
        <w:rPr>
          <w:rFonts w:cs="Times New Roman"/>
        </w:rPr>
        <w:t>tasu jõustumist</w:t>
      </w:r>
      <w:commentRangeEnd w:id="100"/>
      <w:r w:rsidR="00455F00">
        <w:rPr>
          <w:rStyle w:val="Kommentaariviide"/>
        </w:rPr>
        <w:commentReference w:id="100"/>
      </w:r>
      <w:r w:rsidRPr="3B456AE5">
        <w:rPr>
          <w:rFonts w:cs="Times New Roman"/>
        </w:rPr>
        <w:t>. Nimetatud sätte eesmärgiks on tagada, et kõik UPT kasutajad oleksid teavitatud UPT põhjendatud tasu muudatustest.</w:t>
      </w:r>
    </w:p>
    <w:p w14:paraId="6A5B5EBA" w14:textId="77777777" w:rsidR="00DD2A4B" w:rsidRPr="008940D2" w:rsidRDefault="00DD2A4B" w:rsidP="00DE270C">
      <w:pPr>
        <w:rPr>
          <w:rFonts w:cs="Times New Roman"/>
          <w:szCs w:val="24"/>
        </w:rPr>
      </w:pPr>
    </w:p>
    <w:p w14:paraId="218C5EF0" w14:textId="11CAC3E1" w:rsidR="00DB5A71" w:rsidRPr="00DD0A8F" w:rsidRDefault="00B36E72" w:rsidP="00DE270C">
      <w:pPr>
        <w:rPr>
          <w:rFonts w:cs="Times New Roman"/>
          <w:b/>
          <w:bCs/>
          <w:szCs w:val="24"/>
        </w:rPr>
      </w:pPr>
      <w:r w:rsidRPr="00DD0A8F">
        <w:rPr>
          <w:rFonts w:cs="Times New Roman"/>
          <w:b/>
          <w:bCs/>
          <w:szCs w:val="24"/>
        </w:rPr>
        <w:t>UPT</w:t>
      </w:r>
      <w:r w:rsidR="00DB5A71" w:rsidRPr="00DD0A8F">
        <w:rPr>
          <w:rFonts w:cs="Times New Roman"/>
          <w:b/>
          <w:bCs/>
          <w:szCs w:val="24"/>
        </w:rPr>
        <w:t xml:space="preserve"> põhjendatud tasu arvestamise alused</w:t>
      </w:r>
    </w:p>
    <w:p w14:paraId="3CB3BEF3" w14:textId="7C2A8C13" w:rsidR="00DB5A71" w:rsidRPr="008940D2" w:rsidRDefault="00DB5A71" w:rsidP="00DE270C">
      <w:pPr>
        <w:rPr>
          <w:rFonts w:cs="Times New Roman"/>
          <w:szCs w:val="24"/>
          <w:u w:val="single"/>
        </w:rPr>
      </w:pPr>
    </w:p>
    <w:p w14:paraId="7EFB05EC" w14:textId="613B3EEA" w:rsidR="00DD2A4B" w:rsidRPr="008940D2" w:rsidRDefault="00DD2A4B" w:rsidP="00DD2A4B">
      <w:pPr>
        <w:rPr>
          <w:rFonts w:cs="Times New Roman"/>
          <w:szCs w:val="24"/>
        </w:rPr>
      </w:pPr>
      <w:r w:rsidRPr="008940D2">
        <w:rPr>
          <w:rFonts w:cs="Times New Roman"/>
          <w:szCs w:val="24"/>
        </w:rPr>
        <w:t>Eelnõuga loodava seaduse §</w:t>
      </w:r>
      <w:r w:rsidR="00AD25D1" w:rsidRPr="008940D2">
        <w:rPr>
          <w:rFonts w:cs="Times New Roman"/>
          <w:szCs w:val="24"/>
        </w:rPr>
        <w:t>-ga</w:t>
      </w:r>
      <w:r w:rsidRPr="008940D2">
        <w:rPr>
          <w:rFonts w:cs="Times New Roman"/>
          <w:szCs w:val="24"/>
        </w:rPr>
        <w:t xml:space="preserve"> 39</w:t>
      </w:r>
      <w:r w:rsidRPr="008940D2">
        <w:rPr>
          <w:rFonts w:cs="Times New Roman"/>
          <w:szCs w:val="24"/>
          <w:vertAlign w:val="superscript"/>
        </w:rPr>
        <w:t>2</w:t>
      </w:r>
      <w:r w:rsidRPr="008940D2">
        <w:rPr>
          <w:rFonts w:cs="Times New Roman"/>
          <w:szCs w:val="24"/>
        </w:rPr>
        <w:t xml:space="preserve"> sätestatakse UPT põhjendatud tasu alused, millest </w:t>
      </w:r>
      <w:r w:rsidR="00F02518">
        <w:rPr>
          <w:rFonts w:cs="Times New Roman"/>
          <w:szCs w:val="24"/>
        </w:rPr>
        <w:t>põhinedes</w:t>
      </w:r>
      <w:r w:rsidRPr="008940D2">
        <w:rPr>
          <w:rFonts w:cs="Times New Roman"/>
          <w:szCs w:val="24"/>
        </w:rPr>
        <w:t xml:space="preserve"> tuleb UPT osutajal tasu kujundada. Sarnased tasude kujundamise põhimõtted on ka teistes Konkurentsiameti järelevalvepädevust reguleerivates seadustes. </w:t>
      </w:r>
    </w:p>
    <w:p w14:paraId="3C5AB5BE" w14:textId="40580E0A" w:rsidR="00DD2A4B" w:rsidRPr="008940D2" w:rsidRDefault="00DD2A4B" w:rsidP="00DE270C">
      <w:pPr>
        <w:rPr>
          <w:rFonts w:cs="Times New Roman"/>
          <w:szCs w:val="24"/>
        </w:rPr>
      </w:pPr>
    </w:p>
    <w:p w14:paraId="653C00D7" w14:textId="591FC26E" w:rsidR="00DE270C" w:rsidRPr="008940D2" w:rsidRDefault="2D5C6379" w:rsidP="3B456AE5">
      <w:pPr>
        <w:rPr>
          <w:rFonts w:cs="Times New Roman"/>
        </w:rPr>
      </w:pPr>
      <w:r w:rsidRPr="3B456AE5">
        <w:rPr>
          <w:rFonts w:cs="Times New Roman"/>
        </w:rPr>
        <w:t>Lisaks konkreetsetele põhjendatud tasude kujundamise alustele peavad tasud olema seaduse § 39</w:t>
      </w:r>
      <w:r w:rsidRPr="3B456AE5">
        <w:rPr>
          <w:rFonts w:cs="Times New Roman"/>
          <w:vertAlign w:val="superscript"/>
        </w:rPr>
        <w:t>2</w:t>
      </w:r>
      <w:r w:rsidRPr="3B456AE5">
        <w:rPr>
          <w:rFonts w:cs="Times New Roman"/>
        </w:rPr>
        <w:t xml:space="preserve"> lõi</w:t>
      </w:r>
      <w:r w:rsidR="5ED86649" w:rsidRPr="3B456AE5">
        <w:rPr>
          <w:rFonts w:cs="Times New Roman"/>
        </w:rPr>
        <w:t>k</w:t>
      </w:r>
      <w:r w:rsidRPr="3B456AE5">
        <w:rPr>
          <w:rFonts w:cs="Times New Roman"/>
        </w:rPr>
        <w:t>e 1 kohaselt ühesugused kogu riigi territooriumil,</w:t>
      </w:r>
      <w:r w:rsidR="305179D7" w:rsidRPr="3B456AE5">
        <w:rPr>
          <w:rFonts w:cs="Times New Roman"/>
        </w:rPr>
        <w:t xml:space="preserve"> </w:t>
      </w:r>
      <w:r w:rsidRPr="3B456AE5">
        <w:rPr>
          <w:rFonts w:cs="Times New Roman"/>
        </w:rPr>
        <w:t>läbipaistvad ja mittediskrimineerivad</w:t>
      </w:r>
      <w:r w:rsidR="5ED86649" w:rsidRPr="3B456AE5">
        <w:rPr>
          <w:rFonts w:cs="Times New Roman"/>
        </w:rPr>
        <w:t xml:space="preserve"> ning tagama </w:t>
      </w:r>
      <w:r w:rsidR="27D9AD7C" w:rsidRPr="3B456AE5">
        <w:rPr>
          <w:rFonts w:cs="Times New Roman"/>
        </w:rPr>
        <w:t>UPT</w:t>
      </w:r>
      <w:r w:rsidR="5ED86649" w:rsidRPr="3B456AE5">
        <w:rPr>
          <w:rFonts w:cs="Times New Roman"/>
        </w:rPr>
        <w:t xml:space="preserve"> </w:t>
      </w:r>
      <w:r w:rsidR="5ED86649">
        <w:t>kättesaadavuse kõigile kasutajatele</w:t>
      </w:r>
      <w:r w:rsidRPr="3B456AE5">
        <w:rPr>
          <w:rFonts w:cs="Times New Roman"/>
        </w:rPr>
        <w:t xml:space="preserve">. </w:t>
      </w:r>
      <w:r w:rsidR="1F257AC1" w:rsidRPr="3B456AE5">
        <w:rPr>
          <w:rFonts w:cs="Times New Roman"/>
        </w:rPr>
        <w:t xml:space="preserve">Nimetatud põhimõtted tulevad </w:t>
      </w:r>
      <w:r w:rsidR="69879814" w:rsidRPr="3B456AE5">
        <w:rPr>
          <w:rFonts w:cs="Times New Roman"/>
        </w:rPr>
        <w:t xml:space="preserve">postidirektiivi artiklist 12, mille kohaselt peab liikmesriik UPT disainimisel arvestama, et </w:t>
      </w:r>
      <w:commentRangeStart w:id="101"/>
      <w:r w:rsidR="69879814" w:rsidRPr="3B456AE5">
        <w:rPr>
          <w:rFonts w:cs="Times New Roman"/>
        </w:rPr>
        <w:t>1) tasud on taskukohased kõikidele kasutajatele</w:t>
      </w:r>
      <w:commentRangeEnd w:id="101"/>
      <w:r w:rsidR="00DE270C">
        <w:rPr>
          <w:rStyle w:val="Kommentaariviide"/>
        </w:rPr>
        <w:commentReference w:id="101"/>
      </w:r>
      <w:r w:rsidR="628F5142" w:rsidRPr="3B456AE5">
        <w:rPr>
          <w:rFonts w:cs="Times New Roman"/>
        </w:rPr>
        <w:t>;</w:t>
      </w:r>
      <w:r w:rsidR="69879814" w:rsidRPr="3B456AE5">
        <w:rPr>
          <w:rFonts w:cs="Times New Roman"/>
        </w:rPr>
        <w:t xml:space="preserve"> 2) tasud on kulupõhised ning motiveerivad tõhusa universaalteenuse osutamist</w:t>
      </w:r>
      <w:r w:rsidR="628F5142" w:rsidRPr="3B456AE5">
        <w:rPr>
          <w:rFonts w:cs="Times New Roman"/>
        </w:rPr>
        <w:t>;</w:t>
      </w:r>
      <w:r w:rsidR="69879814" w:rsidRPr="3B456AE5">
        <w:rPr>
          <w:rFonts w:cs="Times New Roman"/>
        </w:rPr>
        <w:t xml:space="preserve"> </w:t>
      </w:r>
      <w:r w:rsidR="628F5142" w:rsidRPr="3B456AE5">
        <w:rPr>
          <w:rFonts w:cs="Times New Roman"/>
        </w:rPr>
        <w:t>3) tasud on läbipaistavad ja mittediskrimineerivad; 4) tasude kohaldamisel tuleb lähtuda võrdse kohtlemise printsiibist ning liikmesriigi pädevuses on otsustada, et kogu riigi territooriumil kasutatakse ühtset hinda. Seda õigust on Eesti kasutanud ning seega on UPT hind igal pool Eestis sama.</w:t>
      </w:r>
    </w:p>
    <w:p w14:paraId="5B7B5C60" w14:textId="705168F2" w:rsidR="00DE089C" w:rsidRPr="008940D2" w:rsidRDefault="00DE089C" w:rsidP="00DE270C">
      <w:pPr>
        <w:rPr>
          <w:rFonts w:cs="Times New Roman"/>
          <w:szCs w:val="24"/>
        </w:rPr>
      </w:pPr>
    </w:p>
    <w:p w14:paraId="4789B07F" w14:textId="16E5BDD8" w:rsidR="00455F00" w:rsidRPr="008940D2" w:rsidRDefault="00455F00" w:rsidP="00455F00">
      <w:r w:rsidRPr="008940D2">
        <w:t>Lõike 2 kohaselt peavad põhjendatud tasu sisse arvatavad kulud olema põhjendatud, lähtuma kulu</w:t>
      </w:r>
      <w:r w:rsidR="00F02518">
        <w:t>tõhususest</w:t>
      </w:r>
      <w:r w:rsidRPr="008940D2">
        <w:t xml:space="preserve"> </w:t>
      </w:r>
      <w:r w:rsidR="00F02518">
        <w:t>ja</w:t>
      </w:r>
      <w:r w:rsidRPr="008940D2">
        <w:t xml:space="preserve"> võimaldama </w:t>
      </w:r>
      <w:r w:rsidR="00B36E72" w:rsidRPr="008940D2">
        <w:t>UPT</w:t>
      </w:r>
      <w:r w:rsidRPr="008940D2">
        <w:t xml:space="preserve"> osutajal </w:t>
      </w:r>
      <w:r w:rsidR="00F02518">
        <w:t>täita õigusaktidega seatud kohustusi</w:t>
      </w:r>
      <w:r w:rsidRPr="008940D2">
        <w:t>.</w:t>
      </w:r>
      <w:r w:rsidR="001B0017" w:rsidRPr="008940D2">
        <w:rPr>
          <w:rFonts w:cs="Times New Roman"/>
          <w:i/>
          <w:iCs/>
          <w:szCs w:val="24"/>
        </w:rPr>
        <w:t xml:space="preserve"> </w:t>
      </w:r>
      <w:r w:rsidR="001B0017" w:rsidRPr="008940D2">
        <w:rPr>
          <w:rFonts w:cs="Times New Roman"/>
          <w:szCs w:val="24"/>
        </w:rPr>
        <w:t>Samas peab põhjendatud tasu olema selline, et võimaldab UPT osutajal teenust osutada nõuetekohaselt</w:t>
      </w:r>
      <w:r w:rsidR="002A10BE" w:rsidRPr="008940D2">
        <w:rPr>
          <w:rFonts w:cs="Times New Roman"/>
          <w:szCs w:val="24"/>
        </w:rPr>
        <w:t xml:space="preserve">, </w:t>
      </w:r>
      <w:r w:rsidR="002A10BE" w:rsidRPr="00F34726">
        <w:rPr>
          <w:rFonts w:cs="Times New Roman"/>
          <w:szCs w:val="24"/>
        </w:rPr>
        <w:t>jätkusuutlikult</w:t>
      </w:r>
      <w:r w:rsidR="001B0017" w:rsidRPr="00F34726">
        <w:rPr>
          <w:rFonts w:cs="Times New Roman"/>
          <w:szCs w:val="24"/>
        </w:rPr>
        <w:t xml:space="preserve"> ja kvaliteetselt</w:t>
      </w:r>
      <w:r w:rsidR="001B0017" w:rsidRPr="008940D2">
        <w:rPr>
          <w:rFonts w:cs="Times New Roman"/>
          <w:szCs w:val="24"/>
        </w:rPr>
        <w:t>.</w:t>
      </w:r>
    </w:p>
    <w:p w14:paraId="52F9041A" w14:textId="77777777" w:rsidR="00455F00" w:rsidRPr="008940D2" w:rsidRDefault="00455F00" w:rsidP="00DE270C">
      <w:pPr>
        <w:rPr>
          <w:rFonts w:cs="Times New Roman"/>
          <w:szCs w:val="24"/>
        </w:rPr>
      </w:pPr>
    </w:p>
    <w:p w14:paraId="31BE5238" w14:textId="48B26C61" w:rsidR="00DE089C" w:rsidRPr="008940D2" w:rsidRDefault="00DE089C" w:rsidP="00DE270C">
      <w:pPr>
        <w:rPr>
          <w:rFonts w:cs="Times New Roman"/>
          <w:szCs w:val="24"/>
        </w:rPr>
      </w:pPr>
      <w:r w:rsidRPr="008940D2">
        <w:rPr>
          <w:rFonts w:cs="Times New Roman"/>
          <w:szCs w:val="24"/>
        </w:rPr>
        <w:t xml:space="preserve">Lõike </w:t>
      </w:r>
      <w:r w:rsidR="00455F00" w:rsidRPr="008940D2">
        <w:rPr>
          <w:rFonts w:cs="Times New Roman"/>
          <w:szCs w:val="24"/>
        </w:rPr>
        <w:t>3</w:t>
      </w:r>
      <w:r w:rsidRPr="008940D2">
        <w:t xml:space="preserve"> </w:t>
      </w:r>
      <w:r w:rsidRPr="008940D2">
        <w:rPr>
          <w:rFonts w:cs="Times New Roman"/>
          <w:szCs w:val="24"/>
        </w:rPr>
        <w:t xml:space="preserve">alusel lähtutakse põhjendatud tegevuskulude hindamisel järgmisest: </w:t>
      </w:r>
    </w:p>
    <w:p w14:paraId="33340E47" w14:textId="06E5AD4A" w:rsidR="00DE089C" w:rsidRPr="008940D2" w:rsidRDefault="00DE089C" w:rsidP="00DE270C">
      <w:pPr>
        <w:rPr>
          <w:rFonts w:cs="Times New Roman"/>
          <w:szCs w:val="24"/>
        </w:rPr>
      </w:pPr>
      <w:r w:rsidRPr="008940D2">
        <w:rPr>
          <w:rFonts w:cs="Times New Roman"/>
          <w:szCs w:val="24"/>
        </w:rPr>
        <w:t xml:space="preserve">1) kulude </w:t>
      </w:r>
      <w:r w:rsidR="00D325D1" w:rsidRPr="008940D2">
        <w:rPr>
          <w:rFonts w:cs="Times New Roman"/>
          <w:szCs w:val="24"/>
        </w:rPr>
        <w:t>muutuste</w:t>
      </w:r>
      <w:r w:rsidRPr="008940D2">
        <w:rPr>
          <w:rFonts w:cs="Times New Roman"/>
          <w:szCs w:val="24"/>
        </w:rPr>
        <w:t xml:space="preserve"> jälgimine ajas ja </w:t>
      </w:r>
      <w:r w:rsidR="00D12E86">
        <w:rPr>
          <w:rFonts w:cs="Times New Roman"/>
          <w:szCs w:val="24"/>
        </w:rPr>
        <w:t>nende võrdlemine</w:t>
      </w:r>
      <w:r w:rsidRPr="008940D2">
        <w:rPr>
          <w:rFonts w:cs="Times New Roman"/>
          <w:szCs w:val="24"/>
        </w:rPr>
        <w:t xml:space="preserve"> alampalga muutusega. UPT osutamise kuludest </w:t>
      </w:r>
      <w:r w:rsidR="00BD3E41" w:rsidRPr="008940D2">
        <w:rPr>
          <w:rFonts w:cs="Times New Roman"/>
          <w:szCs w:val="24"/>
        </w:rPr>
        <w:t>suure osa moodustab</w:t>
      </w:r>
      <w:r w:rsidRPr="008940D2">
        <w:rPr>
          <w:rFonts w:cs="Times New Roman"/>
          <w:szCs w:val="24"/>
        </w:rPr>
        <w:t xml:space="preserve"> personalikulud, millest omakorda </w:t>
      </w:r>
      <w:r w:rsidR="00BD3E41" w:rsidRPr="008940D2">
        <w:rPr>
          <w:rFonts w:cs="Times New Roman"/>
          <w:szCs w:val="24"/>
        </w:rPr>
        <w:t xml:space="preserve">märkimisväärse </w:t>
      </w:r>
      <w:r w:rsidRPr="008940D2">
        <w:rPr>
          <w:rFonts w:cs="Times New Roman"/>
          <w:szCs w:val="24"/>
        </w:rPr>
        <w:t>osa moodustavad nn eesliinitöötajad (kirjakandjad).</w:t>
      </w:r>
      <w:r w:rsidR="00231B8A" w:rsidRPr="008940D2">
        <w:t xml:space="preserve"> </w:t>
      </w:r>
      <w:r w:rsidRPr="008940D2">
        <w:rPr>
          <w:rFonts w:cs="Times New Roman"/>
          <w:szCs w:val="24"/>
        </w:rPr>
        <w:t xml:space="preserve"> </w:t>
      </w:r>
      <w:r w:rsidR="008B6CB9" w:rsidRPr="008940D2">
        <w:rPr>
          <w:rFonts w:cs="Times New Roman"/>
          <w:szCs w:val="24"/>
        </w:rPr>
        <w:t>Nimetatud sätte kohaselt tuleks põhjendatud tegevuskulude alla arvestavate tööjõukulude osas vaadata eelkõige alampalga muutust ning lähtuda sellest ka UPT osutamisega seotud tööjõukulude uuendamisel. Nimetatud sätte eesmärk ei ole siduda tööjõukulud alampalgaga, vaid siduda tööjõukulude muutus ühe objektiivse komponendiga, mille pealt on võimalik objektiivselt hinnata tööjõukulude muutust.</w:t>
      </w:r>
      <w:r w:rsidRPr="008940D2">
        <w:rPr>
          <w:rFonts w:cs="Times New Roman"/>
          <w:szCs w:val="24"/>
        </w:rPr>
        <w:t xml:space="preserve"> </w:t>
      </w:r>
    </w:p>
    <w:p w14:paraId="0C572827" w14:textId="63031235" w:rsidR="00DE089C" w:rsidRPr="008940D2" w:rsidRDefault="00DE089C" w:rsidP="00DE270C">
      <w:pPr>
        <w:rPr>
          <w:rFonts w:cs="Times New Roman"/>
          <w:szCs w:val="24"/>
        </w:rPr>
      </w:pPr>
      <w:r w:rsidRPr="008940D2">
        <w:rPr>
          <w:rFonts w:cs="Times New Roman"/>
          <w:szCs w:val="24"/>
        </w:rPr>
        <w:lastRenderedPageBreak/>
        <w:t>2) kulukomponentide põhjendatuse analüüs, sealhulgas eksperdihinnangud.</w:t>
      </w:r>
      <w:r w:rsidR="009520F1" w:rsidRPr="008940D2">
        <w:rPr>
          <w:rFonts w:cs="Times New Roman"/>
          <w:szCs w:val="24"/>
        </w:rPr>
        <w:t xml:space="preserve"> </w:t>
      </w:r>
      <w:r w:rsidR="00D325D1" w:rsidRPr="008940D2">
        <w:rPr>
          <w:rFonts w:cs="Times New Roman"/>
          <w:szCs w:val="24"/>
        </w:rPr>
        <w:t xml:space="preserve">Seega on võimalik tegevuskulude hindamisel kasutada ka nii sise- ja väliste osapoolte poolt tehtud analüüse ja auditeid. Samuti ka teiste riikide määratud postioperaatorite võrdlusi. </w:t>
      </w:r>
    </w:p>
    <w:p w14:paraId="6410747D" w14:textId="732B369C" w:rsidR="004B7F3B" w:rsidRPr="008940D2" w:rsidRDefault="004B7F3B" w:rsidP="00DE270C"/>
    <w:p w14:paraId="3E492D4B" w14:textId="07EC36AF" w:rsidR="004B7F3B" w:rsidRPr="008940D2" w:rsidRDefault="004B7F3B" w:rsidP="00DE270C">
      <w:r w:rsidRPr="008940D2">
        <w:t xml:space="preserve">Lõige </w:t>
      </w:r>
      <w:r w:rsidR="00455F00" w:rsidRPr="008940D2">
        <w:t>4</w:t>
      </w:r>
      <w:r w:rsidRPr="008940D2">
        <w:t xml:space="preserve"> täpsustab, missuguseid kuluartikleid ei tohi põhjendatud hinda arvestada. </w:t>
      </w:r>
      <w:r w:rsidR="0011732C" w:rsidRPr="008940D2">
        <w:rPr>
          <w:rFonts w:cs="Times New Roman"/>
          <w:szCs w:val="24"/>
        </w:rPr>
        <w:t xml:space="preserve">Sarnased välistused on ka teistes hinnaregulatsioonides näiteks elektri, gaasi ning ühisveevärgi- ja kanalisatsiooni seaduses. </w:t>
      </w:r>
      <w:r w:rsidRPr="008940D2">
        <w:t xml:space="preserve">Sätte kohaselt ei arvata põhjendatud tasu sisse: </w:t>
      </w:r>
    </w:p>
    <w:p w14:paraId="20002A64" w14:textId="77777777" w:rsidR="00563723" w:rsidRDefault="00563723" w:rsidP="00563723">
      <w:r>
        <w:t>1) ebatõenäoliselt laekuvate nõuete kulu;</w:t>
      </w:r>
    </w:p>
    <w:p w14:paraId="4166F600" w14:textId="77777777" w:rsidR="00563723" w:rsidRDefault="00563723" w:rsidP="00563723">
      <w:r>
        <w:t>2) erisoodustuse kulu;</w:t>
      </w:r>
    </w:p>
    <w:p w14:paraId="25F83644" w14:textId="77777777" w:rsidR="00563723" w:rsidRDefault="00563723" w:rsidP="00563723">
      <w:r>
        <w:t>3) finantskulu;</w:t>
      </w:r>
    </w:p>
    <w:p w14:paraId="3E46A77E" w14:textId="77777777" w:rsidR="00563723" w:rsidRDefault="00563723" w:rsidP="00563723">
      <w:r>
        <w:t>4) sponsorlus, kingitus ja annetuskulu;</w:t>
      </w:r>
    </w:p>
    <w:p w14:paraId="37946FFB" w14:textId="77777777" w:rsidR="00563723" w:rsidRDefault="00563723" w:rsidP="00563723">
      <w:r>
        <w:t>5) tulumaksukulu;</w:t>
      </w:r>
    </w:p>
    <w:p w14:paraId="5498B68A" w14:textId="77777777" w:rsidR="00563723" w:rsidRDefault="00563723" w:rsidP="00563723">
      <w:r>
        <w:t>6) universaalse postiteenuse osutamisega mitteseotud kulu;</w:t>
      </w:r>
    </w:p>
    <w:p w14:paraId="0BD9F98D" w14:textId="019FBB7B" w:rsidR="004B7F3B" w:rsidRPr="008940D2" w:rsidRDefault="00563723" w:rsidP="00563723">
      <w:r>
        <w:t>7) õigusaktide alusel ettevõtjale määratud trahvid ja viivised ning muud rahalised kohustused, mis on tingitud ettevõtja kohustuse täitmata jätmisest.</w:t>
      </w:r>
    </w:p>
    <w:p w14:paraId="69C3ED69" w14:textId="5BF1C44E" w:rsidR="004B7F3B" w:rsidRPr="008940D2" w:rsidRDefault="004B7F3B" w:rsidP="00DE270C"/>
    <w:p w14:paraId="7FE29637" w14:textId="5F3D789C" w:rsidR="004B7F3B" w:rsidRPr="008940D2" w:rsidRDefault="004B7F3B" w:rsidP="00DE270C">
      <w:r w:rsidRPr="008940D2">
        <w:t>Ebatõenäoliselt laekuvate nõuete lülitamist põhjendatud tasusse ei saa aktsepteerida, kuna UPT kasutaja ei pea kinni maksma UPT osutaja võlgnike tasumata arveid. Kui lubada ebatõenäoliselt laekuvate nõuete kulu lülitamist hinda, tekitaks see kasutajate ebavõrdse kohtlemise. Ebatõenäoliselt laekuvad arved tuleb UPT osutajal sisse nõuda vajaduse korral kohtu kaudu. Ka konkurentsi olukorras tegutsevatel ettevõtetel on ebatõenäoliste laekuvate nõuete kulu ettevõtja risk, mida ei saa jaotada kõigi tarbijate vahel.</w:t>
      </w:r>
    </w:p>
    <w:p w14:paraId="157793D0" w14:textId="5448D069" w:rsidR="004B7F3B" w:rsidRPr="008940D2" w:rsidRDefault="004B7F3B" w:rsidP="00DE270C"/>
    <w:p w14:paraId="273C2067" w14:textId="77777777" w:rsidR="00563723" w:rsidRDefault="00563723" w:rsidP="00563723">
      <w:r w:rsidRPr="008940D2">
        <w:t xml:space="preserve">Erisoodustuste kulu (näiteks kulud sportimisele, ametiauto kasutamisega seotud kulud jms) ehk tööandja poolt töötaja jaoks töösuhtes tehtavad lisakulud (hüved), mis ületavad tööandjale õigusaktidega pandud kohustusi või sätestatud määrasid, ei ole vajalikud ega seotud UPT osutamisega ning UPT osutajal on võimalik valida, kas nimetatud kulusid teha või mitte. Nimetatud kulude tegemata jätmine ei põhjusta osutatavate teenuste halvemat kvaliteeti ja neil puudub seos põhitegevusega. </w:t>
      </w:r>
    </w:p>
    <w:p w14:paraId="37FFE68C" w14:textId="77777777" w:rsidR="00563723" w:rsidRPr="008940D2" w:rsidRDefault="00563723" w:rsidP="00563723"/>
    <w:p w14:paraId="70C3E6A4" w14:textId="77777777" w:rsidR="00563723" w:rsidRDefault="00563723" w:rsidP="00563723">
      <w:r w:rsidRPr="008940D2">
        <w:t>Põhjendatud tasu sisaldab põhjendatud tulukust ärikasumi komponendina, mistõttu finantskulusid (kasumiaruande skeemi kohaselt arvestatakse finantskulud peale ärikasumit) UPT põhjendatu tasusse ei lülitata.</w:t>
      </w:r>
    </w:p>
    <w:p w14:paraId="4EF35667" w14:textId="77777777" w:rsidR="00563723" w:rsidRPr="008940D2" w:rsidRDefault="00563723" w:rsidP="00563723"/>
    <w:p w14:paraId="1653E4E6" w14:textId="53F45E4A" w:rsidR="004B7F3B" w:rsidRPr="008940D2" w:rsidRDefault="004B7F3B" w:rsidP="00DE270C">
      <w:r w:rsidRPr="008940D2">
        <w:t xml:space="preserve">Sponsorluse, kingituste ja annetustega seotud kulu on UPT osutaja jaoks vabatahtlikud. Nimetatud kulud ei ole hinnatavad põhjendatud tegevuskuludena teenuse osutamisel, sest ei taga kvaliteetsemat teenust, mistõttu ei ole need kulud UPT osutamiseks vajalikud. </w:t>
      </w:r>
    </w:p>
    <w:p w14:paraId="12BB59EE" w14:textId="43A8F54E" w:rsidR="004B7F3B" w:rsidRPr="008940D2" w:rsidRDefault="004B7F3B" w:rsidP="00DE270C"/>
    <w:p w14:paraId="01A3B9F8" w14:textId="77777777" w:rsidR="00563723" w:rsidRDefault="00563723" w:rsidP="00563723">
      <w:r w:rsidRPr="008940D2">
        <w:t>Tulumaksukulu erisoodustustelt, kingitustelt, annetustelt ja vastuvõtukuludelt, ettevõtlusega mitteseotud kuludelt ja muudelt ettevõtlusega mitteseotud väljamaksetelt ei ole vajalikud UPT osutamiseks, mistõttu tuleb need kulud ettevõtjal kompenseerida muu tegevuse või tulukuse arvelt.</w:t>
      </w:r>
    </w:p>
    <w:p w14:paraId="157102B8" w14:textId="77777777" w:rsidR="00563723" w:rsidRPr="008940D2" w:rsidRDefault="00563723" w:rsidP="00563723"/>
    <w:p w14:paraId="16C30E56" w14:textId="075A63CA" w:rsidR="004B7F3B" w:rsidRPr="008940D2" w:rsidRDefault="00F156EA" w:rsidP="00DE270C">
      <w:r w:rsidRPr="008940D2">
        <w:t>UPT-ga</w:t>
      </w:r>
      <w:r w:rsidR="004B7F3B" w:rsidRPr="008940D2">
        <w:t xml:space="preserve"> mitte seotud kulu</w:t>
      </w:r>
      <w:r w:rsidR="00DB5A71" w:rsidRPr="008940D2">
        <w:t xml:space="preserve"> ei arvestata põhjendatud tasu sisse, kuna nimetatud kulu ei ole seotud UPT osutamisega ning sellise kulu arvestamine põhjendatud tasu </w:t>
      </w:r>
      <w:r w:rsidR="00182ACD" w:rsidRPr="008940D2">
        <w:t xml:space="preserve">hulka </w:t>
      </w:r>
      <w:r w:rsidRPr="008940D2">
        <w:t>ei ole õiglane UPT kasutajate osas</w:t>
      </w:r>
      <w:r w:rsidR="00DB5A71" w:rsidRPr="008940D2">
        <w:t>. Hindama</w:t>
      </w:r>
      <w:r w:rsidRPr="008940D2">
        <w:t>k</w:t>
      </w:r>
      <w:r w:rsidR="00DB5A71" w:rsidRPr="008940D2">
        <w:t>s, kas kulu on seotud UPT-ga</w:t>
      </w:r>
      <w:r w:rsidR="00182ACD" w:rsidRPr="008940D2">
        <w:t>,</w:t>
      </w:r>
      <w:r w:rsidR="00DB5A71" w:rsidRPr="008940D2">
        <w:t xml:space="preserve"> tuleb tuvastada esmalt, mis kulu põhjustab</w:t>
      </w:r>
      <w:r w:rsidR="00182ACD" w:rsidRPr="008940D2">
        <w:t xml:space="preserve"> - k</w:t>
      </w:r>
      <w:r w:rsidR="00DB5A71" w:rsidRPr="008940D2">
        <w:t>as kulu on vajalik UPT osutamise</w:t>
      </w:r>
      <w:r w:rsidR="00182ACD" w:rsidRPr="008940D2">
        <w:t>ks</w:t>
      </w:r>
      <w:r w:rsidR="00DB5A71" w:rsidRPr="008940D2">
        <w:t xml:space="preserve"> ning mis ulatuses. Samuti tuleb hinnata, kas ilma UPT osutamise kohustuseta, oleks kulu sellise</w:t>
      </w:r>
      <w:r w:rsidR="00182ACD" w:rsidRPr="008940D2">
        <w:t>s</w:t>
      </w:r>
      <w:r w:rsidR="00DB5A71" w:rsidRPr="008940D2">
        <w:t xml:space="preserve"> ulatuses tekkinud.</w:t>
      </w:r>
      <w:r w:rsidRPr="008940D2">
        <w:t xml:space="preserve"> Keelates lülitada hinda UPT osutamisega mitte seotud kulusid,</w:t>
      </w:r>
      <w:r w:rsidR="004F170B" w:rsidRPr="008940D2">
        <w:t xml:space="preserve"> on kulumudel selge ja läbipaistev.</w:t>
      </w:r>
    </w:p>
    <w:p w14:paraId="345E56AC" w14:textId="2446F3AE" w:rsidR="004B7F3B" w:rsidRPr="008940D2" w:rsidRDefault="004B7F3B" w:rsidP="004B7F3B"/>
    <w:p w14:paraId="644CE35E" w14:textId="34278783" w:rsidR="004B7F3B" w:rsidRPr="008940D2" w:rsidRDefault="004B7F3B" w:rsidP="00DE270C">
      <w:r>
        <w:t xml:space="preserve">Õigusaktide alusel määratud trahvid ja viivised ei ole UPT osutamisega seotud põhjendatud kulu, sest nende kulude tekkepõhjus on reeglina UPT osutaja käitumisest tulenev. Kuna UPT </w:t>
      </w:r>
      <w:r>
        <w:lastRenderedPageBreak/>
        <w:t xml:space="preserve">osutaja on kohustatud temale õigusaktidega pandud kohustusi täitma, siis seaduste mittetäitmisest tulenevaid trahve või viiviseid ei ole põhjendatud lülitada UPT põhjendatud tasu hinda. </w:t>
      </w:r>
      <w:r w:rsidR="007E31CD">
        <w:t>Sama põhimõte kehtib ka muude rahaliste kohustuste osas, mille hulka kuuluvad näiteks trahvid lepingute rikkumisest.</w:t>
      </w:r>
    </w:p>
    <w:p w14:paraId="526C8FDF" w14:textId="47FFA187" w:rsidR="007F1ABB" w:rsidRPr="008940D2" w:rsidRDefault="007F1ABB" w:rsidP="00DE270C"/>
    <w:p w14:paraId="5E439476" w14:textId="2C387258" w:rsidR="00794895" w:rsidRPr="008940D2" w:rsidRDefault="007F1ABB" w:rsidP="00DE270C">
      <w:pPr>
        <w:rPr>
          <w:del w:id="102" w:author="Maarja-Liis Lall - JUSTDIGI" w:date="2025-10-23T10:47:00Z" w16du:dateUtc="2025-10-23T10:47:54Z"/>
        </w:rPr>
      </w:pPr>
      <w:commentRangeStart w:id="103"/>
      <w:del w:id="104" w:author="Maarja-Liis Lall - JUSTDIGI" w:date="2025-10-23T10:47:00Z">
        <w:r w:rsidDel="30F832D3">
          <w:delText xml:space="preserve">Lõike </w:delText>
        </w:r>
        <w:r w:rsidDel="41E1AE61">
          <w:delText>5</w:delText>
        </w:r>
        <w:r w:rsidDel="30F832D3">
          <w:delText xml:space="preserve"> kohaselt </w:delText>
        </w:r>
        <w:bookmarkStart w:id="105" w:name="_Hlk184893173"/>
        <w:r w:rsidDel="30F832D3">
          <w:delText xml:space="preserve">peab UPT osutaja oma raamatupidamises pidama eraldi tulude ja kulude arvestust </w:delText>
        </w:r>
        <w:r w:rsidDel="27D9AD7C">
          <w:delText>UPT</w:delText>
        </w:r>
        <w:r w:rsidDel="30F832D3">
          <w:delText xml:space="preserve"> ja enda muu tegevuse kohta</w:delText>
        </w:r>
        <w:bookmarkEnd w:id="105"/>
        <w:r w:rsidDel="30F832D3">
          <w:delText>. Tegemist ei ole uue nõudega UPT osutajale. Sama kohustus tuli eelnevalt seaduse § 41</w:delText>
        </w:r>
        <w:r w:rsidRPr="3B456AE5" w:rsidDel="30F832D3">
          <w:rPr>
            <w:vertAlign w:val="superscript"/>
          </w:rPr>
          <w:delText>3</w:delText>
        </w:r>
        <w:r w:rsidDel="30F832D3">
          <w:delText xml:space="preserve"> lõikest 2, kuid kuna UPT fondi lõpetamisega kaob ka rahastamiskohustus, tunnistatakse kogu seaduse 4. peatüki 2. jagu kehtetuks. Samas jätkub siiski vajadus, et UPT osutaja eristaks oma raamatupidamises eraldi tulude ja kulude arvestust. Ühelt poolt on see vajalik põhjendatu tasu menetluse läbiviimiseks ning teisalt ka näiteks</w:delText>
        </w:r>
        <w:r w:rsidDel="62DE80B1">
          <w:delText xml:space="preserve"> ministeeriumiga sõlmitud perioodiliste väljaannete edastamiseks riigieelarvest määratud sihtotstarbelise toetuse kasutamise lepingust tuleva kohustuse täitmiseks. </w:delText>
        </w:r>
      </w:del>
      <w:commentRangeEnd w:id="103"/>
      <w:r>
        <w:rPr>
          <w:rStyle w:val="Kommentaariviide"/>
        </w:rPr>
        <w:commentReference w:id="103"/>
      </w:r>
    </w:p>
    <w:p w14:paraId="3F6B3E91" w14:textId="77777777" w:rsidR="009B0259" w:rsidRPr="008940D2" w:rsidRDefault="009B0259" w:rsidP="00DE270C"/>
    <w:p w14:paraId="546AE4B0" w14:textId="6906BFE5" w:rsidR="00794895" w:rsidRPr="008940D2" w:rsidRDefault="175220CB" w:rsidP="00794895">
      <w:r>
        <w:t xml:space="preserve">Lõike </w:t>
      </w:r>
      <w:del w:id="106" w:author="Maarja-Liis Lall - JUSTDIGI" w:date="2025-10-21T12:21:00Z">
        <w:r w:rsidR="00794895" w:rsidDel="797F4E46">
          <w:delText>6</w:delText>
        </w:r>
      </w:del>
      <w:ins w:id="107" w:author="Maarja-Liis Lall - JUSTDIGI" w:date="2025-10-21T12:21:00Z">
        <w:r w:rsidR="1BF43F4B">
          <w:t>5</w:t>
        </w:r>
      </w:ins>
      <w:r>
        <w:t xml:space="preserve"> </w:t>
      </w:r>
      <w:r w:rsidR="09520F20">
        <w:t xml:space="preserve">alusel töötab Konkurentsiamet välja ja avalikustab oma </w:t>
      </w:r>
      <w:r w:rsidR="56F1CC62">
        <w:t>veebilehel</w:t>
      </w:r>
      <w:r w:rsidR="09520F20">
        <w:t xml:space="preserve"> põhjendatud tasu </w:t>
      </w:r>
      <w:r w:rsidR="56F1CC62">
        <w:t>arvestamiseks ning</w:t>
      </w:r>
      <w:r w:rsidR="09520F20">
        <w:t xml:space="preserve"> kulude </w:t>
      </w:r>
      <w:r w:rsidR="56F1CC62">
        <w:t>ja</w:t>
      </w:r>
      <w:r w:rsidR="09520F20">
        <w:t xml:space="preserve"> põhjendatud tulukuse hindamiseks ühtse kaalutud keskmisel kapitalikulul põhineva metoodika ning lähtub sellest </w:t>
      </w:r>
      <w:r w:rsidR="27D9AD7C">
        <w:t>UPT</w:t>
      </w:r>
      <w:r w:rsidR="09520F20">
        <w:t xml:space="preserve"> põhjendatud tasu kooskõlastamisel.</w:t>
      </w:r>
    </w:p>
    <w:p w14:paraId="23D42681" w14:textId="77777777" w:rsidR="00794895" w:rsidRPr="008940D2" w:rsidRDefault="00794895" w:rsidP="00794895"/>
    <w:p w14:paraId="76937BA8" w14:textId="110787A4" w:rsidR="00DE270C" w:rsidRPr="008940D2" w:rsidRDefault="168B43C2" w:rsidP="3B456AE5">
      <w:pPr>
        <w:rPr>
          <w:ins w:id="108" w:author="Maarja-Liis Lall - JUSTDIGI" w:date="2025-10-21T12:21:00Z" w16du:dateUtc="2025-10-21T12:21:33Z"/>
          <w:rFonts w:cs="Times New Roman"/>
        </w:rPr>
      </w:pPr>
      <w:r w:rsidRPr="3B456AE5">
        <w:rPr>
          <w:rFonts w:cs="Times New Roman"/>
        </w:rPr>
        <w:t xml:space="preserve">Lõike </w:t>
      </w:r>
      <w:del w:id="109" w:author="Maarja-Liis Lall - JUSTDIGI" w:date="2025-10-21T12:21:00Z">
        <w:r w:rsidR="00455F00" w:rsidRPr="3B456AE5" w:rsidDel="797F4E46">
          <w:rPr>
            <w:rFonts w:cs="Times New Roman"/>
          </w:rPr>
          <w:delText>7</w:delText>
        </w:r>
      </w:del>
      <w:ins w:id="110" w:author="Maarja-Liis Lall - JUSTDIGI" w:date="2025-10-21T12:21:00Z">
        <w:r w:rsidR="280573AE" w:rsidRPr="3B456AE5">
          <w:rPr>
            <w:rFonts w:cs="Times New Roman"/>
          </w:rPr>
          <w:t>6</w:t>
        </w:r>
      </w:ins>
      <w:r w:rsidRPr="3B456AE5">
        <w:rPr>
          <w:rFonts w:cs="Times New Roman"/>
        </w:rPr>
        <w:t xml:space="preserve"> kohaselt on Konkurentsiametil õigus koostada ettekirjutus tasu muutmiseks, kui viimane tuvastab, et UPT osutaja tasu ei vasta kulupõhise hinna nõuetele</w:t>
      </w:r>
      <w:r w:rsidR="7E815F01" w:rsidRPr="3B456AE5">
        <w:rPr>
          <w:rFonts w:cs="Times New Roman"/>
        </w:rPr>
        <w:t>.</w:t>
      </w:r>
    </w:p>
    <w:p w14:paraId="0ACEB125" w14:textId="3D6025FD" w:rsidR="3B456AE5" w:rsidRDefault="3B456AE5" w:rsidP="3B456AE5">
      <w:pPr>
        <w:rPr>
          <w:ins w:id="111" w:author="Maarja-Liis Lall - JUSTDIGI" w:date="2025-10-21T12:21:00Z" w16du:dateUtc="2025-10-21T12:21:33Z"/>
          <w:rFonts w:cs="Times New Roman"/>
        </w:rPr>
      </w:pPr>
    </w:p>
    <w:p w14:paraId="08B62A02" w14:textId="24E31855" w:rsidR="3B456AE5" w:rsidRDefault="3B456AE5" w:rsidP="3B456AE5">
      <w:pPr>
        <w:rPr>
          <w:rFonts w:cs="Times New Roman"/>
        </w:rPr>
      </w:pPr>
      <w:commentRangeStart w:id="112"/>
      <w:commentRangeEnd w:id="112"/>
      <w:r>
        <w:rPr>
          <w:rStyle w:val="Kommentaariviide"/>
        </w:rPr>
        <w:commentReference w:id="112"/>
      </w:r>
    </w:p>
    <w:p w14:paraId="564F1CCC" w14:textId="77777777" w:rsidR="00DD2A4B" w:rsidRPr="008940D2" w:rsidRDefault="00DD2A4B" w:rsidP="000D1B70">
      <w:pPr>
        <w:rPr>
          <w:rFonts w:cs="Times New Roman"/>
          <w:szCs w:val="24"/>
        </w:rPr>
      </w:pPr>
    </w:p>
    <w:p w14:paraId="0FF29FD9" w14:textId="4E6AD623" w:rsidR="00DB5A71" w:rsidRPr="00DD0A8F" w:rsidRDefault="27D9AD7C" w:rsidP="000D1B70">
      <w:pPr>
        <w:rPr>
          <w:b/>
          <w:bCs/>
        </w:rPr>
      </w:pPr>
      <w:r w:rsidRPr="3B456AE5">
        <w:rPr>
          <w:b/>
          <w:bCs/>
        </w:rPr>
        <w:t>UPT</w:t>
      </w:r>
      <w:r w:rsidR="46A2957F" w:rsidRPr="3B456AE5">
        <w:rPr>
          <w:b/>
          <w:bCs/>
        </w:rPr>
        <w:t xml:space="preserve"> põhjendatud tasu kooskõlastamine</w:t>
      </w:r>
      <w:r w:rsidR="09520F20" w:rsidRPr="3B456AE5">
        <w:rPr>
          <w:b/>
          <w:bCs/>
        </w:rPr>
        <w:t xml:space="preserve"> ja </w:t>
      </w:r>
      <w:commentRangeStart w:id="113"/>
      <w:r w:rsidR="09520F20" w:rsidRPr="3B456AE5">
        <w:rPr>
          <w:b/>
          <w:bCs/>
        </w:rPr>
        <w:t>kinnitamine</w:t>
      </w:r>
      <w:commentRangeEnd w:id="113"/>
      <w:r w:rsidR="00B36E72">
        <w:rPr>
          <w:rStyle w:val="Kommentaariviide"/>
        </w:rPr>
        <w:commentReference w:id="113"/>
      </w:r>
    </w:p>
    <w:p w14:paraId="573DE381" w14:textId="77777777" w:rsidR="00D325D1" w:rsidRPr="008940D2" w:rsidRDefault="00D325D1" w:rsidP="000D1B70">
      <w:pPr>
        <w:rPr>
          <w:rFonts w:cs="Times New Roman"/>
          <w:szCs w:val="24"/>
          <w:u w:val="single"/>
        </w:rPr>
      </w:pPr>
    </w:p>
    <w:p w14:paraId="4921EDB2" w14:textId="370BBBFE" w:rsidR="007D0DEC" w:rsidRPr="008940D2" w:rsidRDefault="305179D7" w:rsidP="3B456AE5">
      <w:pPr>
        <w:rPr>
          <w:rFonts w:cs="Times New Roman"/>
        </w:rPr>
      </w:pPr>
      <w:r w:rsidRPr="3B456AE5">
        <w:rPr>
          <w:rFonts w:cs="Times New Roman"/>
        </w:rPr>
        <w:t xml:space="preserve">Eelnõuga loodava </w:t>
      </w:r>
      <w:r w:rsidR="4B904398" w:rsidRPr="3B456AE5">
        <w:rPr>
          <w:rFonts w:cs="Times New Roman"/>
        </w:rPr>
        <w:t xml:space="preserve">seaduse </w:t>
      </w:r>
      <w:r w:rsidRPr="3B456AE5">
        <w:rPr>
          <w:rFonts w:cs="Times New Roman"/>
        </w:rPr>
        <w:t>§ 39</w:t>
      </w:r>
      <w:r w:rsidR="175220CB" w:rsidRPr="3B456AE5">
        <w:rPr>
          <w:rFonts w:cs="Times New Roman"/>
          <w:vertAlign w:val="superscript"/>
        </w:rPr>
        <w:t>3</w:t>
      </w:r>
      <w:r w:rsidRPr="3B456AE5">
        <w:rPr>
          <w:rFonts w:cs="Times New Roman"/>
        </w:rPr>
        <w:t xml:space="preserve"> kohaselt tuleb UPT põhjendatud tasu</w:t>
      </w:r>
      <w:del w:id="114" w:author="Maarja-Liis Lall - JUSTDIGI" w:date="2025-10-23T10:48:00Z">
        <w:r w:rsidR="00DD2A4B" w:rsidRPr="3B456AE5" w:rsidDel="7BD64F2B">
          <w:rPr>
            <w:rFonts w:cs="Times New Roman"/>
          </w:rPr>
          <w:delText xml:space="preserve"> kehtestamine</w:delText>
        </w:r>
      </w:del>
      <w:r w:rsidRPr="3B456AE5">
        <w:rPr>
          <w:rFonts w:cs="Times New Roman"/>
        </w:rPr>
        <w:t xml:space="preserve"> ja selle suuruse muudatused kooskõlastada Konkurentsiametiga.</w:t>
      </w:r>
      <w:r>
        <w:t xml:space="preserve"> </w:t>
      </w:r>
      <w:r w:rsidRPr="3B456AE5">
        <w:rPr>
          <w:rFonts w:cs="Times New Roman"/>
        </w:rPr>
        <w:t xml:space="preserve">Selleks peab UPT osutaja esitama Konkurentsiametile vastava taotluse koos vajalike põhjenduste ja arvustustega. Amet teeb </w:t>
      </w:r>
      <w:r w:rsidR="54569EA3" w:rsidRPr="3B456AE5">
        <w:rPr>
          <w:rFonts w:cs="Times New Roman"/>
        </w:rPr>
        <w:t xml:space="preserve">hinna kooskõlastamise või kooskõlastamata jätmise </w:t>
      </w:r>
      <w:r w:rsidRPr="3B456AE5">
        <w:rPr>
          <w:rFonts w:cs="Times New Roman"/>
        </w:rPr>
        <w:t>kohta otsuse.</w:t>
      </w:r>
    </w:p>
    <w:p w14:paraId="48E3EF5B" w14:textId="515DE324" w:rsidR="00CF201B" w:rsidRPr="008940D2" w:rsidRDefault="00CF201B" w:rsidP="00F14003">
      <w:pPr>
        <w:rPr>
          <w:rFonts w:cs="Times New Roman"/>
          <w:szCs w:val="24"/>
        </w:rPr>
      </w:pPr>
    </w:p>
    <w:p w14:paraId="3D469FDE" w14:textId="69D28395" w:rsidR="00CF201B" w:rsidRPr="008940D2" w:rsidRDefault="00530FC9" w:rsidP="00CF201B">
      <w:pPr>
        <w:rPr>
          <w:rFonts w:cs="Times New Roman"/>
          <w:szCs w:val="24"/>
        </w:rPr>
      </w:pPr>
      <w:r w:rsidRPr="008940D2">
        <w:rPr>
          <w:rFonts w:cs="Times New Roman"/>
          <w:szCs w:val="24"/>
        </w:rPr>
        <w:t>Eelnõuga loodava § 39</w:t>
      </w:r>
      <w:r w:rsidR="00794895" w:rsidRPr="008940D2">
        <w:rPr>
          <w:rFonts w:cs="Times New Roman"/>
          <w:szCs w:val="24"/>
          <w:vertAlign w:val="superscript"/>
        </w:rPr>
        <w:t>3</w:t>
      </w:r>
      <w:r w:rsidRPr="008940D2">
        <w:rPr>
          <w:rFonts w:cs="Times New Roman"/>
          <w:szCs w:val="24"/>
        </w:rPr>
        <w:t xml:space="preserve"> lõi</w:t>
      </w:r>
      <w:r w:rsidR="00DE270C" w:rsidRPr="008940D2">
        <w:rPr>
          <w:rFonts w:cs="Times New Roman"/>
          <w:szCs w:val="24"/>
        </w:rPr>
        <w:t>g</w:t>
      </w:r>
      <w:r w:rsidRPr="008940D2">
        <w:rPr>
          <w:rFonts w:cs="Times New Roman"/>
          <w:szCs w:val="24"/>
        </w:rPr>
        <w:t xml:space="preserve">e </w:t>
      </w:r>
      <w:r w:rsidR="00235B71" w:rsidRPr="008940D2">
        <w:rPr>
          <w:rFonts w:cs="Times New Roman"/>
          <w:szCs w:val="24"/>
        </w:rPr>
        <w:t>2</w:t>
      </w:r>
      <w:r w:rsidRPr="008940D2">
        <w:rPr>
          <w:rFonts w:cs="Times New Roman"/>
          <w:szCs w:val="24"/>
        </w:rPr>
        <w:t xml:space="preserve"> kohaselt kooskõlastab </w:t>
      </w:r>
      <w:r w:rsidR="009E2853" w:rsidRPr="008940D2">
        <w:rPr>
          <w:rFonts w:cs="Times New Roman"/>
          <w:szCs w:val="24"/>
        </w:rPr>
        <w:t xml:space="preserve">või jätab kooskõlastamata </w:t>
      </w:r>
      <w:r w:rsidRPr="008940D2">
        <w:rPr>
          <w:rFonts w:cs="Times New Roman"/>
          <w:szCs w:val="24"/>
        </w:rPr>
        <w:t xml:space="preserve">Konkurentsiamet UPT põhjendatud tasu </w:t>
      </w:r>
      <w:r w:rsidR="00B03BC1" w:rsidRPr="008940D2">
        <w:rPr>
          <w:rFonts w:cs="Times New Roman"/>
          <w:szCs w:val="24"/>
        </w:rPr>
        <w:t>3</w:t>
      </w:r>
      <w:r w:rsidRPr="008940D2">
        <w:rPr>
          <w:rFonts w:cs="Times New Roman"/>
          <w:szCs w:val="24"/>
        </w:rPr>
        <w:t xml:space="preserve">0 </w:t>
      </w:r>
      <w:r w:rsidR="00EB60C1" w:rsidRPr="008940D2">
        <w:rPr>
          <w:rFonts w:cs="Times New Roman"/>
          <w:szCs w:val="24"/>
        </w:rPr>
        <w:t>kalendri</w:t>
      </w:r>
      <w:r w:rsidRPr="008940D2">
        <w:rPr>
          <w:rFonts w:cs="Times New Roman"/>
          <w:szCs w:val="24"/>
        </w:rPr>
        <w:t xml:space="preserve">päeva jooksul pärast vastava taotluse saamist. </w:t>
      </w:r>
      <w:r w:rsidR="00CF201B" w:rsidRPr="008940D2">
        <w:rPr>
          <w:rFonts w:cs="Times New Roman"/>
          <w:szCs w:val="24"/>
        </w:rPr>
        <w:t xml:space="preserve">Samuti on Konkurentsiametil õigus eriti keeruka taotluse menetluse korral pikendada </w:t>
      </w:r>
      <w:r w:rsidR="00550903" w:rsidRPr="008940D2">
        <w:rPr>
          <w:rFonts w:cs="Times New Roman"/>
          <w:szCs w:val="24"/>
        </w:rPr>
        <w:t>kooskõlastamise</w:t>
      </w:r>
      <w:r w:rsidR="00CF201B" w:rsidRPr="008940D2">
        <w:rPr>
          <w:rFonts w:cs="Times New Roman"/>
          <w:szCs w:val="24"/>
        </w:rPr>
        <w:t xml:space="preserve"> tähtaega </w:t>
      </w:r>
      <w:r w:rsidR="00B03BC1" w:rsidRPr="008940D2">
        <w:rPr>
          <w:rFonts w:cs="Times New Roman"/>
          <w:szCs w:val="24"/>
        </w:rPr>
        <w:t>6</w:t>
      </w:r>
      <w:r w:rsidR="00CF201B" w:rsidRPr="008940D2">
        <w:rPr>
          <w:rFonts w:cs="Times New Roman"/>
          <w:szCs w:val="24"/>
        </w:rPr>
        <w:t xml:space="preserve">0 </w:t>
      </w:r>
      <w:r w:rsidR="00EB60C1" w:rsidRPr="008940D2">
        <w:rPr>
          <w:rFonts w:cs="Times New Roman"/>
          <w:szCs w:val="24"/>
        </w:rPr>
        <w:t>kalendri</w:t>
      </w:r>
      <w:r w:rsidR="00CF201B" w:rsidRPr="008940D2">
        <w:rPr>
          <w:rFonts w:cs="Times New Roman"/>
          <w:szCs w:val="24"/>
        </w:rPr>
        <w:t xml:space="preserve">päevani. </w:t>
      </w:r>
    </w:p>
    <w:p w14:paraId="30C5F3AE" w14:textId="77777777" w:rsidR="00E44A05" w:rsidRPr="008940D2" w:rsidRDefault="00E44A05" w:rsidP="00CF201B">
      <w:pPr>
        <w:rPr>
          <w:rFonts w:cs="Times New Roman"/>
          <w:szCs w:val="24"/>
        </w:rPr>
      </w:pPr>
    </w:p>
    <w:p w14:paraId="6174FA73" w14:textId="6C59EA9E" w:rsidR="00DB5A71" w:rsidRPr="008940D2" w:rsidRDefault="00FD6840" w:rsidP="00F14003">
      <w:pPr>
        <w:rPr>
          <w:rFonts w:cs="Times New Roman"/>
          <w:szCs w:val="24"/>
        </w:rPr>
      </w:pPr>
      <w:r w:rsidRPr="008940D2">
        <w:rPr>
          <w:rFonts w:cs="Times New Roman"/>
          <w:szCs w:val="24"/>
        </w:rPr>
        <w:t>S</w:t>
      </w:r>
      <w:r w:rsidR="00CF201B" w:rsidRPr="008940D2">
        <w:rPr>
          <w:rFonts w:cs="Times New Roman"/>
          <w:szCs w:val="24"/>
        </w:rPr>
        <w:t>eaduse § 39</w:t>
      </w:r>
      <w:r w:rsidR="00794895" w:rsidRPr="008940D2">
        <w:rPr>
          <w:rFonts w:cs="Times New Roman"/>
          <w:szCs w:val="24"/>
          <w:vertAlign w:val="superscript"/>
        </w:rPr>
        <w:t>3</w:t>
      </w:r>
      <w:r w:rsidR="00CF201B" w:rsidRPr="008940D2">
        <w:rPr>
          <w:rFonts w:cs="Times New Roman"/>
          <w:szCs w:val="24"/>
        </w:rPr>
        <w:t xml:space="preserve"> lõi</w:t>
      </w:r>
      <w:r w:rsidR="00B374A1" w:rsidRPr="008940D2">
        <w:rPr>
          <w:rFonts w:cs="Times New Roman"/>
          <w:szCs w:val="24"/>
        </w:rPr>
        <w:t>k</w:t>
      </w:r>
      <w:r w:rsidR="00CF201B" w:rsidRPr="008940D2">
        <w:rPr>
          <w:rFonts w:cs="Times New Roman"/>
          <w:szCs w:val="24"/>
        </w:rPr>
        <w:t xml:space="preserve">e </w:t>
      </w:r>
      <w:r w:rsidR="00235B71" w:rsidRPr="008940D2">
        <w:rPr>
          <w:rFonts w:cs="Times New Roman"/>
          <w:szCs w:val="24"/>
        </w:rPr>
        <w:t>3</w:t>
      </w:r>
      <w:r w:rsidR="00CF201B" w:rsidRPr="008940D2">
        <w:rPr>
          <w:rFonts w:cs="Times New Roman"/>
          <w:szCs w:val="24"/>
        </w:rPr>
        <w:t xml:space="preserve"> kohaselt </w:t>
      </w:r>
      <w:r w:rsidR="00265290" w:rsidRPr="008940D2">
        <w:rPr>
          <w:rFonts w:cs="Times New Roman"/>
          <w:szCs w:val="24"/>
        </w:rPr>
        <w:t>täpsus</w:t>
      </w:r>
      <w:r w:rsidR="00CF201B" w:rsidRPr="008940D2">
        <w:rPr>
          <w:rFonts w:cs="Times New Roman"/>
          <w:szCs w:val="24"/>
        </w:rPr>
        <w:t>tatakse</w:t>
      </w:r>
      <w:r w:rsidR="00265290" w:rsidRPr="008940D2">
        <w:rPr>
          <w:rFonts w:cs="Times New Roman"/>
          <w:szCs w:val="24"/>
        </w:rPr>
        <w:t xml:space="preserve">, et lõikes </w:t>
      </w:r>
      <w:r w:rsidR="00F807E1" w:rsidRPr="008940D2">
        <w:rPr>
          <w:rFonts w:cs="Times New Roman"/>
          <w:szCs w:val="24"/>
        </w:rPr>
        <w:t>2</w:t>
      </w:r>
      <w:r w:rsidR="00265290" w:rsidRPr="008940D2">
        <w:rPr>
          <w:rFonts w:cs="Times New Roman"/>
          <w:szCs w:val="24"/>
        </w:rPr>
        <w:t xml:space="preserve"> sätestatud</w:t>
      </w:r>
      <w:r w:rsidR="00CF201B" w:rsidRPr="008940D2">
        <w:rPr>
          <w:rFonts w:cs="Times New Roman"/>
          <w:szCs w:val="24"/>
        </w:rPr>
        <w:t xml:space="preserve"> </w:t>
      </w:r>
      <w:r w:rsidR="00265290" w:rsidRPr="008940D2">
        <w:rPr>
          <w:rFonts w:cs="Times New Roman"/>
          <w:szCs w:val="24"/>
        </w:rPr>
        <w:t xml:space="preserve">UPT põhjendatud tasu kooskõlastamise tähtajad peatuvad </w:t>
      </w:r>
      <w:r w:rsidR="00422F5D">
        <w:rPr>
          <w:rFonts w:cs="Times New Roman"/>
          <w:szCs w:val="24"/>
        </w:rPr>
        <w:t>kuni</w:t>
      </w:r>
      <w:r w:rsidR="00265290" w:rsidRPr="008940D2">
        <w:rPr>
          <w:rFonts w:cs="Times New Roman"/>
          <w:szCs w:val="24"/>
        </w:rPr>
        <w:t xml:space="preserve"> Konkurentsiametile esitatakse vajalik teave taotluse kohta otsuse tegemiseks. </w:t>
      </w:r>
      <w:r w:rsidR="00324B72" w:rsidRPr="008940D2">
        <w:rPr>
          <w:rFonts w:cs="Times New Roman"/>
          <w:szCs w:val="24"/>
        </w:rPr>
        <w:t>Sarnane säte on kehtestatud ka näiteks elektrituruseaduses.</w:t>
      </w:r>
      <w:r w:rsidR="00B45BC3" w:rsidRPr="008940D2">
        <w:rPr>
          <w:rFonts w:cs="Times New Roman"/>
          <w:szCs w:val="24"/>
        </w:rPr>
        <w:t xml:space="preserve"> Nimetatud võimalus on Konkurentsiametile ette nähtud olukordadeks, kus tõesti on puudu oluline asjassepuutuv teave, ilma milleta otsust ei </w:t>
      </w:r>
      <w:r w:rsidR="00B45BC3" w:rsidRPr="00F34726">
        <w:rPr>
          <w:rFonts w:cs="Times New Roman"/>
          <w:szCs w:val="24"/>
        </w:rPr>
        <w:t>ole võimalik teha.</w:t>
      </w:r>
      <w:r w:rsidR="004209D8" w:rsidRPr="00F34726">
        <w:rPr>
          <w:rFonts w:cs="Times New Roman"/>
          <w:szCs w:val="24"/>
        </w:rPr>
        <w:t xml:space="preserve"> Näiteks saab Konkurentsiameti seda kasutada olukordades, kus tõesti on puudu oluline asjassepuutuv teave ja otsust ei ole võimalik teha kuna vajalikud dokumendid puuduvad.</w:t>
      </w:r>
      <w:r w:rsidR="00B45BC3" w:rsidRPr="00F34726">
        <w:rPr>
          <w:rFonts w:cs="Times New Roman"/>
          <w:szCs w:val="24"/>
        </w:rPr>
        <w:t xml:space="preserve"> Üldjuhul</w:t>
      </w:r>
      <w:r w:rsidR="00B45BC3" w:rsidRPr="008940D2">
        <w:rPr>
          <w:rFonts w:cs="Times New Roman"/>
          <w:szCs w:val="24"/>
        </w:rPr>
        <w:t xml:space="preserve"> peaks Konkurentsiametile esitatama kogu vajaliku teabe taotluse kooskõlastamise käigus. Kui sellist teavet ei esitata ning Konkurentsiamet peab vajalikuks tähtajad peatama, peaks viimane teavitama ka õigusakti koostajat nimetatud kitsaskohast, mis ei võimaldanud menetlusega jätkata.</w:t>
      </w:r>
    </w:p>
    <w:p w14:paraId="02E4FC74" w14:textId="77777777" w:rsidR="008940D2" w:rsidRPr="008940D2" w:rsidRDefault="008940D2" w:rsidP="00F14003">
      <w:pPr>
        <w:rPr>
          <w:rFonts w:cs="Times New Roman"/>
          <w:szCs w:val="24"/>
        </w:rPr>
      </w:pPr>
    </w:p>
    <w:p w14:paraId="1DDDC5F4" w14:textId="188110D3" w:rsidR="00D31E98" w:rsidRPr="00F34726" w:rsidRDefault="4B904398" w:rsidP="00D31E98">
      <w:pPr>
        <w:rPr>
          <w:rFonts w:cs="Times New Roman"/>
        </w:rPr>
      </w:pPr>
      <w:r w:rsidRPr="3B456AE5">
        <w:rPr>
          <w:rFonts w:cs="Times New Roman"/>
        </w:rPr>
        <w:t>S</w:t>
      </w:r>
      <w:r w:rsidR="7F61A75F" w:rsidRPr="3B456AE5">
        <w:rPr>
          <w:rFonts w:cs="Times New Roman"/>
        </w:rPr>
        <w:t>eaduse § 39</w:t>
      </w:r>
      <w:r w:rsidR="7F61A75F" w:rsidRPr="3B456AE5">
        <w:rPr>
          <w:rFonts w:cs="Times New Roman"/>
          <w:vertAlign w:val="superscript"/>
        </w:rPr>
        <w:t>3</w:t>
      </w:r>
      <w:r w:rsidR="7F61A75F" w:rsidRPr="3B456AE5">
        <w:rPr>
          <w:rFonts w:cs="Times New Roman"/>
        </w:rPr>
        <w:t xml:space="preserve"> lõike 4 alusel </w:t>
      </w:r>
      <w:r w:rsidR="09A677B0" w:rsidRPr="3B456AE5">
        <w:rPr>
          <w:rFonts w:cs="Times New Roman"/>
        </w:rPr>
        <w:t xml:space="preserve">otsustab </w:t>
      </w:r>
      <w:r w:rsidR="7F61A75F" w:rsidRPr="3B456AE5">
        <w:rPr>
          <w:rFonts w:cs="Times New Roman"/>
        </w:rPr>
        <w:t>põhjendatud tasu</w:t>
      </w:r>
      <w:ins w:id="115" w:author="Maarja-Liis Lall - JUSTDIGI" w:date="2025-10-21T12:23:00Z">
        <w:r w:rsidR="7ABB26C5" w:rsidRPr="3B456AE5">
          <w:rPr>
            <w:rFonts w:cs="Times New Roman"/>
          </w:rPr>
          <w:t xml:space="preserve"> ja selle suuruse</w:t>
        </w:r>
      </w:ins>
      <w:r w:rsidR="09A677B0" w:rsidRPr="3B456AE5">
        <w:rPr>
          <w:rFonts w:cs="Times New Roman"/>
        </w:rPr>
        <w:t xml:space="preserve"> kehtestamise</w:t>
      </w:r>
      <w:r w:rsidR="7F61A75F" w:rsidRPr="3B456AE5">
        <w:rPr>
          <w:rFonts w:cs="Times New Roman"/>
        </w:rPr>
        <w:t xml:space="preserve"> valdkonna eest vastutav minister määrusega. Minister </w:t>
      </w:r>
      <w:r w:rsidR="370D9C5A" w:rsidRPr="3B456AE5">
        <w:rPr>
          <w:rFonts w:cs="Times New Roman"/>
        </w:rPr>
        <w:t xml:space="preserve">kehtestab </w:t>
      </w:r>
      <w:r w:rsidR="7F61A75F" w:rsidRPr="3B456AE5">
        <w:rPr>
          <w:rFonts w:cs="Times New Roman"/>
        </w:rPr>
        <w:t xml:space="preserve">müügihinnad, lähtudes Konkurentsiameti poolt kooskõlastatud põhjendatud tasust, mille aluseks on metoodika, mis põhineb seaduse </w:t>
      </w:r>
      <w:r w:rsidR="77A1666E" w:rsidRPr="3B456AE5">
        <w:rPr>
          <w:rFonts w:cs="Times New Roman"/>
        </w:rPr>
        <w:t>§</w:t>
      </w:r>
      <w:ins w:id="116" w:author="Maarja-Liis Lall - JUSTDIGI" w:date="2025-10-21T08:31:00Z">
        <w:r w:rsidR="481A7F99" w:rsidRPr="3B456AE5">
          <w:rPr>
            <w:rFonts w:cs="Times New Roman"/>
          </w:rPr>
          <w:t>-del</w:t>
        </w:r>
      </w:ins>
      <w:r w:rsidR="7F61A75F" w:rsidRPr="3B456AE5">
        <w:rPr>
          <w:rFonts w:cs="Times New Roman"/>
        </w:rPr>
        <w:t xml:space="preserve"> 39</w:t>
      </w:r>
      <w:r w:rsidR="7F61A75F" w:rsidRPr="3B456AE5">
        <w:rPr>
          <w:rFonts w:cs="Times New Roman"/>
          <w:vertAlign w:val="superscript"/>
        </w:rPr>
        <w:t>1</w:t>
      </w:r>
      <w:r w:rsidR="7F61A75F" w:rsidRPr="3B456AE5">
        <w:rPr>
          <w:rFonts w:cs="Times New Roman"/>
        </w:rPr>
        <w:t xml:space="preserve"> ja 39</w:t>
      </w:r>
      <w:r w:rsidR="7F61A75F" w:rsidRPr="3B456AE5">
        <w:rPr>
          <w:rFonts w:cs="Times New Roman"/>
          <w:vertAlign w:val="superscript"/>
        </w:rPr>
        <w:t>2</w:t>
      </w:r>
      <w:r w:rsidR="7F61A75F" w:rsidRPr="3B456AE5">
        <w:rPr>
          <w:rFonts w:cs="Times New Roman"/>
        </w:rPr>
        <w:t>. Võrreldes varasema lähenemisega on tegemist läbipaistvama ja selgema lähenemisega. Muudatusega kaob ära senine olukord, kus erinevate osapoolte (UPT osutaja, Konkurentsiamet) ettepanekud UPT tasudeks on erinevad</w:t>
      </w:r>
      <w:r w:rsidR="09A677B0" w:rsidRPr="3B456AE5">
        <w:rPr>
          <w:rFonts w:cs="Times New Roman"/>
        </w:rPr>
        <w:t xml:space="preserve">, kuna ministrile esitatud UPT tasud </w:t>
      </w:r>
      <w:r w:rsidR="09A677B0" w:rsidRPr="3B456AE5">
        <w:rPr>
          <w:rFonts w:cs="Times New Roman"/>
        </w:rPr>
        <w:lastRenderedPageBreak/>
        <w:t>on läbinud eelneva kooskõlastusmenetluse etteantud metoodikast lähtuvalt</w:t>
      </w:r>
      <w:r w:rsidR="7F61A75F" w:rsidRPr="3B456AE5">
        <w:rPr>
          <w:rFonts w:cs="Times New Roman"/>
        </w:rPr>
        <w:t xml:space="preserve">. Seega lähtub edaspidi valdkonna eest vastutav minister põhjendatud tasu </w:t>
      </w:r>
      <w:r w:rsidR="370D9C5A" w:rsidRPr="3B456AE5">
        <w:rPr>
          <w:rFonts w:cs="Times New Roman"/>
        </w:rPr>
        <w:t>kehtestamisel</w:t>
      </w:r>
      <w:r w:rsidR="7F61A75F" w:rsidRPr="3B456AE5">
        <w:rPr>
          <w:rFonts w:cs="Times New Roman"/>
        </w:rPr>
        <w:t xml:space="preserve"> konkreetselt Konkurentsiameti poolt kooskõlastatud põhjendatud tasudest.</w:t>
      </w:r>
    </w:p>
    <w:p w14:paraId="15A691FA" w14:textId="77777777" w:rsidR="00B374A1" w:rsidRPr="00F34726" w:rsidRDefault="00B374A1" w:rsidP="00B374A1">
      <w:pPr>
        <w:rPr>
          <w:rFonts w:cs="Times New Roman"/>
          <w:szCs w:val="24"/>
        </w:rPr>
      </w:pPr>
    </w:p>
    <w:p w14:paraId="34B925CC" w14:textId="3C3F1DEB" w:rsidR="000529A3" w:rsidRPr="00921E2B" w:rsidRDefault="46C3BC1C" w:rsidP="000529A3">
      <w:commentRangeStart w:id="117"/>
      <w:r w:rsidRPr="3B456AE5">
        <w:rPr>
          <w:rFonts w:cs="Times New Roman"/>
        </w:rPr>
        <w:t>Seaduse § 39</w:t>
      </w:r>
      <w:r w:rsidRPr="3B456AE5">
        <w:rPr>
          <w:rFonts w:cs="Times New Roman"/>
          <w:vertAlign w:val="superscript"/>
        </w:rPr>
        <w:t>3</w:t>
      </w:r>
      <w:r w:rsidRPr="3B456AE5">
        <w:rPr>
          <w:rFonts w:cs="Times New Roman"/>
        </w:rPr>
        <w:t xml:space="preserve"> lõike 5 alusel lisatakse võimalus </w:t>
      </w:r>
      <w:r w:rsidR="1E00EC2C" w:rsidRPr="3B456AE5">
        <w:rPr>
          <w:rFonts w:cs="Times New Roman"/>
        </w:rPr>
        <w:t>kehtestada</w:t>
      </w:r>
      <w:r w:rsidRPr="3B456AE5">
        <w:rPr>
          <w:rFonts w:cs="Times New Roman"/>
        </w:rPr>
        <w:t xml:space="preserve"> UPT põhjendatud tasu </w:t>
      </w:r>
      <w:del w:id="118" w:author="Maarja-Liis Lall - JUSTDIGI" w:date="2025-10-21T12:24:00Z">
        <w:r w:rsidR="000529A3" w:rsidRPr="3B456AE5" w:rsidDel="46C3BC1C">
          <w:rPr>
            <w:rFonts w:cs="Times New Roman"/>
          </w:rPr>
          <w:delText>ilma</w:delText>
        </w:r>
      </w:del>
      <w:r w:rsidRPr="3B456AE5">
        <w:rPr>
          <w:rFonts w:cs="Times New Roman"/>
        </w:rPr>
        <w:t xml:space="preserve"> Konkurentsiametiga kooskõlastamata, kooskõlas </w:t>
      </w:r>
      <w:commentRangeStart w:id="119"/>
      <w:r>
        <w:t>töölepingu seaduse § 29 lõike 5 alusel kehtestatud töötasu alammäära tõusu võrra</w:t>
      </w:r>
      <w:r w:rsidRPr="3B456AE5">
        <w:rPr>
          <w:rFonts w:cs="Times New Roman"/>
        </w:rPr>
        <w:t xml:space="preserve"> </w:t>
      </w:r>
      <w:commentRangeEnd w:id="119"/>
      <w:r w:rsidR="000529A3">
        <w:rPr>
          <w:rStyle w:val="Kommentaariviide"/>
        </w:rPr>
        <w:commentReference w:id="119"/>
      </w:r>
      <w:r w:rsidRPr="3B456AE5">
        <w:rPr>
          <w:rFonts w:cs="Times New Roman"/>
        </w:rPr>
        <w:t xml:space="preserve">juhul, kui </w:t>
      </w:r>
      <w:r w:rsidR="1E00EC2C" w:rsidRPr="3B456AE5">
        <w:rPr>
          <w:rFonts w:cs="Times New Roman"/>
        </w:rPr>
        <w:t>UPT põhjendatud tasu ei ole kehtestatud lõike 4 alusel.</w:t>
      </w:r>
      <w:commentRangeEnd w:id="117"/>
      <w:r w:rsidR="000529A3">
        <w:rPr>
          <w:rStyle w:val="Kommentaariviide"/>
        </w:rPr>
        <w:commentReference w:id="117"/>
      </w:r>
      <w:r w:rsidR="1E00EC2C" w:rsidRPr="3B456AE5">
        <w:rPr>
          <w:rFonts w:cs="Times New Roman"/>
        </w:rPr>
        <w:t xml:space="preserve"> </w:t>
      </w:r>
      <w:commentRangeStart w:id="120"/>
      <w:r w:rsidRPr="3B456AE5">
        <w:rPr>
          <w:rFonts w:cs="Times New Roman"/>
        </w:rPr>
        <w:t>Sätte eesmärgiks on tagada kindlus, et põhjendatud tasu muutus oleks järjepidevalt kooskõlas üldiste UPT osutaja kulude tõusuga, ka olukorras, kus poliitiliselt tasandil ei leia toetust UPT põhjendatud tasu tõstmine</w:t>
      </w:r>
      <w:r w:rsidR="1E00EC2C" w:rsidRPr="3B456AE5">
        <w:rPr>
          <w:rFonts w:cs="Times New Roman"/>
        </w:rPr>
        <w:t xml:space="preserve"> ulatuses, mis on kooskõlastatud Konkurentsiameti poolt</w:t>
      </w:r>
      <w:r w:rsidRPr="3B456AE5">
        <w:rPr>
          <w:rFonts w:cs="Times New Roman"/>
        </w:rPr>
        <w:t xml:space="preserve">. </w:t>
      </w:r>
      <w:commentRangeEnd w:id="120"/>
      <w:r w:rsidR="009A066F">
        <w:rPr>
          <w:rStyle w:val="Kommentaariviide"/>
        </w:rPr>
        <w:commentReference w:id="120"/>
      </w:r>
      <w:r w:rsidRPr="3B456AE5">
        <w:rPr>
          <w:rFonts w:cs="Times New Roman"/>
        </w:rPr>
        <w:t xml:space="preserve">Viimasel viiel aastal on alampalga aastane muutus olnud keskmiselt 11%, viimasel kahekümnel aastal ca 8-10%. Nimetatud lähenemine on sarnane Leedus hiljuti jõustunud postiseadusega, kus UPT </w:t>
      </w:r>
      <w:r>
        <w:t xml:space="preserve">tariifide muutust kuni 10% ulatuses saab teha lihtsustatud kujul. </w:t>
      </w:r>
    </w:p>
    <w:p w14:paraId="3DEBD7DB" w14:textId="77777777" w:rsidR="000529A3" w:rsidRPr="00E07A3F" w:rsidRDefault="000529A3" w:rsidP="000529A3">
      <w:pPr>
        <w:rPr>
          <w:highlight w:val="yellow"/>
        </w:rPr>
      </w:pPr>
    </w:p>
    <w:p w14:paraId="1BC4B0BF" w14:textId="77777777" w:rsidR="000529A3" w:rsidRPr="008940D2" w:rsidRDefault="46C3BC1C" w:rsidP="3B456AE5">
      <w:pPr>
        <w:rPr>
          <w:rFonts w:cs="Times New Roman"/>
        </w:rPr>
      </w:pPr>
      <w:commentRangeStart w:id="121"/>
      <w:r w:rsidRPr="3B456AE5">
        <w:rPr>
          <w:rFonts w:cs="Times New Roman"/>
        </w:rPr>
        <w:t>Lõike 6 kohaselt peab UPT osutaja teavitama Konkurentsiametit uutest põhjendatud tasudest 30 päeva jooksul enne uute põhjendatud tasu jõustumisest juhul, kui põhjendatud tasud muutuvad vastavalt seaduse § 39</w:t>
      </w:r>
      <w:r w:rsidRPr="3B456AE5">
        <w:rPr>
          <w:rFonts w:cs="Times New Roman"/>
          <w:vertAlign w:val="superscript"/>
        </w:rPr>
        <w:t>3</w:t>
      </w:r>
      <w:r w:rsidRPr="3B456AE5">
        <w:rPr>
          <w:rFonts w:cs="Times New Roman"/>
        </w:rPr>
        <w:t xml:space="preserve"> lõikele 5. </w:t>
      </w:r>
      <w:commentRangeEnd w:id="121"/>
      <w:r w:rsidR="000529A3">
        <w:rPr>
          <w:rStyle w:val="Kommentaariviide"/>
        </w:rPr>
        <w:commentReference w:id="121"/>
      </w:r>
    </w:p>
    <w:p w14:paraId="6EDD5FCF" w14:textId="77777777" w:rsidR="005910C0" w:rsidRPr="008940D2" w:rsidRDefault="005910C0" w:rsidP="0009140B">
      <w:pPr>
        <w:rPr>
          <w:rFonts w:cs="Times New Roman"/>
          <w:szCs w:val="24"/>
        </w:rPr>
      </w:pPr>
    </w:p>
    <w:p w14:paraId="6B5DF7C7" w14:textId="704EB4B7" w:rsidR="001054AC" w:rsidRPr="008940D2" w:rsidRDefault="001054AC" w:rsidP="001054AC">
      <w:pPr>
        <w:rPr>
          <w:rFonts w:cs="Times New Roman"/>
          <w:b/>
          <w:szCs w:val="24"/>
        </w:rPr>
      </w:pPr>
      <w:r w:rsidRPr="008940D2">
        <w:rPr>
          <w:rFonts w:cs="Times New Roman"/>
          <w:b/>
          <w:szCs w:val="24"/>
        </w:rPr>
        <w:t xml:space="preserve">Eelnõu § 1 punkt </w:t>
      </w:r>
      <w:r w:rsidR="000529A3">
        <w:rPr>
          <w:rFonts w:cs="Times New Roman"/>
          <w:b/>
          <w:szCs w:val="24"/>
        </w:rPr>
        <w:t>50</w:t>
      </w:r>
    </w:p>
    <w:p w14:paraId="0EF77359" w14:textId="1529CF1D" w:rsidR="001054AC" w:rsidRPr="008940D2" w:rsidRDefault="001054AC" w:rsidP="001054AC">
      <w:pPr>
        <w:rPr>
          <w:rFonts w:cs="Times New Roman"/>
          <w:bCs/>
          <w:szCs w:val="24"/>
        </w:rPr>
      </w:pPr>
      <w:r w:rsidRPr="008940D2">
        <w:rPr>
          <w:rFonts w:cs="Times New Roman"/>
          <w:bCs/>
          <w:szCs w:val="24"/>
        </w:rPr>
        <w:t xml:space="preserve">Eelnõu § 1 punkti </w:t>
      </w:r>
      <w:r w:rsidR="000529A3">
        <w:rPr>
          <w:rFonts w:cs="Times New Roman"/>
          <w:bCs/>
          <w:szCs w:val="24"/>
        </w:rPr>
        <w:t>50</w:t>
      </w:r>
      <w:r w:rsidRPr="008940D2">
        <w:rPr>
          <w:rFonts w:cs="Times New Roman"/>
          <w:bCs/>
          <w:szCs w:val="24"/>
        </w:rPr>
        <w:t xml:space="preserve"> kohaselt tunnistatakse kehtetuks seaduse § 40 lõige 6, mis sätestas UPT osutaja tulu- ja kuluarvestusele esitatavad nõuded. Seoses üleminekuga põhjendatud tasule ning Konkurentsiameti poolt koostatava metoodika rakendamisele, ei ole nimetatud nõuete säilitamine </w:t>
      </w:r>
      <w:r w:rsidR="0047453B">
        <w:rPr>
          <w:rFonts w:cs="Times New Roman"/>
          <w:bCs/>
          <w:szCs w:val="24"/>
        </w:rPr>
        <w:t xml:space="preserve">eraldi määrusena </w:t>
      </w:r>
      <w:r w:rsidRPr="008940D2">
        <w:rPr>
          <w:rFonts w:cs="Times New Roman"/>
          <w:bCs/>
          <w:szCs w:val="24"/>
        </w:rPr>
        <w:t>vajalik.</w:t>
      </w:r>
    </w:p>
    <w:p w14:paraId="5CE8D5C6" w14:textId="77777777" w:rsidR="001054AC" w:rsidRPr="008940D2" w:rsidRDefault="001054AC" w:rsidP="002E3283">
      <w:pPr>
        <w:rPr>
          <w:rFonts w:cs="Times New Roman"/>
          <w:b/>
          <w:szCs w:val="24"/>
        </w:rPr>
      </w:pPr>
    </w:p>
    <w:p w14:paraId="3C726A82" w14:textId="65E679AA" w:rsidR="004C4ED3" w:rsidRPr="008940D2" w:rsidRDefault="004C4ED3" w:rsidP="002E3283">
      <w:pPr>
        <w:rPr>
          <w:rFonts w:cs="Times New Roman"/>
          <w:b/>
          <w:szCs w:val="24"/>
        </w:rPr>
      </w:pPr>
      <w:r w:rsidRPr="008940D2">
        <w:rPr>
          <w:rFonts w:cs="Times New Roman"/>
          <w:b/>
          <w:szCs w:val="24"/>
        </w:rPr>
        <w:t xml:space="preserve">Eelnõu § 1 punkt </w:t>
      </w:r>
      <w:r w:rsidR="00743137" w:rsidRPr="008940D2">
        <w:rPr>
          <w:rFonts w:cs="Times New Roman"/>
          <w:b/>
          <w:szCs w:val="24"/>
        </w:rPr>
        <w:t>5</w:t>
      </w:r>
      <w:r w:rsidR="000529A3">
        <w:rPr>
          <w:rFonts w:cs="Times New Roman"/>
          <w:b/>
          <w:szCs w:val="24"/>
        </w:rPr>
        <w:t>1</w:t>
      </w:r>
    </w:p>
    <w:p w14:paraId="35DAC1B0" w14:textId="1A49D4A2" w:rsidR="004C4ED3" w:rsidRPr="008940D2" w:rsidRDefault="004C4ED3" w:rsidP="002E3283">
      <w:pPr>
        <w:rPr>
          <w:rFonts w:cs="Times New Roman"/>
          <w:bCs/>
          <w:szCs w:val="24"/>
        </w:rPr>
      </w:pPr>
      <w:r w:rsidRPr="008940D2">
        <w:rPr>
          <w:rFonts w:cs="Times New Roman"/>
          <w:bCs/>
          <w:szCs w:val="24"/>
        </w:rPr>
        <w:t xml:space="preserve">Eelnõu § 1 punkti </w:t>
      </w:r>
      <w:r w:rsidR="00743137" w:rsidRPr="008940D2">
        <w:rPr>
          <w:rFonts w:cs="Times New Roman"/>
          <w:bCs/>
          <w:szCs w:val="24"/>
        </w:rPr>
        <w:t>5</w:t>
      </w:r>
      <w:r w:rsidR="000529A3">
        <w:rPr>
          <w:rFonts w:cs="Times New Roman"/>
          <w:bCs/>
          <w:szCs w:val="24"/>
        </w:rPr>
        <w:t>1</w:t>
      </w:r>
      <w:r w:rsidRPr="008940D2">
        <w:rPr>
          <w:rFonts w:cs="Times New Roman"/>
          <w:bCs/>
          <w:szCs w:val="24"/>
        </w:rPr>
        <w:t xml:space="preserve"> kohaselt tunnistatakse kehtetuks seaduse § 41. Eestis pole seaduse ja selle alusel kehtestatud õigusaktides sätestatud harmoniseeritud standard</w:t>
      </w:r>
      <w:r w:rsidR="008B2A0F" w:rsidRPr="008940D2">
        <w:rPr>
          <w:rFonts w:cs="Times New Roman"/>
          <w:bCs/>
          <w:szCs w:val="24"/>
        </w:rPr>
        <w:t>e</w:t>
      </w:r>
      <w:r w:rsidRPr="008940D2">
        <w:rPr>
          <w:rFonts w:cs="Times New Roman"/>
          <w:bCs/>
          <w:szCs w:val="24"/>
        </w:rPr>
        <w:t xml:space="preserve">id, millest </w:t>
      </w:r>
      <w:r w:rsidR="008B2A0F" w:rsidRPr="008940D2">
        <w:rPr>
          <w:rFonts w:cs="Times New Roman"/>
          <w:bCs/>
          <w:szCs w:val="24"/>
        </w:rPr>
        <w:t>UPT</w:t>
      </w:r>
      <w:r w:rsidRPr="008940D2">
        <w:rPr>
          <w:rFonts w:cs="Times New Roman"/>
          <w:bCs/>
          <w:szCs w:val="24"/>
        </w:rPr>
        <w:t xml:space="preserve"> osutaja peaks lähtuma</w:t>
      </w:r>
      <w:r w:rsidR="008B2A0F" w:rsidRPr="008940D2">
        <w:rPr>
          <w:rFonts w:cs="Times New Roman"/>
          <w:bCs/>
          <w:szCs w:val="24"/>
        </w:rPr>
        <w:t xml:space="preserve">. Seega ei ole praktikas </w:t>
      </w:r>
      <w:r w:rsidRPr="008940D2">
        <w:rPr>
          <w:rFonts w:cs="Times New Roman"/>
          <w:bCs/>
          <w:szCs w:val="24"/>
        </w:rPr>
        <w:t xml:space="preserve">seaduse § 41 </w:t>
      </w:r>
      <w:r w:rsidR="008B2A0F" w:rsidRPr="008940D2">
        <w:rPr>
          <w:rFonts w:cs="Times New Roman"/>
          <w:bCs/>
          <w:szCs w:val="24"/>
        </w:rPr>
        <w:t>vajalik.</w:t>
      </w:r>
    </w:p>
    <w:p w14:paraId="317131B1" w14:textId="0ADA4B1C" w:rsidR="004C4ED3" w:rsidRPr="008940D2" w:rsidRDefault="004C4ED3" w:rsidP="002E3283">
      <w:pPr>
        <w:rPr>
          <w:rFonts w:cs="Times New Roman"/>
          <w:b/>
          <w:szCs w:val="24"/>
        </w:rPr>
      </w:pPr>
    </w:p>
    <w:p w14:paraId="5C102884" w14:textId="491C4BC9" w:rsidR="005910C0" w:rsidRPr="008940D2" w:rsidRDefault="005910C0" w:rsidP="002E3283">
      <w:pPr>
        <w:rPr>
          <w:rFonts w:cs="Times New Roman"/>
          <w:b/>
          <w:szCs w:val="24"/>
        </w:rPr>
      </w:pPr>
      <w:r w:rsidRPr="008940D2">
        <w:rPr>
          <w:rFonts w:cs="Times New Roman"/>
          <w:b/>
          <w:szCs w:val="24"/>
        </w:rPr>
        <w:t xml:space="preserve">Eelnõu § 1 punkt </w:t>
      </w:r>
      <w:r w:rsidR="0094021B" w:rsidRPr="008940D2">
        <w:rPr>
          <w:rFonts w:cs="Times New Roman"/>
          <w:b/>
          <w:szCs w:val="24"/>
        </w:rPr>
        <w:t>5</w:t>
      </w:r>
      <w:r w:rsidR="000529A3">
        <w:rPr>
          <w:rFonts w:cs="Times New Roman"/>
          <w:b/>
          <w:szCs w:val="24"/>
        </w:rPr>
        <w:t>2</w:t>
      </w:r>
    </w:p>
    <w:p w14:paraId="09D9AD33" w14:textId="1C91292E" w:rsidR="00F87AC9" w:rsidRPr="008940D2" w:rsidRDefault="005910C0" w:rsidP="00C108ED">
      <w:pPr>
        <w:suppressAutoHyphens/>
      </w:pPr>
      <w:r w:rsidRPr="008940D2">
        <w:rPr>
          <w:rFonts w:eastAsia="Times New Roman" w:cs="Times New Roman"/>
          <w:szCs w:val="24"/>
          <w:lang w:eastAsia="ar-SA"/>
        </w:rPr>
        <w:t>Eelnõu § 1 punkt</w:t>
      </w:r>
      <w:r w:rsidR="004551F1" w:rsidRPr="008940D2">
        <w:rPr>
          <w:rFonts w:eastAsia="Times New Roman" w:cs="Times New Roman"/>
          <w:szCs w:val="24"/>
          <w:lang w:eastAsia="ar-SA"/>
        </w:rPr>
        <w:t>i</w:t>
      </w:r>
      <w:r w:rsidRPr="008940D2">
        <w:rPr>
          <w:rFonts w:eastAsia="Times New Roman" w:cs="Times New Roman"/>
          <w:szCs w:val="24"/>
          <w:lang w:eastAsia="ar-SA"/>
        </w:rPr>
        <w:t xml:space="preserve"> </w:t>
      </w:r>
      <w:r w:rsidR="0094021B" w:rsidRPr="008940D2">
        <w:rPr>
          <w:rFonts w:eastAsia="Times New Roman" w:cs="Times New Roman"/>
          <w:szCs w:val="24"/>
          <w:lang w:eastAsia="ar-SA"/>
        </w:rPr>
        <w:t>5</w:t>
      </w:r>
      <w:r w:rsidR="000529A3">
        <w:rPr>
          <w:rFonts w:eastAsia="Times New Roman" w:cs="Times New Roman"/>
          <w:szCs w:val="24"/>
          <w:lang w:eastAsia="ar-SA"/>
        </w:rPr>
        <w:t>2</w:t>
      </w:r>
      <w:r w:rsidRPr="008940D2">
        <w:rPr>
          <w:rFonts w:eastAsia="Times New Roman" w:cs="Times New Roman"/>
          <w:szCs w:val="24"/>
          <w:lang w:eastAsia="ar-SA"/>
        </w:rPr>
        <w:t xml:space="preserve"> kohaselt tunnistatakse kehtetuks </w:t>
      </w:r>
      <w:r w:rsidR="00C11031" w:rsidRPr="008940D2">
        <w:rPr>
          <w:rFonts w:eastAsia="Times New Roman" w:cs="Times New Roman"/>
          <w:szCs w:val="24"/>
          <w:lang w:eastAsia="ar-SA"/>
        </w:rPr>
        <w:t>4. peatüki 2. ja</w:t>
      </w:r>
      <w:r w:rsidR="00EF65D5" w:rsidRPr="008940D2">
        <w:rPr>
          <w:rFonts w:eastAsia="Times New Roman" w:cs="Times New Roman"/>
          <w:szCs w:val="24"/>
          <w:lang w:eastAsia="ar-SA"/>
        </w:rPr>
        <w:t>gu</w:t>
      </w:r>
      <w:r w:rsidR="00C11031" w:rsidRPr="008940D2">
        <w:rPr>
          <w:rFonts w:eastAsia="Times New Roman" w:cs="Times New Roman"/>
          <w:szCs w:val="24"/>
          <w:lang w:eastAsia="ar-SA"/>
        </w:rPr>
        <w:t xml:space="preserve">. Kuna </w:t>
      </w:r>
      <w:r w:rsidR="00EF65D5" w:rsidRPr="008940D2">
        <w:rPr>
          <w:rFonts w:eastAsia="Times New Roman" w:cs="Times New Roman"/>
          <w:szCs w:val="24"/>
          <w:lang w:eastAsia="ar-SA"/>
        </w:rPr>
        <w:t>edaspidi</w:t>
      </w:r>
      <w:r w:rsidR="00C11031" w:rsidRPr="008940D2">
        <w:rPr>
          <w:rFonts w:eastAsia="Times New Roman" w:cs="Times New Roman"/>
          <w:szCs w:val="24"/>
          <w:lang w:eastAsia="ar-SA"/>
        </w:rPr>
        <w:t xml:space="preserve"> hakkab UPT põhjendatud tasu ja selle suuruse muutmist UPT osutaja poolt esitatava taotluse alusel kooskõlastama Konkurentsi</w:t>
      </w:r>
      <w:r w:rsidR="00285ECF" w:rsidRPr="008940D2">
        <w:rPr>
          <w:rFonts w:eastAsia="Times New Roman" w:cs="Times New Roman"/>
          <w:szCs w:val="24"/>
          <w:lang w:eastAsia="ar-SA"/>
        </w:rPr>
        <w:t>a</w:t>
      </w:r>
      <w:r w:rsidR="00C11031" w:rsidRPr="008940D2">
        <w:rPr>
          <w:rFonts w:eastAsia="Times New Roman" w:cs="Times New Roman"/>
          <w:szCs w:val="24"/>
          <w:lang w:eastAsia="ar-SA"/>
        </w:rPr>
        <w:t xml:space="preserve">met ning muudatustega kaob </w:t>
      </w:r>
      <w:r w:rsidR="001A2231" w:rsidRPr="008940D2">
        <w:rPr>
          <w:rFonts w:eastAsia="Times New Roman" w:cs="Times New Roman"/>
          <w:szCs w:val="24"/>
          <w:lang w:eastAsia="ar-SA"/>
        </w:rPr>
        <w:t xml:space="preserve">UPT </w:t>
      </w:r>
      <w:r w:rsidR="00C11031" w:rsidRPr="008940D2">
        <w:rPr>
          <w:rFonts w:eastAsia="Times New Roman" w:cs="Times New Roman"/>
          <w:szCs w:val="24"/>
          <w:lang w:eastAsia="ar-SA"/>
        </w:rPr>
        <w:t>osutamisega seonduv rahastamiskohustus, tunnistatakse</w:t>
      </w:r>
      <w:r w:rsidR="00EF65D5" w:rsidRPr="008940D2">
        <w:rPr>
          <w:rFonts w:eastAsia="Times New Roman" w:cs="Times New Roman"/>
          <w:szCs w:val="24"/>
          <w:lang w:eastAsia="ar-SA"/>
        </w:rPr>
        <w:t xml:space="preserve"> kehtetuks</w:t>
      </w:r>
      <w:r w:rsidR="00C11031" w:rsidRPr="008940D2">
        <w:rPr>
          <w:rFonts w:eastAsia="Times New Roman" w:cs="Times New Roman"/>
          <w:szCs w:val="24"/>
          <w:lang w:eastAsia="ar-SA"/>
        </w:rPr>
        <w:t xml:space="preserve"> seaduse 4</w:t>
      </w:r>
      <w:r w:rsidR="001A2231" w:rsidRPr="008940D2">
        <w:rPr>
          <w:rFonts w:eastAsia="Times New Roman" w:cs="Times New Roman"/>
          <w:szCs w:val="24"/>
          <w:lang w:eastAsia="ar-SA"/>
        </w:rPr>
        <w:t>.</w:t>
      </w:r>
      <w:r w:rsidR="00C11031" w:rsidRPr="008940D2">
        <w:rPr>
          <w:rFonts w:eastAsia="Times New Roman" w:cs="Times New Roman"/>
          <w:szCs w:val="24"/>
          <w:lang w:eastAsia="ar-SA"/>
        </w:rPr>
        <w:t xml:space="preserve"> peatüki 2.</w:t>
      </w:r>
      <w:r w:rsidR="00EF65D5" w:rsidRPr="008940D2">
        <w:rPr>
          <w:rFonts w:eastAsia="Times New Roman" w:cs="Times New Roman"/>
          <w:szCs w:val="24"/>
          <w:lang w:eastAsia="ar-SA"/>
        </w:rPr>
        <w:t xml:space="preserve"> jagu.</w:t>
      </w:r>
      <w:r w:rsidR="00EF65D5" w:rsidRPr="008940D2">
        <w:t xml:space="preserve"> </w:t>
      </w:r>
      <w:r w:rsidR="00F87AC9" w:rsidRPr="008940D2">
        <w:rPr>
          <w:rFonts w:cs="Times New Roman"/>
          <w:szCs w:val="24"/>
        </w:rPr>
        <w:t xml:space="preserve">Kuna UPT tasud muutuvad kulupõhiseks, </w:t>
      </w:r>
      <w:r w:rsidRPr="008940D2">
        <w:rPr>
          <w:rFonts w:cs="Times New Roman"/>
          <w:szCs w:val="24"/>
        </w:rPr>
        <w:t xml:space="preserve">ei teki </w:t>
      </w:r>
      <w:r w:rsidR="005442CE" w:rsidRPr="008940D2">
        <w:rPr>
          <w:rFonts w:cs="Times New Roman"/>
          <w:szCs w:val="24"/>
        </w:rPr>
        <w:t>UPT</w:t>
      </w:r>
      <w:r w:rsidRPr="008940D2">
        <w:rPr>
          <w:rFonts w:cs="Times New Roman"/>
          <w:szCs w:val="24"/>
        </w:rPr>
        <w:t xml:space="preserve"> osutamisel enam ebamõistlikult koormavaid kulusid ning </w:t>
      </w:r>
      <w:r w:rsidR="001B317F" w:rsidRPr="008940D2">
        <w:rPr>
          <w:rFonts w:cs="Times New Roman"/>
          <w:szCs w:val="24"/>
        </w:rPr>
        <w:t xml:space="preserve">edaspidi </w:t>
      </w:r>
      <w:r w:rsidR="00F87AC9" w:rsidRPr="008940D2">
        <w:rPr>
          <w:rFonts w:cs="Times New Roman"/>
          <w:szCs w:val="24"/>
        </w:rPr>
        <w:t xml:space="preserve">puudub </w:t>
      </w:r>
      <w:r w:rsidR="005442CE" w:rsidRPr="008940D2">
        <w:rPr>
          <w:rFonts w:cs="Times New Roman"/>
          <w:szCs w:val="24"/>
        </w:rPr>
        <w:t>UPT</w:t>
      </w:r>
      <w:r w:rsidR="00F87AC9" w:rsidRPr="008940D2">
        <w:rPr>
          <w:rFonts w:cs="Times New Roman"/>
          <w:szCs w:val="24"/>
        </w:rPr>
        <w:t xml:space="preserve"> </w:t>
      </w:r>
      <w:r w:rsidR="004F3EB2" w:rsidRPr="008940D2">
        <w:rPr>
          <w:rFonts w:cs="Times New Roman"/>
          <w:szCs w:val="24"/>
        </w:rPr>
        <w:t>ebamõistlikult koormavate kulude hüvitamise</w:t>
      </w:r>
      <w:r w:rsidR="00F87AC9" w:rsidRPr="008940D2">
        <w:rPr>
          <w:rFonts w:cs="Times New Roman"/>
          <w:szCs w:val="24"/>
        </w:rPr>
        <w:t xml:space="preserve"> järele vajadus</w:t>
      </w:r>
      <w:r w:rsidR="00EF65D5" w:rsidRPr="008940D2">
        <w:rPr>
          <w:rFonts w:cs="Times New Roman"/>
          <w:szCs w:val="24"/>
        </w:rPr>
        <w:t>.</w:t>
      </w:r>
    </w:p>
    <w:p w14:paraId="7ED63DF6" w14:textId="77777777" w:rsidR="0009140B" w:rsidRPr="008940D2" w:rsidRDefault="0009140B" w:rsidP="0009140B">
      <w:pPr>
        <w:rPr>
          <w:rFonts w:cs="Times New Roman"/>
          <w:szCs w:val="24"/>
        </w:rPr>
      </w:pPr>
    </w:p>
    <w:p w14:paraId="510D0BA5" w14:textId="28999A7D" w:rsidR="002C420F" w:rsidRPr="008940D2" w:rsidRDefault="00FD6840" w:rsidP="008A6A96">
      <w:pPr>
        <w:rPr>
          <w:rFonts w:eastAsia="Times New Roman" w:cs="Times New Roman"/>
          <w:szCs w:val="24"/>
          <w:lang w:eastAsia="ar-SA"/>
        </w:rPr>
      </w:pPr>
      <w:r w:rsidRPr="008940D2">
        <w:rPr>
          <w:rFonts w:eastAsia="Times New Roman" w:cs="Times New Roman"/>
          <w:szCs w:val="24"/>
          <w:lang w:eastAsia="ar-SA"/>
        </w:rPr>
        <w:t>S</w:t>
      </w:r>
      <w:r w:rsidR="002C420F" w:rsidRPr="008940D2">
        <w:rPr>
          <w:rFonts w:eastAsia="Times New Roman" w:cs="Times New Roman"/>
          <w:szCs w:val="24"/>
          <w:lang w:eastAsia="ar-SA"/>
        </w:rPr>
        <w:t>eaduse § 41</w:t>
      </w:r>
      <w:r w:rsidR="008A6A96" w:rsidRPr="008940D2">
        <w:rPr>
          <w:rFonts w:eastAsia="Times New Roman" w:cs="Times New Roman"/>
          <w:szCs w:val="24"/>
          <w:vertAlign w:val="superscript"/>
          <w:lang w:eastAsia="ar-SA"/>
        </w:rPr>
        <w:t>2</w:t>
      </w:r>
      <w:r w:rsidR="002C420F" w:rsidRPr="008940D2">
        <w:rPr>
          <w:rFonts w:eastAsia="Times New Roman" w:cs="Times New Roman"/>
          <w:szCs w:val="24"/>
          <w:lang w:eastAsia="ar-SA"/>
        </w:rPr>
        <w:t xml:space="preserve"> lõike 1 kohaselt hüvitatakse nimetatud kulud UPT makse kohustusega postiteenuse osutajate (käesoleval hetkel </w:t>
      </w:r>
      <w:r w:rsidR="00B14AC1" w:rsidRPr="008940D2">
        <w:rPr>
          <w:rFonts w:eastAsia="Times New Roman" w:cs="Times New Roman"/>
          <w:szCs w:val="24"/>
          <w:lang w:eastAsia="ar-SA"/>
        </w:rPr>
        <w:t>Nova Post Estonia OÜ</w:t>
      </w:r>
      <w:r w:rsidR="002C420F" w:rsidRPr="008940D2">
        <w:rPr>
          <w:rFonts w:eastAsia="Times New Roman" w:cs="Times New Roman"/>
          <w:szCs w:val="24"/>
          <w:lang w:eastAsia="ar-SA"/>
        </w:rPr>
        <w:t xml:space="preserve"> ja </w:t>
      </w:r>
      <w:r w:rsidR="00DE642E" w:rsidRPr="008940D2">
        <w:rPr>
          <w:rFonts w:eastAsia="Times New Roman" w:cs="Times New Roman"/>
          <w:szCs w:val="24"/>
          <w:lang w:eastAsia="ar-SA"/>
        </w:rPr>
        <w:t xml:space="preserve">AS </w:t>
      </w:r>
      <w:r w:rsidR="002C420F" w:rsidRPr="008940D2">
        <w:rPr>
          <w:rFonts w:eastAsia="Times New Roman" w:cs="Times New Roman"/>
          <w:szCs w:val="24"/>
          <w:lang w:eastAsia="ar-SA"/>
        </w:rPr>
        <w:t xml:space="preserve">Eesti Post) poolt tasutavast UPT maksest. UPT makse tasutakse selleks ettenähtud pangakontole (edaspidi ka </w:t>
      </w:r>
      <w:r w:rsidR="002C420F" w:rsidRPr="008940D2">
        <w:rPr>
          <w:rFonts w:eastAsia="Times New Roman" w:cs="Times New Roman"/>
          <w:i/>
          <w:szCs w:val="24"/>
          <w:lang w:eastAsia="ar-SA"/>
        </w:rPr>
        <w:t>UPT makse fond</w:t>
      </w:r>
      <w:r w:rsidR="002C420F" w:rsidRPr="008940D2">
        <w:rPr>
          <w:rFonts w:eastAsia="Times New Roman" w:cs="Times New Roman"/>
          <w:szCs w:val="24"/>
          <w:lang w:eastAsia="ar-SA"/>
        </w:rPr>
        <w:t xml:space="preserve">). </w:t>
      </w:r>
      <w:r w:rsidRPr="008940D2">
        <w:rPr>
          <w:rFonts w:eastAsia="Times New Roman" w:cs="Times New Roman"/>
          <w:szCs w:val="24"/>
          <w:lang w:eastAsia="ar-SA"/>
        </w:rPr>
        <w:t>S</w:t>
      </w:r>
      <w:r w:rsidR="002C420F" w:rsidRPr="008940D2">
        <w:rPr>
          <w:rFonts w:eastAsia="Times New Roman" w:cs="Times New Roman"/>
          <w:szCs w:val="24"/>
          <w:lang w:eastAsia="ar-SA"/>
        </w:rPr>
        <w:t>eaduse § 41</w:t>
      </w:r>
      <w:r w:rsidR="008A6A96" w:rsidRPr="008940D2">
        <w:rPr>
          <w:rFonts w:eastAsia="Times New Roman" w:cs="Times New Roman"/>
          <w:szCs w:val="24"/>
          <w:vertAlign w:val="superscript"/>
          <w:lang w:eastAsia="ar-SA"/>
        </w:rPr>
        <w:t>2</w:t>
      </w:r>
      <w:r w:rsidR="002C420F" w:rsidRPr="008940D2">
        <w:rPr>
          <w:rFonts w:eastAsia="Times New Roman" w:cs="Times New Roman"/>
          <w:szCs w:val="24"/>
          <w:lang w:eastAsia="ar-SA"/>
        </w:rPr>
        <w:t xml:space="preserve"> lõike 4 alusel kehtestab UPT makse määra Vabariigi Valitsus m</w:t>
      </w:r>
      <w:r w:rsidR="00B651EF" w:rsidRPr="008940D2">
        <w:rPr>
          <w:rFonts w:eastAsia="Times New Roman" w:cs="Times New Roman"/>
          <w:szCs w:val="24"/>
          <w:lang w:eastAsia="ar-SA"/>
        </w:rPr>
        <w:t xml:space="preserve">äärusega </w:t>
      </w:r>
      <w:r w:rsidR="0017676F" w:rsidRPr="008940D2">
        <w:rPr>
          <w:rFonts w:eastAsia="Times New Roman" w:cs="Times New Roman"/>
          <w:szCs w:val="24"/>
          <w:lang w:eastAsia="ar-SA"/>
        </w:rPr>
        <w:t xml:space="preserve">valdkonna eest vastutava ministri </w:t>
      </w:r>
      <w:r w:rsidR="002C420F" w:rsidRPr="008940D2">
        <w:rPr>
          <w:rFonts w:eastAsia="Times New Roman" w:cs="Times New Roman"/>
          <w:szCs w:val="24"/>
          <w:lang w:eastAsia="ar-SA"/>
        </w:rPr>
        <w:t>ettepanekul.</w:t>
      </w:r>
      <w:r w:rsidR="00A67A9D" w:rsidRPr="008940D2">
        <w:rPr>
          <w:rStyle w:val="Allmrkuseviide"/>
          <w:rFonts w:eastAsia="Times New Roman" w:cs="Times New Roman"/>
          <w:szCs w:val="24"/>
          <w:lang w:eastAsia="ar-SA"/>
        </w:rPr>
        <w:footnoteReference w:id="9"/>
      </w:r>
      <w:r w:rsidR="002C420F" w:rsidRPr="008940D2">
        <w:rPr>
          <w:rFonts w:eastAsia="Times New Roman" w:cs="Times New Roman"/>
          <w:szCs w:val="24"/>
          <w:lang w:eastAsia="ar-SA"/>
        </w:rPr>
        <w:t xml:space="preserve"> Sama paragrahvi lõike 5 kohaselt võtab </w:t>
      </w:r>
      <w:r w:rsidR="00CC1798" w:rsidRPr="008940D2">
        <w:rPr>
          <w:rFonts w:eastAsia="Times New Roman" w:cs="Times New Roman"/>
          <w:szCs w:val="24"/>
          <w:lang w:eastAsia="ar-SA"/>
        </w:rPr>
        <w:t xml:space="preserve">valdkonna eest vastutav </w:t>
      </w:r>
      <w:r w:rsidR="002C420F" w:rsidRPr="008940D2">
        <w:rPr>
          <w:rFonts w:eastAsia="Times New Roman" w:cs="Times New Roman"/>
          <w:szCs w:val="24"/>
          <w:lang w:eastAsia="ar-SA"/>
        </w:rPr>
        <w:t>minister ettepaneku esitamisel aluseks Konkurentsiameti ettepaneku.</w:t>
      </w:r>
      <w:r w:rsidR="00A67A9D" w:rsidRPr="008940D2">
        <w:rPr>
          <w:rFonts w:eastAsia="Times New Roman" w:cs="Times New Roman"/>
          <w:szCs w:val="24"/>
          <w:lang w:eastAsia="ar-SA"/>
        </w:rPr>
        <w:t xml:space="preserve"> </w:t>
      </w:r>
      <w:r w:rsidR="002C420F" w:rsidRPr="008940D2">
        <w:rPr>
          <w:rFonts w:eastAsia="Times New Roman" w:cs="Times New Roman"/>
          <w:szCs w:val="24"/>
          <w:lang w:eastAsia="ar-SA"/>
        </w:rPr>
        <w:t>Hetkel kehtivad UPT makse määrad on 0,08 eurot lihtsaadetisena edastatava kirisaadetise eest ja 0,40 eurot täht- ja väärtsaadetisena edastatava kirisaadetise eest. Postipakkide makse määr on 0 eurot.</w:t>
      </w:r>
    </w:p>
    <w:p w14:paraId="7C848C1C" w14:textId="0E3C60A3" w:rsidR="008A6A96" w:rsidRPr="008940D2" w:rsidRDefault="008A6A96" w:rsidP="008A6A96">
      <w:pPr>
        <w:rPr>
          <w:rFonts w:eastAsia="Times New Roman" w:cs="Times New Roman"/>
          <w:szCs w:val="24"/>
          <w:lang w:eastAsia="ar-SA"/>
        </w:rPr>
      </w:pPr>
    </w:p>
    <w:p w14:paraId="0CC35756" w14:textId="28279B05" w:rsidR="002C420F" w:rsidRPr="008940D2" w:rsidRDefault="002C420F" w:rsidP="008A6A96">
      <w:pPr>
        <w:rPr>
          <w:rFonts w:eastAsia="Times New Roman" w:cs="Times New Roman"/>
          <w:szCs w:val="24"/>
          <w:lang w:eastAsia="ar-SA"/>
        </w:rPr>
      </w:pPr>
      <w:r w:rsidRPr="008940D2">
        <w:rPr>
          <w:rFonts w:eastAsia="Times New Roman" w:cs="Times New Roman"/>
          <w:szCs w:val="24"/>
          <w:lang w:eastAsia="ar-SA"/>
        </w:rPr>
        <w:lastRenderedPageBreak/>
        <w:t xml:space="preserve">Vaatamata eesmärgile hüvitada UPT osutaja ebamõistlikult koormavaid kulusid, on postiteenuse osutajatele kehtestatud UPT makse puhul tegemist koormava ning postiturul konkurentsi piirava meetmega. Kuna UPT tasude kulupõhiseks muutumine kaotab probleemi, mille kohaselt teenuse osutamisest saadav tulu ei kata kulusid, puudub edaspidi selle fondi järele vajadus ning </w:t>
      </w:r>
      <w:r w:rsidR="003D22B0" w:rsidRPr="008940D2">
        <w:rPr>
          <w:rFonts w:eastAsia="Times New Roman" w:cs="Times New Roman"/>
          <w:szCs w:val="24"/>
          <w:lang w:eastAsia="ar-SA"/>
        </w:rPr>
        <w:t xml:space="preserve">UPT </w:t>
      </w:r>
      <w:r w:rsidRPr="008940D2">
        <w:rPr>
          <w:rFonts w:eastAsia="Times New Roman" w:cs="Times New Roman"/>
          <w:szCs w:val="24"/>
          <w:lang w:eastAsia="ar-SA"/>
        </w:rPr>
        <w:t>osutamise kohustuse täitmisega seotud ebamõistlikult koormavate kulude hüvitamise regulatsioon tunnistatakse kehtetuks.</w:t>
      </w:r>
      <w:r w:rsidR="00B14AC1" w:rsidRPr="008940D2">
        <w:rPr>
          <w:rFonts w:eastAsia="Times New Roman" w:cs="Times New Roman"/>
          <w:szCs w:val="24"/>
          <w:lang w:eastAsia="ar-SA"/>
        </w:rPr>
        <w:t xml:space="preserve"> Samuti ei ole vajalik jätkat</w:t>
      </w:r>
      <w:r w:rsidR="008B2A0F" w:rsidRPr="008940D2">
        <w:rPr>
          <w:rFonts w:eastAsia="Times New Roman" w:cs="Times New Roman"/>
          <w:szCs w:val="24"/>
          <w:lang w:eastAsia="ar-SA"/>
        </w:rPr>
        <w:t>a</w:t>
      </w:r>
      <w:r w:rsidR="00B14AC1" w:rsidRPr="008940D2">
        <w:rPr>
          <w:rFonts w:eastAsia="Times New Roman" w:cs="Times New Roman"/>
          <w:szCs w:val="24"/>
          <w:lang w:eastAsia="ar-SA"/>
        </w:rPr>
        <w:t xml:space="preserve"> tegevusloa regulatsiooniga väljaspool UPT-d</w:t>
      </w:r>
      <w:r w:rsidR="00D325D1" w:rsidRPr="008940D2">
        <w:rPr>
          <w:rFonts w:eastAsia="Times New Roman" w:cs="Times New Roman"/>
          <w:szCs w:val="24"/>
          <w:lang w:eastAsia="ar-SA"/>
        </w:rPr>
        <w:t xml:space="preserve">. </w:t>
      </w:r>
      <w:r w:rsidR="008B2A0F" w:rsidRPr="008940D2">
        <w:rPr>
          <w:rFonts w:eastAsia="Times New Roman" w:cs="Times New Roman"/>
          <w:szCs w:val="24"/>
          <w:lang w:eastAsia="ar-SA"/>
        </w:rPr>
        <w:t>Nimetatud</w:t>
      </w:r>
      <w:r w:rsidR="00B14AC1" w:rsidRPr="008940D2">
        <w:rPr>
          <w:rFonts w:eastAsia="Times New Roman" w:cs="Times New Roman"/>
          <w:szCs w:val="24"/>
          <w:lang w:eastAsia="ar-SA"/>
        </w:rPr>
        <w:t xml:space="preserve"> </w:t>
      </w:r>
      <w:r w:rsidRPr="008940D2">
        <w:rPr>
          <w:rFonts w:eastAsia="Times New Roman" w:cs="Times New Roman"/>
          <w:szCs w:val="24"/>
          <w:lang w:eastAsia="ar-SA"/>
        </w:rPr>
        <w:t>regulatsiooni</w:t>
      </w:r>
      <w:r w:rsidR="00B14AC1" w:rsidRPr="008940D2">
        <w:rPr>
          <w:rFonts w:eastAsia="Times New Roman" w:cs="Times New Roman"/>
          <w:szCs w:val="24"/>
          <w:lang w:eastAsia="ar-SA"/>
        </w:rPr>
        <w:t>de</w:t>
      </w:r>
      <w:r w:rsidRPr="008940D2">
        <w:rPr>
          <w:rFonts w:eastAsia="Times New Roman" w:cs="Times New Roman"/>
          <w:szCs w:val="24"/>
          <w:lang w:eastAsia="ar-SA"/>
        </w:rPr>
        <w:t xml:space="preserve"> kehtetuks tunnistamine</w:t>
      </w:r>
      <w:r w:rsidR="008B2A0F" w:rsidRPr="008940D2">
        <w:rPr>
          <w:rFonts w:eastAsia="Times New Roman" w:cs="Times New Roman"/>
          <w:szCs w:val="24"/>
          <w:lang w:eastAsia="ar-SA"/>
        </w:rPr>
        <w:t xml:space="preserve"> toob</w:t>
      </w:r>
      <w:r w:rsidRPr="008940D2">
        <w:rPr>
          <w:rFonts w:eastAsia="Times New Roman" w:cs="Times New Roman"/>
          <w:szCs w:val="24"/>
          <w:lang w:eastAsia="ar-SA"/>
        </w:rPr>
        <w:t xml:space="preserve"> kaasa nii postiteenuse osutajate kui ka Konkurentsiameti </w:t>
      </w:r>
      <w:r w:rsidR="00376279" w:rsidRPr="008940D2">
        <w:rPr>
          <w:rFonts w:eastAsia="Times New Roman" w:cs="Times New Roman"/>
          <w:szCs w:val="24"/>
          <w:lang w:eastAsia="ar-SA"/>
        </w:rPr>
        <w:t>töö</w:t>
      </w:r>
      <w:r w:rsidRPr="008940D2">
        <w:rPr>
          <w:rFonts w:eastAsia="Times New Roman" w:cs="Times New Roman"/>
          <w:szCs w:val="24"/>
          <w:lang w:eastAsia="ar-SA"/>
        </w:rPr>
        <w:t>koormuse vähenemise. UPT fondi kaotamisega on tagatud ka põhimõte, et tarbetute sätete seaduses hoidmine ei ole põhjendatud ning võimalusel tuleb need k</w:t>
      </w:r>
      <w:r w:rsidR="00376279" w:rsidRPr="008940D2">
        <w:rPr>
          <w:rFonts w:eastAsia="Times New Roman" w:cs="Times New Roman"/>
          <w:szCs w:val="24"/>
          <w:lang w:eastAsia="ar-SA"/>
        </w:rPr>
        <w:t>ehtetuks tunnis</w:t>
      </w:r>
      <w:r w:rsidRPr="008940D2">
        <w:rPr>
          <w:rFonts w:eastAsia="Times New Roman" w:cs="Times New Roman"/>
          <w:szCs w:val="24"/>
          <w:lang w:eastAsia="ar-SA"/>
        </w:rPr>
        <w:t>tada.</w:t>
      </w:r>
    </w:p>
    <w:p w14:paraId="3CFA2608" w14:textId="77777777" w:rsidR="008A6A96" w:rsidRPr="008940D2" w:rsidRDefault="008A6A96" w:rsidP="008A6A96">
      <w:pPr>
        <w:rPr>
          <w:rFonts w:eastAsia="Times New Roman" w:cs="Times New Roman"/>
          <w:szCs w:val="24"/>
          <w:lang w:eastAsia="ar-SA"/>
        </w:rPr>
      </w:pPr>
    </w:p>
    <w:p w14:paraId="5B828378" w14:textId="0B3C9DE3" w:rsidR="00F36204" w:rsidRPr="008940D2" w:rsidRDefault="00F36204" w:rsidP="00F36204">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94021B" w:rsidRPr="008940D2">
        <w:rPr>
          <w:rFonts w:eastAsia="Times New Roman" w:cs="Times New Roman"/>
          <w:b/>
          <w:szCs w:val="24"/>
          <w:lang w:eastAsia="ar-SA"/>
        </w:rPr>
        <w:t>5</w:t>
      </w:r>
      <w:r w:rsidR="000529A3">
        <w:rPr>
          <w:rFonts w:eastAsia="Times New Roman" w:cs="Times New Roman"/>
          <w:b/>
          <w:szCs w:val="24"/>
          <w:lang w:eastAsia="ar-SA"/>
        </w:rPr>
        <w:t>3</w:t>
      </w:r>
    </w:p>
    <w:p w14:paraId="4C6450C4" w14:textId="20D0A3D8" w:rsidR="00F36204" w:rsidRPr="008940D2" w:rsidRDefault="00E45E38" w:rsidP="00F36204">
      <w:pPr>
        <w:suppressAutoHyphens/>
        <w:rPr>
          <w:rFonts w:eastAsia="Times New Roman" w:cs="Times New Roman"/>
          <w:bCs/>
          <w:szCs w:val="24"/>
          <w:lang w:eastAsia="ar-SA"/>
        </w:rPr>
      </w:pPr>
      <w:r w:rsidRPr="008940D2">
        <w:rPr>
          <w:rFonts w:eastAsia="Times New Roman" w:cs="Times New Roman"/>
          <w:bCs/>
          <w:szCs w:val="24"/>
          <w:lang w:eastAsia="ar-SA"/>
        </w:rPr>
        <w:t xml:space="preserve">Eelnõu § 1 punktiga </w:t>
      </w:r>
      <w:r w:rsidR="0094021B" w:rsidRPr="008940D2">
        <w:rPr>
          <w:rFonts w:eastAsia="Times New Roman" w:cs="Times New Roman"/>
          <w:bCs/>
          <w:szCs w:val="24"/>
          <w:lang w:eastAsia="ar-SA"/>
        </w:rPr>
        <w:t>5</w:t>
      </w:r>
      <w:r w:rsidR="000529A3">
        <w:rPr>
          <w:rFonts w:eastAsia="Times New Roman" w:cs="Times New Roman"/>
          <w:bCs/>
          <w:szCs w:val="24"/>
          <w:lang w:eastAsia="ar-SA"/>
        </w:rPr>
        <w:t>3</w:t>
      </w:r>
      <w:r w:rsidRPr="008940D2">
        <w:rPr>
          <w:rFonts w:eastAsia="Times New Roman" w:cs="Times New Roman"/>
          <w:bCs/>
          <w:szCs w:val="24"/>
          <w:lang w:eastAsia="ar-SA"/>
        </w:rPr>
        <w:t xml:space="preserve"> on seotud eelnõu </w:t>
      </w:r>
      <w:r w:rsidR="00914616" w:rsidRPr="008940D2">
        <w:rPr>
          <w:rFonts w:eastAsia="Times New Roman" w:cs="Times New Roman"/>
          <w:bCs/>
          <w:szCs w:val="24"/>
          <w:lang w:eastAsia="ar-SA"/>
        </w:rPr>
        <w:t>eelnevate punktidega</w:t>
      </w:r>
      <w:r w:rsidRPr="008940D2">
        <w:rPr>
          <w:rFonts w:eastAsia="Times New Roman" w:cs="Times New Roman"/>
          <w:bCs/>
          <w:szCs w:val="24"/>
          <w:lang w:eastAsia="ar-SA"/>
        </w:rPr>
        <w:t xml:space="preserve">, mille kohaselt sätestatakse </w:t>
      </w:r>
      <w:r w:rsidR="008B2A0F" w:rsidRPr="008940D2">
        <w:rPr>
          <w:rFonts w:eastAsia="Times New Roman" w:cs="Times New Roman"/>
          <w:bCs/>
          <w:szCs w:val="24"/>
          <w:lang w:eastAsia="ar-SA"/>
        </w:rPr>
        <w:t>UPT</w:t>
      </w:r>
      <w:r w:rsidRPr="008940D2">
        <w:rPr>
          <w:rFonts w:eastAsia="Times New Roman" w:cs="Times New Roman"/>
          <w:bCs/>
          <w:szCs w:val="24"/>
          <w:lang w:eastAsia="ar-SA"/>
        </w:rPr>
        <w:t xml:space="preserve"> kvaliteedinõuded</w:t>
      </w:r>
      <w:r w:rsidR="007111C6" w:rsidRPr="008940D2">
        <w:rPr>
          <w:rFonts w:eastAsia="Times New Roman" w:cs="Times New Roman"/>
          <w:bCs/>
          <w:szCs w:val="24"/>
          <w:lang w:eastAsia="ar-SA"/>
        </w:rPr>
        <w:t>,</w:t>
      </w:r>
      <w:r w:rsidR="009F1EAA">
        <w:rPr>
          <w:rFonts w:eastAsia="Times New Roman" w:cs="Times New Roman"/>
          <w:bCs/>
          <w:szCs w:val="24"/>
          <w:lang w:eastAsia="ar-SA"/>
        </w:rPr>
        <w:t xml:space="preserve"> neist</w:t>
      </w:r>
      <w:r w:rsidR="007111C6" w:rsidRPr="008940D2">
        <w:rPr>
          <w:rFonts w:eastAsia="Times New Roman" w:cs="Times New Roman"/>
          <w:bCs/>
          <w:szCs w:val="24"/>
          <w:lang w:eastAsia="ar-SA"/>
        </w:rPr>
        <w:t xml:space="preserve"> lubatud erandid ja nende kontrollimise kord </w:t>
      </w:r>
      <w:r w:rsidR="00F36204" w:rsidRPr="008940D2">
        <w:rPr>
          <w:rFonts w:eastAsia="Times New Roman" w:cs="Times New Roman"/>
          <w:bCs/>
          <w:szCs w:val="24"/>
          <w:lang w:eastAsia="ar-SA"/>
        </w:rPr>
        <w:t>valdkonna eest vastutava ministri määrusega</w:t>
      </w:r>
      <w:r w:rsidRPr="008940D2">
        <w:rPr>
          <w:rFonts w:eastAsia="Times New Roman" w:cs="Times New Roman"/>
          <w:bCs/>
          <w:szCs w:val="24"/>
          <w:lang w:eastAsia="ar-SA"/>
        </w:rPr>
        <w:t>.</w:t>
      </w:r>
      <w:r w:rsidR="00F36204" w:rsidRPr="008940D2">
        <w:rPr>
          <w:rFonts w:eastAsia="Times New Roman" w:cs="Times New Roman"/>
          <w:bCs/>
          <w:szCs w:val="24"/>
          <w:lang w:eastAsia="ar-SA"/>
        </w:rPr>
        <w:t xml:space="preserve"> </w:t>
      </w:r>
    </w:p>
    <w:p w14:paraId="14940B6F" w14:textId="77777777" w:rsidR="00F36204" w:rsidRPr="008940D2" w:rsidRDefault="00F36204" w:rsidP="008A6A96">
      <w:pPr>
        <w:suppressAutoHyphens/>
        <w:rPr>
          <w:rFonts w:eastAsia="Times New Roman" w:cs="Times New Roman"/>
          <w:b/>
          <w:szCs w:val="24"/>
          <w:lang w:eastAsia="ar-SA"/>
        </w:rPr>
      </w:pPr>
    </w:p>
    <w:p w14:paraId="6A59E766" w14:textId="1750DA27" w:rsidR="008A6A96" w:rsidRPr="008940D2" w:rsidRDefault="00376279" w:rsidP="008A6A96">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BB6949" w:rsidRPr="008940D2">
        <w:rPr>
          <w:rFonts w:eastAsia="Times New Roman" w:cs="Times New Roman"/>
          <w:b/>
          <w:szCs w:val="24"/>
          <w:lang w:eastAsia="ar-SA"/>
        </w:rPr>
        <w:t>5</w:t>
      </w:r>
      <w:r w:rsidR="000529A3">
        <w:rPr>
          <w:rFonts w:eastAsia="Times New Roman" w:cs="Times New Roman"/>
          <w:b/>
          <w:szCs w:val="24"/>
          <w:lang w:eastAsia="ar-SA"/>
        </w:rPr>
        <w:t>4</w:t>
      </w:r>
    </w:p>
    <w:p w14:paraId="160F1491" w14:textId="2902D169" w:rsidR="00D77C8F" w:rsidRPr="008940D2" w:rsidRDefault="00376279" w:rsidP="008A6A96">
      <w:pPr>
        <w:suppressAutoHyphens/>
        <w:rPr>
          <w:rFonts w:cs="Times New Roman"/>
          <w:szCs w:val="24"/>
        </w:rPr>
      </w:pPr>
      <w:r w:rsidRPr="008940D2">
        <w:rPr>
          <w:rFonts w:eastAsia="Times New Roman" w:cs="Times New Roman"/>
          <w:szCs w:val="24"/>
          <w:lang w:eastAsia="ar-SA"/>
        </w:rPr>
        <w:t xml:space="preserve">Eelnõu § 1 punkt </w:t>
      </w:r>
      <w:r w:rsidR="00BB6949" w:rsidRPr="008940D2">
        <w:rPr>
          <w:rFonts w:eastAsia="Times New Roman" w:cs="Times New Roman"/>
          <w:szCs w:val="24"/>
          <w:lang w:eastAsia="ar-SA"/>
        </w:rPr>
        <w:t>5</w:t>
      </w:r>
      <w:r w:rsidR="000529A3">
        <w:rPr>
          <w:rFonts w:eastAsia="Times New Roman" w:cs="Times New Roman"/>
          <w:szCs w:val="24"/>
          <w:lang w:eastAsia="ar-SA"/>
        </w:rPr>
        <w:t>4</w:t>
      </w:r>
      <w:r w:rsidRPr="008940D2">
        <w:rPr>
          <w:rFonts w:eastAsia="Times New Roman" w:cs="Times New Roman"/>
          <w:szCs w:val="24"/>
          <w:lang w:eastAsia="ar-SA"/>
        </w:rPr>
        <w:t xml:space="preserve"> on seotud </w:t>
      </w:r>
      <w:r w:rsidR="00FB0EFF" w:rsidRPr="008940D2">
        <w:rPr>
          <w:rFonts w:eastAsia="Times New Roman" w:cs="Times New Roman"/>
          <w:szCs w:val="24"/>
          <w:lang w:eastAsia="ar-SA"/>
        </w:rPr>
        <w:t xml:space="preserve">eelnõu § 1 </w:t>
      </w:r>
      <w:r w:rsidR="00545BFD" w:rsidRPr="008940D2">
        <w:rPr>
          <w:rFonts w:eastAsia="Times New Roman" w:cs="Times New Roman"/>
          <w:szCs w:val="24"/>
          <w:lang w:eastAsia="ar-SA"/>
        </w:rPr>
        <w:t xml:space="preserve">punktiga </w:t>
      </w:r>
      <w:r w:rsidR="0094021B" w:rsidRPr="008940D2">
        <w:rPr>
          <w:rFonts w:eastAsia="Times New Roman" w:cs="Times New Roman"/>
          <w:szCs w:val="24"/>
          <w:lang w:eastAsia="ar-SA"/>
        </w:rPr>
        <w:t>5</w:t>
      </w:r>
      <w:r w:rsidR="000529A3">
        <w:rPr>
          <w:rFonts w:eastAsia="Times New Roman" w:cs="Times New Roman"/>
          <w:szCs w:val="24"/>
          <w:lang w:eastAsia="ar-SA"/>
        </w:rPr>
        <w:t>2</w:t>
      </w:r>
      <w:r w:rsidRPr="008940D2">
        <w:rPr>
          <w:rFonts w:eastAsia="Times New Roman" w:cs="Times New Roman"/>
          <w:szCs w:val="24"/>
          <w:lang w:eastAsia="ar-SA"/>
        </w:rPr>
        <w:t xml:space="preserve"> ehk </w:t>
      </w:r>
      <w:r w:rsidR="003D22B0" w:rsidRPr="008940D2">
        <w:rPr>
          <w:rFonts w:eastAsia="Times New Roman" w:cs="Times New Roman"/>
          <w:szCs w:val="24"/>
          <w:lang w:eastAsia="ar-SA"/>
        </w:rPr>
        <w:t xml:space="preserve">UPT </w:t>
      </w:r>
      <w:r w:rsidRPr="008940D2">
        <w:rPr>
          <w:rFonts w:eastAsia="Times New Roman" w:cs="Times New Roman"/>
          <w:szCs w:val="24"/>
          <w:lang w:eastAsia="ar-SA"/>
        </w:rPr>
        <w:t xml:space="preserve">rahastamise regulatsiooni kehtetuks tunnistamisega. Seoses sellega </w:t>
      </w:r>
      <w:r w:rsidR="00ED7E71" w:rsidRPr="008940D2">
        <w:rPr>
          <w:rFonts w:eastAsia="Times New Roman" w:cs="Times New Roman"/>
          <w:szCs w:val="24"/>
          <w:lang w:eastAsia="ar-SA"/>
        </w:rPr>
        <w:t xml:space="preserve">tunnistatakse kõnealuse punktiga </w:t>
      </w:r>
      <w:r w:rsidRPr="008940D2">
        <w:rPr>
          <w:rFonts w:eastAsia="Times New Roman" w:cs="Times New Roman"/>
          <w:szCs w:val="24"/>
          <w:lang w:eastAsia="ar-SA"/>
        </w:rPr>
        <w:t xml:space="preserve">kehtetuks </w:t>
      </w:r>
      <w:r w:rsidR="00D80ACF" w:rsidRPr="008940D2">
        <w:rPr>
          <w:rFonts w:cs="Times New Roman"/>
          <w:szCs w:val="24"/>
        </w:rPr>
        <w:t>seaduse §</w:t>
      </w:r>
      <w:r w:rsidR="0020146C" w:rsidRPr="008940D2">
        <w:rPr>
          <w:rFonts w:cs="Times New Roman"/>
          <w:szCs w:val="24"/>
        </w:rPr>
        <w:t> </w:t>
      </w:r>
      <w:r w:rsidR="00D80ACF" w:rsidRPr="008940D2">
        <w:rPr>
          <w:rFonts w:cs="Times New Roman"/>
          <w:szCs w:val="24"/>
        </w:rPr>
        <w:t xml:space="preserve">43 lõiked 2 ja 3, mille kohaselt </w:t>
      </w:r>
      <w:r w:rsidR="00C72792" w:rsidRPr="008940D2">
        <w:rPr>
          <w:rFonts w:cs="Times New Roman"/>
          <w:szCs w:val="24"/>
        </w:rPr>
        <w:t>o</w:t>
      </w:r>
      <w:r w:rsidR="00914616" w:rsidRPr="008940D2">
        <w:rPr>
          <w:rFonts w:cs="Times New Roman"/>
          <w:szCs w:val="24"/>
        </w:rPr>
        <w:t>li</w:t>
      </w:r>
      <w:r w:rsidR="00C72792" w:rsidRPr="008940D2">
        <w:rPr>
          <w:rFonts w:cs="Times New Roman"/>
          <w:szCs w:val="24"/>
        </w:rPr>
        <w:t xml:space="preserve"> </w:t>
      </w:r>
      <w:r w:rsidR="00D77C8F" w:rsidRPr="008940D2">
        <w:rPr>
          <w:rFonts w:cs="Times New Roman"/>
          <w:szCs w:val="24"/>
        </w:rPr>
        <w:t xml:space="preserve">Konkurentsiametil </w:t>
      </w:r>
      <w:r w:rsidR="00D77C8F" w:rsidRPr="008940D2">
        <w:rPr>
          <w:rFonts w:eastAsia="Times New Roman" w:cs="Times New Roman"/>
          <w:szCs w:val="24"/>
          <w:lang w:eastAsia="et-EE"/>
        </w:rPr>
        <w:t xml:space="preserve">õigus kontrollida rahastamiskohustusega postiteenuse osutaja tegevusloaga määratud teenuste osutamise tulu- ja kuluarvestust, </w:t>
      </w:r>
      <w:r w:rsidR="003D22B0" w:rsidRPr="008940D2">
        <w:rPr>
          <w:rFonts w:eastAsia="Times New Roman" w:cs="Times New Roman"/>
          <w:szCs w:val="24"/>
          <w:lang w:eastAsia="et-EE"/>
        </w:rPr>
        <w:t xml:space="preserve">UPT </w:t>
      </w:r>
      <w:r w:rsidR="00D77C8F" w:rsidRPr="008940D2">
        <w:rPr>
          <w:rFonts w:eastAsia="Times New Roman" w:cs="Times New Roman"/>
          <w:szCs w:val="24"/>
          <w:lang w:eastAsia="et-EE"/>
        </w:rPr>
        <w:t xml:space="preserve">makse tasumise õigsust ja teha riigieelarvest väljamakseid </w:t>
      </w:r>
      <w:r w:rsidR="003D22B0" w:rsidRPr="008940D2">
        <w:rPr>
          <w:rFonts w:eastAsia="Times New Roman" w:cs="Times New Roman"/>
          <w:szCs w:val="24"/>
          <w:lang w:eastAsia="et-EE"/>
        </w:rPr>
        <w:t xml:space="preserve">UPT </w:t>
      </w:r>
      <w:r w:rsidR="00D77C8F" w:rsidRPr="008940D2">
        <w:rPr>
          <w:rFonts w:eastAsia="Times New Roman" w:cs="Times New Roman"/>
          <w:szCs w:val="24"/>
          <w:lang w:eastAsia="et-EE"/>
        </w:rPr>
        <w:t xml:space="preserve">osutamise kohustuse täitmisega seotud ebamõistlikult koormavate kulude hüvitamiseks </w:t>
      </w:r>
      <w:r w:rsidR="003D22B0" w:rsidRPr="008940D2">
        <w:rPr>
          <w:rFonts w:eastAsia="Times New Roman" w:cs="Times New Roman"/>
          <w:szCs w:val="24"/>
          <w:lang w:eastAsia="et-EE"/>
        </w:rPr>
        <w:t xml:space="preserve">UPT </w:t>
      </w:r>
      <w:r w:rsidR="00D77C8F" w:rsidRPr="008940D2">
        <w:rPr>
          <w:rFonts w:eastAsia="Times New Roman" w:cs="Times New Roman"/>
          <w:szCs w:val="24"/>
          <w:lang w:eastAsia="et-EE"/>
        </w:rPr>
        <w:t>osutajale.</w:t>
      </w:r>
      <w:r w:rsidRPr="008940D2">
        <w:rPr>
          <w:rFonts w:eastAsia="Times New Roman" w:cs="Times New Roman"/>
          <w:szCs w:val="24"/>
          <w:lang w:eastAsia="et-EE"/>
        </w:rPr>
        <w:t xml:space="preserve"> </w:t>
      </w:r>
    </w:p>
    <w:p w14:paraId="5B94B05A" w14:textId="029357CF" w:rsidR="008A6A96" w:rsidRPr="008940D2" w:rsidRDefault="008A6A96" w:rsidP="008A6A96">
      <w:pPr>
        <w:suppressAutoHyphens/>
        <w:rPr>
          <w:rFonts w:eastAsia="Times New Roman" w:cs="Times New Roman"/>
          <w:szCs w:val="24"/>
          <w:lang w:eastAsia="ar-SA"/>
        </w:rPr>
      </w:pPr>
    </w:p>
    <w:p w14:paraId="699C57B8" w14:textId="7C403CD7" w:rsidR="00E41739" w:rsidRPr="008940D2" w:rsidRDefault="00E41739" w:rsidP="008A6A96">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5</w:t>
      </w:r>
      <w:r w:rsidR="000529A3">
        <w:rPr>
          <w:rFonts w:eastAsia="Times New Roman" w:cs="Times New Roman"/>
          <w:b/>
          <w:bCs/>
          <w:szCs w:val="24"/>
          <w:lang w:eastAsia="ar-SA"/>
        </w:rPr>
        <w:t>5</w:t>
      </w:r>
    </w:p>
    <w:p w14:paraId="4FA56BA3" w14:textId="66B1EC30" w:rsidR="00703996" w:rsidRDefault="00FF2DA0" w:rsidP="00703996">
      <w:pPr>
        <w:suppressAutoHyphens/>
      </w:pPr>
      <w:r w:rsidRPr="008940D2">
        <w:rPr>
          <w:rFonts w:eastAsia="Times New Roman" w:cs="Times New Roman"/>
          <w:szCs w:val="24"/>
          <w:lang w:eastAsia="ar-SA"/>
        </w:rPr>
        <w:t>Eelnõu § 1 punkt</w:t>
      </w:r>
      <w:r w:rsidR="0073614B" w:rsidRPr="008940D2">
        <w:rPr>
          <w:rFonts w:eastAsia="Times New Roman" w:cs="Times New Roman"/>
          <w:szCs w:val="24"/>
          <w:lang w:eastAsia="ar-SA"/>
        </w:rPr>
        <w:t>i</w:t>
      </w:r>
      <w:r w:rsidRPr="008940D2">
        <w:rPr>
          <w:rFonts w:eastAsia="Times New Roman" w:cs="Times New Roman"/>
          <w:szCs w:val="24"/>
          <w:lang w:eastAsia="ar-SA"/>
        </w:rPr>
        <w:t xml:space="preserve"> </w:t>
      </w:r>
      <w:r w:rsidR="00E104F9" w:rsidRPr="008940D2">
        <w:rPr>
          <w:rFonts w:eastAsia="Times New Roman" w:cs="Times New Roman"/>
          <w:szCs w:val="24"/>
          <w:lang w:eastAsia="ar-SA"/>
        </w:rPr>
        <w:t>5</w:t>
      </w:r>
      <w:r w:rsidR="000529A3">
        <w:rPr>
          <w:rFonts w:eastAsia="Times New Roman" w:cs="Times New Roman"/>
          <w:szCs w:val="24"/>
          <w:lang w:eastAsia="ar-SA"/>
        </w:rPr>
        <w:t>5</w:t>
      </w:r>
      <w:r w:rsidRPr="008940D2">
        <w:rPr>
          <w:rFonts w:eastAsia="Times New Roman" w:cs="Times New Roman"/>
          <w:szCs w:val="24"/>
          <w:lang w:eastAsia="ar-SA"/>
        </w:rPr>
        <w:t xml:space="preserve"> kohaselt muudetakse seaduse § 44, </w:t>
      </w:r>
      <w:bookmarkStart w:id="122" w:name="_Hlk163117051"/>
      <w:r w:rsidRPr="008940D2">
        <w:rPr>
          <w:rFonts w:eastAsia="Times New Roman" w:cs="Times New Roman"/>
          <w:szCs w:val="24"/>
          <w:lang w:eastAsia="ar-SA"/>
        </w:rPr>
        <w:t>millega tõstetakse ettekirjutuse täitmata jätmise korral rakendatava sunniraha määra</w:t>
      </w:r>
      <w:r w:rsidR="00746D03" w:rsidRPr="008940D2">
        <w:rPr>
          <w:rFonts w:eastAsia="Times New Roman" w:cs="Times New Roman"/>
          <w:szCs w:val="24"/>
          <w:lang w:eastAsia="ar-SA"/>
        </w:rPr>
        <w:t xml:space="preserve"> 640 eurolt </w:t>
      </w:r>
      <w:r w:rsidR="005F65F1" w:rsidRPr="008940D2">
        <w:rPr>
          <w:rFonts w:eastAsia="Times New Roman" w:cs="Times New Roman"/>
          <w:szCs w:val="24"/>
          <w:lang w:eastAsia="ar-SA"/>
        </w:rPr>
        <w:t>96</w:t>
      </w:r>
      <w:r w:rsidR="00746D03" w:rsidRPr="008940D2">
        <w:rPr>
          <w:rFonts w:eastAsia="Times New Roman" w:cs="Times New Roman"/>
          <w:szCs w:val="24"/>
          <w:lang w:eastAsia="ar-SA"/>
        </w:rPr>
        <w:t>00 euroni</w:t>
      </w:r>
      <w:r w:rsidRPr="008940D2">
        <w:rPr>
          <w:rFonts w:eastAsia="Times New Roman" w:cs="Times New Roman"/>
          <w:szCs w:val="24"/>
          <w:lang w:eastAsia="ar-SA"/>
        </w:rPr>
        <w:t xml:space="preserve">. </w:t>
      </w:r>
      <w:r w:rsidR="00703996" w:rsidRPr="00703996">
        <w:rPr>
          <w:rFonts w:eastAsia="Times New Roman" w:cs="Times New Roman"/>
          <w:szCs w:val="24"/>
          <w:lang w:eastAsia="ar-SA"/>
        </w:rPr>
        <w:t>Sunniraha tõstmine 9600 euroni on ette nähtud haldusorgani võimaluste parandamiseks kohustuse täitmise tõhusamaks tagamiseks.</w:t>
      </w:r>
      <w:r w:rsidR="00703996">
        <w:rPr>
          <w:rFonts w:eastAsia="Times New Roman" w:cs="Times New Roman"/>
          <w:szCs w:val="24"/>
          <w:lang w:eastAsia="ar-SA"/>
        </w:rPr>
        <w:t xml:space="preserve"> </w:t>
      </w:r>
      <w:r w:rsidR="00703996" w:rsidRPr="008940D2">
        <w:rPr>
          <w:rFonts w:eastAsia="Times New Roman" w:cs="Times New Roman"/>
          <w:szCs w:val="24"/>
          <w:lang w:eastAsia="ar-SA"/>
        </w:rPr>
        <w:t xml:space="preserve">Maksimaalne võimalik sunniraha määr peab olema selline, mis ka kõige suurema ärihuvi üles kaalub ning on piisavalt mõjus juriidilisele isikule. </w:t>
      </w:r>
      <w:r w:rsidR="00703996">
        <w:rPr>
          <w:rFonts w:eastAsia="Times New Roman" w:cs="Times New Roman"/>
          <w:szCs w:val="24"/>
          <w:lang w:eastAsia="ar-SA"/>
        </w:rPr>
        <w:t>Kehtiv määr</w:t>
      </w:r>
      <w:r w:rsidR="00703996" w:rsidRPr="008940D2">
        <w:rPr>
          <w:rFonts w:eastAsia="Times New Roman" w:cs="Times New Roman"/>
          <w:szCs w:val="24"/>
          <w:lang w:eastAsia="ar-SA"/>
        </w:rPr>
        <w:t xml:space="preserve"> on madal ja ei motiveeri ettevõtjat täitma ettekirjutusi.</w:t>
      </w:r>
      <w:r w:rsidR="00703996" w:rsidRPr="00703996">
        <w:t xml:space="preserve"> </w:t>
      </w:r>
    </w:p>
    <w:p w14:paraId="49B6D743" w14:textId="77777777" w:rsidR="00703996" w:rsidRDefault="00703996" w:rsidP="00703996">
      <w:pPr>
        <w:suppressAutoHyphens/>
      </w:pPr>
    </w:p>
    <w:p w14:paraId="6A7644FE" w14:textId="1327A50A" w:rsidR="00703996" w:rsidRDefault="00703996" w:rsidP="00703996">
      <w:pPr>
        <w:suppressAutoHyphens/>
        <w:rPr>
          <w:rFonts w:eastAsia="Times New Roman" w:cs="Times New Roman"/>
          <w:lang w:eastAsia="ar-SA"/>
        </w:rPr>
      </w:pPr>
      <w:r w:rsidRPr="2E2F4E31">
        <w:rPr>
          <w:rFonts w:eastAsia="Times New Roman" w:cs="Times New Roman"/>
          <w:lang w:eastAsia="ar-SA"/>
        </w:rPr>
        <w:t xml:space="preserve">Konkurentsiamet pole varasemalt ühelegi </w:t>
      </w:r>
      <w:del w:id="123" w:author="Maarja-Liis Lall - JUSTDIGI" w:date="2025-10-21T08:02:00Z">
        <w:r w:rsidRPr="2E2F4E31">
          <w:rPr>
            <w:rFonts w:eastAsia="Times New Roman" w:cs="Times New Roman"/>
            <w:lang w:eastAsia="ar-SA"/>
          </w:rPr>
          <w:delText>ettevõttele</w:delText>
        </w:r>
      </w:del>
      <w:ins w:id="124" w:author="Maarja-Liis Lall - JUSTDIGI" w:date="2025-10-21T08:02:00Z">
        <w:r w:rsidR="15F0BCD7" w:rsidRPr="2E2F4E31">
          <w:rPr>
            <w:rFonts w:eastAsia="Times New Roman" w:cs="Times New Roman"/>
            <w:lang w:eastAsia="ar-SA"/>
          </w:rPr>
          <w:t>ettevõtjale</w:t>
        </w:r>
      </w:ins>
      <w:r w:rsidRPr="2E2F4E31">
        <w:rPr>
          <w:rFonts w:eastAsia="Times New Roman" w:cs="Times New Roman"/>
          <w:lang w:eastAsia="ar-SA"/>
        </w:rPr>
        <w:t xml:space="preserve"> määranud sunniraha ja võimalusel üritab vältida seda ka tulevikus. Sunniraha suurendamise eesmärk tuleneb sellest, et peamiselt tegeleb Konkurentsiamet suuremate postiettevõtetega (nt Eesti Post) ja nende puhul hetkel kehtiv määr 640 eurot ei ole piisav mõjutusvahend. Näiteks Eesti Posti käive oli 2024. aastal 141,4 miljonit eurot ning maksimaalselt 640 eurone sunniraha ülemmäär ei ole piisavalt tõhus heidutuse loomiseks. Viimati muudeti seadusega sunniraha suurusi 2014. aastal. Sellest ajast alates on oluliselt muutunud näiteks tarbijahinnaindeks ja elu on oluliselt kallimaks muutunud. Suurem (9600 eurot) sunniraha ülemmäär arvestab paremini tegelikke olusid ja on sobivam heidutuse loomiseks ning seaduses sätestatud kohustuste täitmiseks.</w:t>
      </w:r>
    </w:p>
    <w:p w14:paraId="36BA2BB9" w14:textId="77777777" w:rsidR="00703996" w:rsidRPr="00703996" w:rsidRDefault="00703996" w:rsidP="00703996">
      <w:pPr>
        <w:suppressAutoHyphens/>
        <w:rPr>
          <w:rFonts w:eastAsia="Times New Roman" w:cs="Times New Roman"/>
          <w:szCs w:val="24"/>
          <w:lang w:eastAsia="ar-SA"/>
        </w:rPr>
      </w:pPr>
    </w:p>
    <w:p w14:paraId="0E75DEAF" w14:textId="00B80133" w:rsidR="00E41739" w:rsidRPr="008940D2" w:rsidRDefault="00703996" w:rsidP="00703996">
      <w:pPr>
        <w:suppressAutoHyphens/>
        <w:rPr>
          <w:rFonts w:eastAsia="Times New Roman" w:cs="Times New Roman"/>
          <w:szCs w:val="24"/>
          <w:lang w:eastAsia="ar-SA"/>
        </w:rPr>
      </w:pPr>
      <w:r w:rsidRPr="00703996">
        <w:rPr>
          <w:rFonts w:eastAsia="Times New Roman" w:cs="Times New Roman"/>
          <w:szCs w:val="24"/>
          <w:lang w:eastAsia="ar-SA"/>
        </w:rPr>
        <w:t>Konkurentsiametil säilib kohustus hinnata igal üksikjuhtumil sunniraha määramise vajalikkust, sobivust ja mõõdukust, võttes arvesse isiku majanduslikku olukorda, kohustuse iseloomu ning varasemaid mõjutusmeetmeid. Sunniraha rakendamine ei toimu automaatselt vaid üksnes siis, kui see on konkreetse juhtumi asjaolusid arvestades õigustatud ja põhjalikult põhjendatud. Seetõttu suurendab sunniraha määra tõstmine tõepoolest haldusorgani kaalutlusruumi ja vastutust, ent see ei vähenda kohustust järgida õiguspärasuse ja proportsionaalsuse põhimõtteid.</w:t>
      </w:r>
    </w:p>
    <w:p w14:paraId="15BDD1F2" w14:textId="2E2BECEF" w:rsidR="0094424A" w:rsidRPr="008940D2" w:rsidRDefault="0094424A" w:rsidP="008A6A96">
      <w:pPr>
        <w:suppressAutoHyphens/>
        <w:rPr>
          <w:rFonts w:eastAsia="Times New Roman" w:cs="Times New Roman"/>
          <w:szCs w:val="24"/>
          <w:lang w:eastAsia="ar-SA"/>
        </w:rPr>
      </w:pPr>
    </w:p>
    <w:p w14:paraId="0F275155" w14:textId="7FA114FE" w:rsidR="007A7FA0" w:rsidRPr="008940D2" w:rsidRDefault="0094424A" w:rsidP="007A7FA0">
      <w:pPr>
        <w:suppressAutoHyphens/>
        <w:rPr>
          <w:rFonts w:eastAsia="Times New Roman" w:cs="Times New Roman"/>
          <w:lang w:eastAsia="ar-SA"/>
        </w:rPr>
      </w:pPr>
      <w:r w:rsidRPr="2E2F4E31">
        <w:rPr>
          <w:rFonts w:eastAsia="Times New Roman" w:cs="Times New Roman"/>
          <w:lang w:eastAsia="ar-SA"/>
        </w:rPr>
        <w:t xml:space="preserve">Eelnõus sätestatud sunniraha </w:t>
      </w:r>
      <w:r w:rsidR="00981720" w:rsidRPr="2E2F4E31">
        <w:rPr>
          <w:rFonts w:eastAsia="Times New Roman" w:cs="Times New Roman"/>
          <w:lang w:eastAsia="ar-SA"/>
        </w:rPr>
        <w:t>ülem</w:t>
      </w:r>
      <w:r w:rsidRPr="2E2F4E31">
        <w:rPr>
          <w:rFonts w:eastAsia="Times New Roman" w:cs="Times New Roman"/>
          <w:lang w:eastAsia="ar-SA"/>
        </w:rPr>
        <w:t xml:space="preserve">määr </w:t>
      </w:r>
      <w:r w:rsidR="005F65F1" w:rsidRPr="2E2F4E31">
        <w:rPr>
          <w:rFonts w:eastAsia="Times New Roman" w:cs="Times New Roman"/>
          <w:lang w:eastAsia="ar-SA"/>
        </w:rPr>
        <w:t>96</w:t>
      </w:r>
      <w:r w:rsidR="00981720" w:rsidRPr="2E2F4E31">
        <w:rPr>
          <w:rFonts w:eastAsia="Times New Roman" w:cs="Times New Roman"/>
          <w:lang w:eastAsia="ar-SA"/>
        </w:rPr>
        <w:t xml:space="preserve">00 eurot </w:t>
      </w:r>
      <w:r w:rsidRPr="2E2F4E31">
        <w:rPr>
          <w:rFonts w:eastAsia="Times New Roman" w:cs="Times New Roman"/>
          <w:lang w:eastAsia="ar-SA"/>
        </w:rPr>
        <w:t>on</w:t>
      </w:r>
      <w:r w:rsidR="008B2A0F" w:rsidRPr="2E2F4E31">
        <w:rPr>
          <w:rFonts w:eastAsia="Times New Roman" w:cs="Times New Roman"/>
          <w:lang w:eastAsia="ar-SA"/>
        </w:rPr>
        <w:t xml:space="preserve"> korrakaitseseaduse (KorS)</w:t>
      </w:r>
      <w:r w:rsidR="007A7FA0" w:rsidRPr="2E2F4E31">
        <w:rPr>
          <w:rFonts w:eastAsia="Times New Roman" w:cs="Times New Roman"/>
          <w:lang w:eastAsia="ar-SA"/>
        </w:rPr>
        <w:t xml:space="preserve"> üldreegli kohaselt </w:t>
      </w:r>
      <w:r w:rsidR="005F65F1" w:rsidRPr="2E2F4E31">
        <w:rPr>
          <w:rFonts w:eastAsia="Times New Roman" w:cs="Times New Roman"/>
          <w:lang w:eastAsia="ar-SA"/>
        </w:rPr>
        <w:t xml:space="preserve">lubatud </w:t>
      </w:r>
      <w:r w:rsidR="00D92169" w:rsidRPr="2E2F4E31">
        <w:rPr>
          <w:rFonts w:eastAsia="Times New Roman" w:cs="Times New Roman"/>
          <w:lang w:eastAsia="ar-SA"/>
        </w:rPr>
        <w:t xml:space="preserve">maksimaalne </w:t>
      </w:r>
      <w:r w:rsidR="007A7FA0" w:rsidRPr="2E2F4E31">
        <w:rPr>
          <w:rFonts w:eastAsia="Times New Roman" w:cs="Times New Roman"/>
          <w:lang w:eastAsia="ar-SA"/>
        </w:rPr>
        <w:t>sunniraha ülemmäär</w:t>
      </w:r>
      <w:r w:rsidR="005F65F1" w:rsidRPr="2E2F4E31">
        <w:rPr>
          <w:rFonts w:eastAsia="Times New Roman" w:cs="Times New Roman"/>
          <w:lang w:eastAsia="ar-SA"/>
        </w:rPr>
        <w:t xml:space="preserve">.  </w:t>
      </w:r>
      <w:r w:rsidR="007A7FA0" w:rsidRPr="2E2F4E31">
        <w:rPr>
          <w:rFonts w:eastAsia="Times New Roman" w:cs="Times New Roman"/>
          <w:lang w:eastAsia="ar-SA"/>
        </w:rPr>
        <w:t xml:space="preserve">KorS § 23 lg </w:t>
      </w:r>
      <w:r w:rsidR="00E9658A" w:rsidRPr="2E2F4E31">
        <w:rPr>
          <w:rFonts w:eastAsia="Times New Roman" w:cs="Times New Roman"/>
          <w:lang w:eastAsia="ar-SA"/>
        </w:rPr>
        <w:t>4</w:t>
      </w:r>
      <w:r w:rsidR="005F65F1" w:rsidRPr="2E2F4E31">
        <w:rPr>
          <w:rFonts w:eastAsia="Times New Roman" w:cs="Times New Roman"/>
          <w:lang w:eastAsia="ar-SA"/>
        </w:rPr>
        <w:t xml:space="preserve"> näeb ette võimaluse eriseaduses sätestada ka teistsuguse ülemmäära, kuid antud hetkel ei ole see </w:t>
      </w:r>
      <w:r w:rsidR="00D92169" w:rsidRPr="2E2F4E31">
        <w:rPr>
          <w:rFonts w:eastAsia="Times New Roman" w:cs="Times New Roman"/>
          <w:lang w:eastAsia="ar-SA"/>
        </w:rPr>
        <w:t>põhjendatud</w:t>
      </w:r>
      <w:r w:rsidR="00703996" w:rsidRPr="2E2F4E31">
        <w:rPr>
          <w:rFonts w:eastAsia="Times New Roman" w:cs="Times New Roman"/>
          <w:lang w:eastAsia="ar-SA"/>
        </w:rPr>
        <w:t xml:space="preserve">, kuna </w:t>
      </w:r>
      <w:r w:rsidR="00703996" w:rsidRPr="2E2F4E31">
        <w:rPr>
          <w:rFonts w:eastAsia="Times New Roman" w:cs="Times New Roman"/>
          <w:lang w:eastAsia="ar-SA"/>
        </w:rPr>
        <w:lastRenderedPageBreak/>
        <w:t>tegutsevad postiettevõtted, kellele nimetatud sunniraha saaks kohaldada, on suurettevõtjad, kelle käive ulatub üle 100 miljoni</w:t>
      </w:r>
      <w:ins w:id="125" w:author="Maarja-Liis Lall - JUSTDIGI" w:date="2025-10-21T08:03:00Z">
        <w:r w:rsidR="4AF7D3AA" w:rsidRPr="2E2F4E31">
          <w:rPr>
            <w:rFonts w:eastAsia="Times New Roman" w:cs="Times New Roman"/>
            <w:lang w:eastAsia="ar-SA"/>
          </w:rPr>
          <w:t xml:space="preserve"> euro</w:t>
        </w:r>
      </w:ins>
      <w:r w:rsidR="00D92169" w:rsidRPr="2E2F4E31">
        <w:rPr>
          <w:rFonts w:eastAsia="Times New Roman" w:cs="Times New Roman"/>
          <w:lang w:eastAsia="ar-SA"/>
        </w:rPr>
        <w:t>.</w:t>
      </w:r>
      <w:r w:rsidR="007A7FA0" w:rsidRPr="2E2F4E31">
        <w:rPr>
          <w:rFonts w:eastAsia="Times New Roman" w:cs="Times New Roman"/>
          <w:lang w:eastAsia="ar-SA"/>
        </w:rPr>
        <w:t xml:space="preserve"> </w:t>
      </w:r>
    </w:p>
    <w:p w14:paraId="7267DCD4" w14:textId="77777777" w:rsidR="007A7FA0" w:rsidRPr="008940D2" w:rsidRDefault="007A7FA0" w:rsidP="007A7FA0">
      <w:pPr>
        <w:suppressAutoHyphens/>
        <w:rPr>
          <w:rFonts w:eastAsia="Times New Roman" w:cs="Times New Roman"/>
          <w:szCs w:val="24"/>
          <w:lang w:eastAsia="ar-SA"/>
        </w:rPr>
      </w:pPr>
    </w:p>
    <w:p w14:paraId="662D5341" w14:textId="67B7402E" w:rsidR="0094424A" w:rsidRPr="008940D2" w:rsidRDefault="007A7FA0" w:rsidP="007A7FA0">
      <w:pPr>
        <w:suppressAutoHyphens/>
        <w:rPr>
          <w:rFonts w:eastAsia="Times New Roman" w:cs="Times New Roman"/>
          <w:szCs w:val="24"/>
          <w:lang w:eastAsia="ar-SA"/>
        </w:rPr>
      </w:pPr>
      <w:r w:rsidRPr="008940D2">
        <w:rPr>
          <w:rFonts w:eastAsia="Times New Roman" w:cs="Times New Roman"/>
          <w:szCs w:val="24"/>
          <w:lang w:eastAsia="ar-SA"/>
        </w:rPr>
        <w:t>Sunniraha ülemmäär ei tähenda, et sunniraha tuleks just selles summas määrata. Sunniraha suurus määratakse igal konkreetsel juhtumil vastavalt proportsionaalsuse põhimõttele: mida raskem on korrarikkumise võimalik tagajärg, ja mida olulisem on piiratav avalik hüve, seda suurem on kohaldatav sunniraha.</w:t>
      </w:r>
    </w:p>
    <w:bookmarkEnd w:id="122"/>
    <w:p w14:paraId="063BE801" w14:textId="77777777" w:rsidR="00E41739" w:rsidRPr="008940D2" w:rsidRDefault="00E41739" w:rsidP="008A6A96">
      <w:pPr>
        <w:suppressAutoHyphens/>
        <w:rPr>
          <w:rFonts w:eastAsia="Times New Roman" w:cs="Times New Roman"/>
          <w:szCs w:val="24"/>
          <w:lang w:eastAsia="ar-SA"/>
        </w:rPr>
      </w:pPr>
    </w:p>
    <w:p w14:paraId="5C9A4B1E" w14:textId="12790B9B" w:rsidR="00FC517A" w:rsidRPr="008940D2" w:rsidRDefault="00376279" w:rsidP="008A6A96">
      <w:pPr>
        <w:suppressAutoHyphens/>
        <w:rPr>
          <w:rFonts w:eastAsia="Times New Roman" w:cs="Times New Roman"/>
          <w:b/>
          <w:szCs w:val="24"/>
          <w:lang w:eastAsia="ar-SA"/>
        </w:rPr>
      </w:pPr>
      <w:r w:rsidRPr="008940D2">
        <w:rPr>
          <w:rFonts w:eastAsia="Times New Roman" w:cs="Times New Roman"/>
          <w:b/>
          <w:szCs w:val="24"/>
          <w:lang w:eastAsia="ar-SA"/>
        </w:rPr>
        <w:t>Eelnõu § 1 punkt</w:t>
      </w:r>
      <w:r w:rsidR="00D8789B" w:rsidRPr="008940D2">
        <w:rPr>
          <w:rFonts w:eastAsia="Times New Roman" w:cs="Times New Roman"/>
          <w:b/>
          <w:szCs w:val="24"/>
          <w:lang w:eastAsia="ar-SA"/>
        </w:rPr>
        <w:t xml:space="preserve"> 5</w:t>
      </w:r>
      <w:r w:rsidR="00E04B59">
        <w:rPr>
          <w:rFonts w:eastAsia="Times New Roman" w:cs="Times New Roman"/>
          <w:b/>
          <w:szCs w:val="24"/>
          <w:lang w:eastAsia="ar-SA"/>
        </w:rPr>
        <w:t>6</w:t>
      </w:r>
    </w:p>
    <w:p w14:paraId="2640A993" w14:textId="605AC382" w:rsidR="00E55191" w:rsidRPr="008940D2" w:rsidRDefault="00376279" w:rsidP="008B1A16">
      <w:pPr>
        <w:suppressAutoHyphens/>
        <w:rPr>
          <w:rFonts w:cs="Times New Roman"/>
          <w:szCs w:val="24"/>
        </w:rPr>
      </w:pPr>
      <w:r w:rsidRPr="008940D2">
        <w:rPr>
          <w:rFonts w:eastAsia="Times New Roman" w:cs="Times New Roman"/>
          <w:szCs w:val="24"/>
          <w:lang w:eastAsia="ar-SA"/>
        </w:rPr>
        <w:t xml:space="preserve">Eelnõu § 1 punkt </w:t>
      </w:r>
      <w:r w:rsidR="00FB0EFF" w:rsidRPr="008940D2">
        <w:rPr>
          <w:rFonts w:eastAsia="Times New Roman" w:cs="Times New Roman"/>
          <w:szCs w:val="24"/>
          <w:lang w:eastAsia="ar-SA"/>
        </w:rPr>
        <w:t>5</w:t>
      </w:r>
      <w:r w:rsidR="00E04B59">
        <w:rPr>
          <w:rFonts w:eastAsia="Times New Roman" w:cs="Times New Roman"/>
          <w:szCs w:val="24"/>
          <w:lang w:eastAsia="ar-SA"/>
        </w:rPr>
        <w:t>6</w:t>
      </w:r>
      <w:r w:rsidRPr="008940D2">
        <w:rPr>
          <w:rFonts w:eastAsia="Times New Roman" w:cs="Times New Roman"/>
          <w:szCs w:val="24"/>
          <w:lang w:eastAsia="ar-SA"/>
        </w:rPr>
        <w:t xml:space="preserve"> on samuti seotud</w:t>
      </w:r>
      <w:r w:rsidR="00EF65D5" w:rsidRPr="008940D2">
        <w:rPr>
          <w:rFonts w:eastAsia="Times New Roman" w:cs="Times New Roman"/>
          <w:szCs w:val="24"/>
          <w:lang w:eastAsia="ar-SA"/>
        </w:rPr>
        <w:t xml:space="preserve"> eelnõu </w:t>
      </w:r>
      <w:r w:rsidR="00914616" w:rsidRPr="008940D2">
        <w:rPr>
          <w:rFonts w:eastAsia="Times New Roman" w:cs="Times New Roman"/>
          <w:szCs w:val="24"/>
          <w:lang w:eastAsia="ar-SA"/>
        </w:rPr>
        <w:t>eelnevalt mainitud muudatustega.</w:t>
      </w:r>
      <w:r w:rsidR="00CD2A8C" w:rsidRPr="008940D2">
        <w:rPr>
          <w:rFonts w:eastAsia="Times New Roman" w:cs="Times New Roman"/>
          <w:szCs w:val="24"/>
          <w:lang w:eastAsia="ar-SA"/>
        </w:rPr>
        <w:t xml:space="preserve"> </w:t>
      </w:r>
      <w:r w:rsidR="001054AC" w:rsidRPr="008940D2">
        <w:rPr>
          <w:rFonts w:cs="Times New Roman"/>
          <w:szCs w:val="24"/>
        </w:rPr>
        <w:t>S</w:t>
      </w:r>
      <w:r w:rsidR="00030BC1" w:rsidRPr="008940D2">
        <w:rPr>
          <w:rFonts w:cs="Times New Roman"/>
          <w:szCs w:val="24"/>
        </w:rPr>
        <w:t>eaduse</w:t>
      </w:r>
      <w:r w:rsidR="00C72792" w:rsidRPr="008940D2">
        <w:rPr>
          <w:rFonts w:cs="Times New Roman"/>
          <w:szCs w:val="24"/>
        </w:rPr>
        <w:t xml:space="preserve"> </w:t>
      </w:r>
      <w:r w:rsidR="00030BC1" w:rsidRPr="008940D2">
        <w:rPr>
          <w:rFonts w:cs="Times New Roman"/>
          <w:szCs w:val="24"/>
        </w:rPr>
        <w:t xml:space="preserve">§ 47 </w:t>
      </w:r>
      <w:r w:rsidR="00CD2A8C" w:rsidRPr="008940D2">
        <w:rPr>
          <w:rFonts w:cs="Times New Roman"/>
          <w:szCs w:val="24"/>
        </w:rPr>
        <w:t>lõike 2 punkt</w:t>
      </w:r>
      <w:r w:rsidR="005B1F4B" w:rsidRPr="008940D2">
        <w:rPr>
          <w:rFonts w:cs="Times New Roman"/>
          <w:szCs w:val="24"/>
        </w:rPr>
        <w:t xml:space="preserve"> 5</w:t>
      </w:r>
      <w:r w:rsidR="006307D2" w:rsidRPr="008940D2">
        <w:rPr>
          <w:rFonts w:cs="Times New Roman"/>
          <w:szCs w:val="24"/>
        </w:rPr>
        <w:t xml:space="preserve"> </w:t>
      </w:r>
      <w:r w:rsidR="00E347DE" w:rsidRPr="008940D2">
        <w:rPr>
          <w:rFonts w:cs="Times New Roman"/>
          <w:szCs w:val="24"/>
        </w:rPr>
        <w:t>kohaselt p</w:t>
      </w:r>
      <w:r w:rsidR="006307D2" w:rsidRPr="008940D2">
        <w:rPr>
          <w:rFonts w:cs="Times New Roman"/>
          <w:szCs w:val="24"/>
        </w:rPr>
        <w:t>idi</w:t>
      </w:r>
      <w:r w:rsidR="00E347DE" w:rsidRPr="008940D2">
        <w:rPr>
          <w:rFonts w:cs="Times New Roman"/>
          <w:szCs w:val="24"/>
        </w:rPr>
        <w:t xml:space="preserve"> Konkurentsiameti aruanne sisaldama ülevaadet </w:t>
      </w:r>
      <w:r w:rsidR="00B36E72" w:rsidRPr="008940D2">
        <w:rPr>
          <w:rFonts w:cs="Times New Roman"/>
          <w:szCs w:val="24"/>
        </w:rPr>
        <w:t>UPT</w:t>
      </w:r>
      <w:r w:rsidR="00E347DE" w:rsidRPr="008940D2">
        <w:rPr>
          <w:rFonts w:cs="Times New Roman"/>
          <w:szCs w:val="24"/>
        </w:rPr>
        <w:t xml:space="preserve"> maksete kasutamise kohta ning </w:t>
      </w:r>
      <w:r w:rsidR="00B36E72" w:rsidRPr="008940D2">
        <w:rPr>
          <w:rFonts w:cs="Times New Roman"/>
          <w:szCs w:val="24"/>
        </w:rPr>
        <w:t>UPT</w:t>
      </w:r>
      <w:r w:rsidR="00E347DE" w:rsidRPr="008940D2">
        <w:rPr>
          <w:rFonts w:cs="Times New Roman"/>
          <w:szCs w:val="24"/>
        </w:rPr>
        <w:t xml:space="preserve"> makse määra ja </w:t>
      </w:r>
      <w:r w:rsidR="00B36E72" w:rsidRPr="008940D2">
        <w:rPr>
          <w:rFonts w:cs="Times New Roman"/>
          <w:szCs w:val="24"/>
        </w:rPr>
        <w:t>UPT</w:t>
      </w:r>
      <w:r w:rsidR="00E347DE" w:rsidRPr="008940D2">
        <w:rPr>
          <w:rFonts w:cs="Times New Roman"/>
          <w:szCs w:val="24"/>
        </w:rPr>
        <w:t xml:space="preserve"> taskukohase tasu prognoosi järgmiseks kalendriaastaks</w:t>
      </w:r>
      <w:r w:rsidR="005B1F4B" w:rsidRPr="008940D2">
        <w:rPr>
          <w:rFonts w:cs="Times New Roman"/>
          <w:szCs w:val="24"/>
        </w:rPr>
        <w:t xml:space="preserve">. </w:t>
      </w:r>
      <w:r w:rsidR="006307D2" w:rsidRPr="008940D2">
        <w:rPr>
          <w:rFonts w:cs="Times New Roman"/>
          <w:szCs w:val="24"/>
        </w:rPr>
        <w:t>Arvesta</w:t>
      </w:r>
      <w:r w:rsidR="006307D2" w:rsidRPr="008940D2">
        <w:rPr>
          <w:rFonts w:eastAsia="Times New Roman" w:cs="Times New Roman"/>
          <w:szCs w:val="24"/>
          <w:lang w:eastAsia="ar-SA"/>
        </w:rPr>
        <w:t>des asjaoluga</w:t>
      </w:r>
      <w:r w:rsidR="006307D2" w:rsidRPr="008940D2">
        <w:rPr>
          <w:rFonts w:cs="Times New Roman"/>
          <w:szCs w:val="24"/>
        </w:rPr>
        <w:t>, et seaduses tunnistatakse kehtetuks senine UPT rahastamise regulatsioon, mis põhines UPT makse määral ja UPT tas</w:t>
      </w:r>
      <w:r w:rsidR="001E70E9">
        <w:rPr>
          <w:rFonts w:cs="Times New Roman"/>
          <w:szCs w:val="24"/>
        </w:rPr>
        <w:t>k</w:t>
      </w:r>
      <w:r w:rsidR="006307D2" w:rsidRPr="008940D2">
        <w:rPr>
          <w:rFonts w:cs="Times New Roman"/>
          <w:szCs w:val="24"/>
        </w:rPr>
        <w:t>ukohasel tasul, ei ole nimetatud andmete kajastamine aruandes tulevikus enam asjakohane.</w:t>
      </w:r>
    </w:p>
    <w:p w14:paraId="19B6208E" w14:textId="77777777" w:rsidR="008B1A16" w:rsidRPr="008940D2" w:rsidRDefault="008B1A16" w:rsidP="008B1A16">
      <w:pPr>
        <w:suppressAutoHyphens/>
        <w:rPr>
          <w:rFonts w:cs="Times New Roman"/>
          <w:szCs w:val="24"/>
        </w:rPr>
      </w:pPr>
    </w:p>
    <w:p w14:paraId="09B56A8E" w14:textId="6ABA21EC" w:rsidR="008B1A16" w:rsidRPr="008940D2" w:rsidRDefault="008B1A16" w:rsidP="00AD1E97">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4A3BFD" w:rsidRPr="008940D2">
        <w:rPr>
          <w:rFonts w:eastAsia="Times New Roman" w:cs="Times New Roman"/>
          <w:b/>
          <w:szCs w:val="24"/>
          <w:lang w:eastAsia="ar-SA"/>
        </w:rPr>
        <w:t>5</w:t>
      </w:r>
      <w:r w:rsidR="00E04B59">
        <w:rPr>
          <w:rFonts w:eastAsia="Times New Roman" w:cs="Times New Roman"/>
          <w:b/>
          <w:szCs w:val="24"/>
          <w:lang w:eastAsia="ar-SA"/>
        </w:rPr>
        <w:t>7</w:t>
      </w:r>
    </w:p>
    <w:p w14:paraId="2A992CB8" w14:textId="79FB5571" w:rsidR="00B86C0C" w:rsidRPr="008940D2" w:rsidRDefault="008B1A16" w:rsidP="00C0646B">
      <w:pPr>
        <w:suppressAutoHyphens/>
        <w:rPr>
          <w:rFonts w:eastAsia="Times New Roman" w:cs="Times New Roman"/>
          <w:szCs w:val="24"/>
          <w:lang w:eastAsia="ar-SA"/>
        </w:rPr>
      </w:pPr>
      <w:r w:rsidRPr="008940D2">
        <w:rPr>
          <w:rFonts w:eastAsia="Times New Roman" w:cs="Times New Roman"/>
          <w:szCs w:val="24"/>
          <w:lang w:eastAsia="ar-SA"/>
        </w:rPr>
        <w:t>Eelnõu § 1 punkt</w:t>
      </w:r>
      <w:r w:rsidR="001737E0" w:rsidRPr="008940D2">
        <w:rPr>
          <w:rFonts w:eastAsia="Times New Roman" w:cs="Times New Roman"/>
          <w:szCs w:val="24"/>
          <w:lang w:eastAsia="ar-SA"/>
        </w:rPr>
        <w:t>i</w:t>
      </w:r>
      <w:r w:rsidR="0094021B" w:rsidRPr="008940D2">
        <w:rPr>
          <w:rFonts w:eastAsia="Times New Roman" w:cs="Times New Roman"/>
          <w:szCs w:val="24"/>
          <w:lang w:eastAsia="ar-SA"/>
        </w:rPr>
        <w:t xml:space="preserve"> 5</w:t>
      </w:r>
      <w:r w:rsidR="00E04B59">
        <w:rPr>
          <w:rFonts w:eastAsia="Times New Roman" w:cs="Times New Roman"/>
          <w:szCs w:val="24"/>
          <w:lang w:eastAsia="ar-SA"/>
        </w:rPr>
        <w:t>7</w:t>
      </w:r>
      <w:r w:rsidR="00033099" w:rsidRPr="008940D2">
        <w:rPr>
          <w:rFonts w:eastAsia="Times New Roman" w:cs="Times New Roman"/>
          <w:szCs w:val="24"/>
          <w:lang w:eastAsia="ar-SA"/>
        </w:rPr>
        <w:t xml:space="preserve"> </w:t>
      </w:r>
      <w:r w:rsidRPr="008940D2">
        <w:rPr>
          <w:rFonts w:eastAsia="Times New Roman" w:cs="Times New Roman"/>
          <w:szCs w:val="24"/>
          <w:lang w:eastAsia="ar-SA"/>
        </w:rPr>
        <w:t xml:space="preserve">kohaselt täiendatakse </w:t>
      </w:r>
      <w:r w:rsidR="00943DDF" w:rsidRPr="008940D2">
        <w:t>seadust §-ga 53</w:t>
      </w:r>
      <w:r w:rsidR="00943DDF" w:rsidRPr="008940D2">
        <w:rPr>
          <w:vertAlign w:val="superscript"/>
        </w:rPr>
        <w:t>1</w:t>
      </w:r>
      <w:r w:rsidR="00943DDF" w:rsidRPr="008940D2">
        <w:rPr>
          <w:rFonts w:ascii="Calibri" w:hAnsi="Calibri"/>
          <w:sz w:val="22"/>
          <w:lang w:eastAsia="ar-SA"/>
        </w:rPr>
        <w:t>–</w:t>
      </w:r>
      <w:r w:rsidR="00943DDF" w:rsidRPr="008940D2">
        <w:t>53</w:t>
      </w:r>
      <w:r w:rsidR="00943DDF" w:rsidRPr="008940D2">
        <w:rPr>
          <w:vertAlign w:val="superscript"/>
        </w:rPr>
        <w:t>2</w:t>
      </w:r>
      <w:r w:rsidR="00943DDF" w:rsidRPr="008940D2">
        <w:rPr>
          <w:rFonts w:eastAsia="Times New Roman" w:cs="Times New Roman"/>
          <w:szCs w:val="24"/>
          <w:lang w:eastAsia="ar-SA"/>
        </w:rPr>
        <w:t xml:space="preserve">, mis sätestavad vastavalt </w:t>
      </w:r>
      <w:r w:rsidR="00B36E72" w:rsidRPr="008940D2">
        <w:rPr>
          <w:rFonts w:eastAsia="Times New Roman" w:cs="Times New Roman"/>
          <w:szCs w:val="24"/>
          <w:lang w:eastAsia="ar-SA"/>
        </w:rPr>
        <w:t>UPT</w:t>
      </w:r>
      <w:r w:rsidR="00943DDF" w:rsidRPr="008940D2">
        <w:rPr>
          <w:rFonts w:eastAsia="Times New Roman" w:cs="Times New Roman"/>
          <w:szCs w:val="24"/>
          <w:lang w:eastAsia="ar-SA"/>
        </w:rPr>
        <w:t xml:space="preserve"> põhjendatud tasule ülemineku ja </w:t>
      </w:r>
      <w:r w:rsidR="00B36E72" w:rsidRPr="008940D2">
        <w:rPr>
          <w:rFonts w:eastAsia="Times New Roman" w:cs="Times New Roman"/>
          <w:szCs w:val="24"/>
          <w:lang w:eastAsia="ar-SA"/>
        </w:rPr>
        <w:t>UPT</w:t>
      </w:r>
      <w:r w:rsidR="00943DDF" w:rsidRPr="008940D2">
        <w:rPr>
          <w:rFonts w:eastAsia="Times New Roman" w:cs="Times New Roman"/>
          <w:szCs w:val="24"/>
          <w:lang w:eastAsia="ar-SA"/>
        </w:rPr>
        <w:t xml:space="preserve"> rahastamisega seotud rahastamiskohustuse lõpetamise.</w:t>
      </w:r>
    </w:p>
    <w:p w14:paraId="325A68C5" w14:textId="77777777" w:rsidR="00B86C0C" w:rsidRPr="008940D2" w:rsidRDefault="00B86C0C" w:rsidP="00C0646B">
      <w:pPr>
        <w:suppressAutoHyphens/>
        <w:rPr>
          <w:rFonts w:eastAsia="Times New Roman" w:cs="Times New Roman"/>
          <w:szCs w:val="24"/>
          <w:lang w:eastAsia="ar-SA"/>
        </w:rPr>
      </w:pPr>
    </w:p>
    <w:p w14:paraId="7F566D2C" w14:textId="7990BB14" w:rsidR="00943DDF" w:rsidRPr="00DD0A8F" w:rsidRDefault="00B36E72" w:rsidP="2916609E">
      <w:pPr>
        <w:suppressAutoHyphens/>
        <w:rPr>
          <w:rFonts w:eastAsia="Times New Roman" w:cs="Times New Roman"/>
          <w:b/>
          <w:bCs/>
          <w:lang w:eastAsia="ar-SA"/>
        </w:rPr>
      </w:pPr>
      <w:r w:rsidRPr="00DD0A8F">
        <w:rPr>
          <w:rFonts w:eastAsia="Times New Roman" w:cs="Times New Roman"/>
          <w:b/>
          <w:bCs/>
          <w:lang w:eastAsia="ar-SA"/>
        </w:rPr>
        <w:t>UPT</w:t>
      </w:r>
      <w:r w:rsidR="00943DDF" w:rsidRPr="00DD0A8F">
        <w:rPr>
          <w:rFonts w:eastAsia="Times New Roman" w:cs="Times New Roman"/>
          <w:b/>
          <w:bCs/>
          <w:lang w:eastAsia="ar-SA"/>
        </w:rPr>
        <w:t xml:space="preserve"> põhjendatud tasule üleminek</w:t>
      </w:r>
    </w:p>
    <w:p w14:paraId="29B34865" w14:textId="77777777" w:rsidR="00943DDF" w:rsidRPr="008940D2" w:rsidRDefault="00943DDF" w:rsidP="00C0646B">
      <w:pPr>
        <w:suppressAutoHyphens/>
        <w:rPr>
          <w:rFonts w:eastAsia="Times New Roman" w:cs="Times New Roman"/>
          <w:szCs w:val="24"/>
          <w:lang w:eastAsia="ar-SA"/>
        </w:rPr>
      </w:pPr>
    </w:p>
    <w:p w14:paraId="115A4BAC" w14:textId="35A0A213" w:rsidR="0094021B" w:rsidRPr="0047453B" w:rsidRDefault="001A2EAC" w:rsidP="00B86C0C">
      <w:pPr>
        <w:suppressAutoHyphens/>
        <w:rPr>
          <w:rFonts w:eastAsia="Times New Roman" w:cs="Times New Roman"/>
          <w:szCs w:val="24"/>
          <w:lang w:eastAsia="ar-SA"/>
        </w:rPr>
      </w:pPr>
      <w:r>
        <w:rPr>
          <w:rFonts w:eastAsia="Times New Roman" w:cs="Times New Roman"/>
          <w:szCs w:val="24"/>
          <w:lang w:eastAsia="ar-SA"/>
        </w:rPr>
        <w:t>Eelnõu</w:t>
      </w:r>
      <w:r w:rsidR="00C35ED5">
        <w:rPr>
          <w:rFonts w:eastAsia="Times New Roman" w:cs="Times New Roman"/>
          <w:szCs w:val="24"/>
          <w:lang w:eastAsia="ar-SA"/>
        </w:rPr>
        <w:t>ga lisatava</w:t>
      </w:r>
      <w:r>
        <w:rPr>
          <w:rFonts w:eastAsia="Times New Roman" w:cs="Times New Roman"/>
          <w:szCs w:val="24"/>
          <w:lang w:eastAsia="ar-SA"/>
        </w:rPr>
        <w:t xml:space="preserve"> § </w:t>
      </w:r>
      <w:r w:rsidRPr="001A2EAC">
        <w:rPr>
          <w:rFonts w:eastAsia="Times New Roman" w:cs="Times New Roman"/>
          <w:szCs w:val="24"/>
          <w:lang w:eastAsia="ar-SA"/>
        </w:rPr>
        <w:t>53</w:t>
      </w:r>
      <w:r>
        <w:rPr>
          <w:rFonts w:eastAsia="Times New Roman" w:cs="Times New Roman"/>
          <w:szCs w:val="24"/>
          <w:vertAlign w:val="superscript"/>
          <w:lang w:eastAsia="ar-SA"/>
        </w:rPr>
        <w:t>1</w:t>
      </w:r>
      <w:r>
        <w:rPr>
          <w:rFonts w:eastAsia="Times New Roman" w:cs="Times New Roman"/>
          <w:szCs w:val="24"/>
          <w:lang w:eastAsia="ar-SA"/>
        </w:rPr>
        <w:t xml:space="preserve"> l</w:t>
      </w:r>
      <w:r w:rsidR="0094021B" w:rsidRPr="001A2EAC">
        <w:rPr>
          <w:rFonts w:eastAsia="Times New Roman" w:cs="Times New Roman"/>
          <w:szCs w:val="24"/>
          <w:lang w:eastAsia="ar-SA"/>
        </w:rPr>
        <w:t>õike</w:t>
      </w:r>
      <w:r w:rsidR="0094021B" w:rsidRPr="0047453B">
        <w:rPr>
          <w:rFonts w:eastAsia="Times New Roman" w:cs="Times New Roman"/>
          <w:szCs w:val="24"/>
          <w:lang w:eastAsia="ar-SA"/>
        </w:rPr>
        <w:t xml:space="preserve"> 1 kohaselt töötab välja ja avalikustab Konkurentsiamet seaduse § 39</w:t>
      </w:r>
      <w:r w:rsidR="0094021B" w:rsidRPr="0047453B">
        <w:rPr>
          <w:rFonts w:eastAsia="Times New Roman" w:cs="Times New Roman"/>
          <w:szCs w:val="24"/>
          <w:vertAlign w:val="superscript"/>
          <w:lang w:eastAsia="ar-SA"/>
        </w:rPr>
        <w:t>2</w:t>
      </w:r>
      <w:r w:rsidR="0094021B" w:rsidRPr="0047453B">
        <w:rPr>
          <w:rFonts w:eastAsia="Times New Roman" w:cs="Times New Roman"/>
          <w:szCs w:val="24"/>
          <w:lang w:eastAsia="ar-SA"/>
        </w:rPr>
        <w:t xml:space="preserve"> lõikes 6 nimetatud </w:t>
      </w:r>
      <w:r w:rsidR="0094021B" w:rsidRPr="0047453B">
        <w:t>põhjendatud tasu arvestamiseks ning kulude ja põhjendatud tulukuse hindamiseks ühtse kaalutud keskmisel kapitalikulul põhineva metoodika</w:t>
      </w:r>
      <w:r w:rsidR="0094021B" w:rsidRPr="0047453B">
        <w:rPr>
          <w:rFonts w:eastAsia="Times New Roman" w:cs="Times New Roman"/>
          <w:szCs w:val="24"/>
          <w:lang w:eastAsia="ar-SA"/>
        </w:rPr>
        <w:t xml:space="preserve"> hiljemalt 2026. aasta 31. jaanuariks.</w:t>
      </w:r>
    </w:p>
    <w:p w14:paraId="19F44EAB" w14:textId="77777777" w:rsidR="0094021B" w:rsidRPr="0047453B" w:rsidRDefault="0094021B" w:rsidP="00B86C0C">
      <w:pPr>
        <w:suppressAutoHyphens/>
        <w:rPr>
          <w:rFonts w:eastAsia="Times New Roman" w:cs="Times New Roman"/>
          <w:szCs w:val="24"/>
          <w:lang w:eastAsia="ar-SA"/>
        </w:rPr>
      </w:pPr>
    </w:p>
    <w:p w14:paraId="45CDFB2D" w14:textId="3548B695" w:rsidR="00B86C0C" w:rsidRPr="008940D2" w:rsidRDefault="001A2EAC" w:rsidP="00B86C0C">
      <w:pPr>
        <w:suppressAutoHyphens/>
        <w:rPr>
          <w:rFonts w:eastAsia="Times New Roman" w:cs="Times New Roman"/>
          <w:szCs w:val="24"/>
          <w:lang w:eastAsia="ar-SA"/>
        </w:rPr>
      </w:pPr>
      <w:r>
        <w:rPr>
          <w:rFonts w:eastAsia="Times New Roman" w:cs="Times New Roman"/>
          <w:szCs w:val="24"/>
          <w:lang w:eastAsia="ar-SA"/>
        </w:rPr>
        <w:t>Eelnõu</w:t>
      </w:r>
      <w:r w:rsidR="00C35ED5">
        <w:rPr>
          <w:rFonts w:eastAsia="Times New Roman" w:cs="Times New Roman"/>
          <w:szCs w:val="24"/>
          <w:lang w:eastAsia="ar-SA"/>
        </w:rPr>
        <w:t xml:space="preserve"> lisatava</w:t>
      </w:r>
      <w:r>
        <w:rPr>
          <w:rFonts w:eastAsia="Times New Roman" w:cs="Times New Roman"/>
          <w:szCs w:val="24"/>
          <w:lang w:eastAsia="ar-SA"/>
        </w:rPr>
        <w:t xml:space="preserve"> § </w:t>
      </w:r>
      <w:r w:rsidRPr="001A2EAC">
        <w:rPr>
          <w:rFonts w:eastAsia="Times New Roman" w:cs="Times New Roman"/>
          <w:szCs w:val="24"/>
          <w:lang w:eastAsia="ar-SA"/>
        </w:rPr>
        <w:t>53</w:t>
      </w:r>
      <w:r>
        <w:rPr>
          <w:rFonts w:eastAsia="Times New Roman" w:cs="Times New Roman"/>
          <w:szCs w:val="24"/>
          <w:vertAlign w:val="superscript"/>
          <w:lang w:eastAsia="ar-SA"/>
        </w:rPr>
        <w:t>1</w:t>
      </w:r>
      <w:r>
        <w:rPr>
          <w:rFonts w:eastAsia="Times New Roman" w:cs="Times New Roman"/>
          <w:szCs w:val="24"/>
          <w:lang w:eastAsia="ar-SA"/>
        </w:rPr>
        <w:t xml:space="preserve"> lõike</w:t>
      </w:r>
      <w:r w:rsidR="00B86C0C" w:rsidRPr="0047453B">
        <w:rPr>
          <w:rFonts w:eastAsia="Times New Roman" w:cs="Times New Roman"/>
          <w:szCs w:val="24"/>
          <w:lang w:eastAsia="ar-SA"/>
        </w:rPr>
        <w:t xml:space="preserve"> </w:t>
      </w:r>
      <w:r w:rsidR="0094021B" w:rsidRPr="0047453B">
        <w:rPr>
          <w:rFonts w:eastAsia="Times New Roman" w:cs="Times New Roman"/>
          <w:szCs w:val="24"/>
          <w:lang w:eastAsia="ar-SA"/>
        </w:rPr>
        <w:t>2</w:t>
      </w:r>
      <w:r w:rsidR="00B86C0C" w:rsidRPr="0047453B">
        <w:rPr>
          <w:rFonts w:eastAsia="Times New Roman" w:cs="Times New Roman"/>
          <w:szCs w:val="24"/>
          <w:lang w:eastAsia="ar-SA"/>
        </w:rPr>
        <w:t xml:space="preserve"> kohaselt esitatakse eelnõuga loodava seaduse § 39</w:t>
      </w:r>
      <w:r w:rsidR="004256E1" w:rsidRPr="0047453B">
        <w:rPr>
          <w:rFonts w:eastAsia="Times New Roman" w:cs="Times New Roman"/>
          <w:szCs w:val="24"/>
          <w:vertAlign w:val="superscript"/>
          <w:lang w:eastAsia="ar-SA"/>
        </w:rPr>
        <w:t>3</w:t>
      </w:r>
      <w:r w:rsidR="00B86C0C" w:rsidRPr="0047453B">
        <w:rPr>
          <w:rFonts w:eastAsia="Times New Roman" w:cs="Times New Roman"/>
          <w:szCs w:val="24"/>
          <w:lang w:eastAsia="ar-SA"/>
        </w:rPr>
        <w:t xml:space="preserve"> lõikes </w:t>
      </w:r>
      <w:r w:rsidR="004F3EB2" w:rsidRPr="0047453B">
        <w:rPr>
          <w:rFonts w:eastAsia="Times New Roman" w:cs="Times New Roman"/>
          <w:szCs w:val="24"/>
          <w:lang w:eastAsia="ar-SA"/>
        </w:rPr>
        <w:t>1</w:t>
      </w:r>
      <w:r w:rsidR="00B86C0C" w:rsidRPr="0047453B">
        <w:rPr>
          <w:rFonts w:eastAsia="Times New Roman" w:cs="Times New Roman"/>
          <w:szCs w:val="24"/>
          <w:lang w:eastAsia="ar-SA"/>
        </w:rPr>
        <w:t xml:space="preserve"> sätestatud UPT põhjendatud tasu kooskõlastamiseks taotlus Konkurentsiametile esmakordselt </w:t>
      </w:r>
      <w:r w:rsidR="00FE4C17" w:rsidRPr="0047453B">
        <w:rPr>
          <w:rFonts w:eastAsia="Times New Roman" w:cs="Times New Roman"/>
          <w:szCs w:val="24"/>
          <w:lang w:eastAsia="ar-SA"/>
        </w:rPr>
        <w:t xml:space="preserve">hiljemalt 2026. aasta </w:t>
      </w:r>
      <w:r w:rsidR="00743137" w:rsidRPr="0047453B">
        <w:rPr>
          <w:rFonts w:eastAsia="Times New Roman" w:cs="Times New Roman"/>
          <w:szCs w:val="24"/>
          <w:lang w:eastAsia="ar-SA"/>
        </w:rPr>
        <w:t>28. veebruariks</w:t>
      </w:r>
      <w:r w:rsidR="00B86C0C" w:rsidRPr="0047453B">
        <w:rPr>
          <w:rFonts w:eastAsia="Times New Roman" w:cs="Times New Roman"/>
          <w:szCs w:val="24"/>
          <w:lang w:eastAsia="ar-SA"/>
        </w:rPr>
        <w:t>.</w:t>
      </w:r>
      <w:r w:rsidR="00FC2661" w:rsidRPr="0047453B">
        <w:rPr>
          <w:rFonts w:eastAsia="Times New Roman" w:cs="Times New Roman"/>
          <w:szCs w:val="24"/>
          <w:lang w:eastAsia="ar-SA"/>
        </w:rPr>
        <w:t xml:space="preserve"> </w:t>
      </w:r>
      <w:r w:rsidR="00201BF2" w:rsidRPr="0047453B">
        <w:rPr>
          <w:rFonts w:eastAsia="Times New Roman" w:cs="Times New Roman"/>
          <w:szCs w:val="24"/>
          <w:lang w:eastAsia="ar-SA"/>
        </w:rPr>
        <w:t>Eelmainitud</w:t>
      </w:r>
      <w:r w:rsidR="00201BF2" w:rsidRPr="008940D2">
        <w:rPr>
          <w:rFonts w:eastAsia="Times New Roman" w:cs="Times New Roman"/>
          <w:szCs w:val="24"/>
          <w:lang w:eastAsia="ar-SA"/>
        </w:rPr>
        <w:t xml:space="preserve"> kaks sätet on vajalikud</w:t>
      </w:r>
      <w:r w:rsidR="00B86C0C" w:rsidRPr="008940D2">
        <w:rPr>
          <w:rFonts w:eastAsia="Times New Roman" w:cs="Times New Roman"/>
          <w:szCs w:val="24"/>
          <w:lang w:eastAsia="ar-SA"/>
        </w:rPr>
        <w:t xml:space="preserve"> sujuva ülemineku jaoks UPT taskukohaselt tasult UPT põhjendatud tasu kehtestamisele.</w:t>
      </w:r>
    </w:p>
    <w:p w14:paraId="42F913BE" w14:textId="77777777" w:rsidR="004F3EB2" w:rsidRPr="008940D2" w:rsidRDefault="004F3EB2" w:rsidP="00B86C0C">
      <w:pPr>
        <w:suppressAutoHyphens/>
        <w:rPr>
          <w:rFonts w:eastAsia="Times New Roman" w:cs="Times New Roman"/>
          <w:szCs w:val="24"/>
          <w:lang w:eastAsia="ar-SA"/>
        </w:rPr>
      </w:pPr>
    </w:p>
    <w:p w14:paraId="13083D95" w14:textId="0FBFB3BA" w:rsidR="004F3EB2" w:rsidRPr="008940D2" w:rsidRDefault="001A2EAC" w:rsidP="00B86C0C">
      <w:pPr>
        <w:suppressAutoHyphens/>
        <w:rPr>
          <w:rFonts w:eastAsia="Times New Roman" w:cs="Times New Roman"/>
          <w:szCs w:val="24"/>
          <w:lang w:eastAsia="ar-SA"/>
        </w:rPr>
      </w:pPr>
      <w:r>
        <w:rPr>
          <w:rFonts w:eastAsia="Times New Roman" w:cs="Times New Roman"/>
          <w:szCs w:val="24"/>
          <w:lang w:eastAsia="ar-SA"/>
        </w:rPr>
        <w:t>Eelnõu</w:t>
      </w:r>
      <w:r w:rsidR="00C35ED5">
        <w:rPr>
          <w:rFonts w:eastAsia="Times New Roman" w:cs="Times New Roman"/>
          <w:szCs w:val="24"/>
          <w:lang w:eastAsia="ar-SA"/>
        </w:rPr>
        <w:t xml:space="preserve"> lisatava</w:t>
      </w:r>
      <w:r>
        <w:rPr>
          <w:rFonts w:eastAsia="Times New Roman" w:cs="Times New Roman"/>
          <w:szCs w:val="24"/>
          <w:lang w:eastAsia="ar-SA"/>
        </w:rPr>
        <w:t xml:space="preserve"> § </w:t>
      </w:r>
      <w:r w:rsidRPr="001A2EAC">
        <w:rPr>
          <w:rFonts w:eastAsia="Times New Roman" w:cs="Times New Roman"/>
          <w:szCs w:val="24"/>
          <w:lang w:eastAsia="ar-SA"/>
        </w:rPr>
        <w:t>53</w:t>
      </w:r>
      <w:r>
        <w:rPr>
          <w:rFonts w:eastAsia="Times New Roman" w:cs="Times New Roman"/>
          <w:szCs w:val="24"/>
          <w:vertAlign w:val="superscript"/>
          <w:lang w:eastAsia="ar-SA"/>
        </w:rPr>
        <w:t>1</w:t>
      </w:r>
      <w:r>
        <w:rPr>
          <w:rFonts w:eastAsia="Times New Roman" w:cs="Times New Roman"/>
          <w:szCs w:val="24"/>
          <w:lang w:eastAsia="ar-SA"/>
        </w:rPr>
        <w:t xml:space="preserve"> l</w:t>
      </w:r>
      <w:r w:rsidR="00E104F9" w:rsidRPr="008940D2">
        <w:rPr>
          <w:rFonts w:eastAsia="Times New Roman" w:cs="Times New Roman"/>
          <w:szCs w:val="24"/>
          <w:lang w:eastAsia="ar-SA"/>
        </w:rPr>
        <w:t xml:space="preserve">õike </w:t>
      </w:r>
      <w:r w:rsidR="0094021B" w:rsidRPr="008940D2">
        <w:rPr>
          <w:rFonts w:eastAsia="Times New Roman" w:cs="Times New Roman"/>
          <w:szCs w:val="24"/>
          <w:lang w:eastAsia="ar-SA"/>
        </w:rPr>
        <w:t>3</w:t>
      </w:r>
      <w:r w:rsidR="004F3EB2" w:rsidRPr="008940D2">
        <w:rPr>
          <w:rFonts w:eastAsia="Times New Roman" w:cs="Times New Roman"/>
          <w:szCs w:val="24"/>
          <w:lang w:eastAsia="ar-SA"/>
        </w:rPr>
        <w:t xml:space="preserve"> kohaselt seatakse</w:t>
      </w:r>
      <w:r w:rsidR="002D61D8" w:rsidRPr="008940D2">
        <w:rPr>
          <w:rFonts w:eastAsia="Times New Roman" w:cs="Times New Roman"/>
          <w:szCs w:val="24"/>
          <w:lang w:eastAsia="ar-SA"/>
        </w:rPr>
        <w:t xml:space="preserve"> üleminekuaeg </w:t>
      </w:r>
      <w:r w:rsidR="005243EC" w:rsidRPr="008940D2">
        <w:rPr>
          <w:rFonts w:eastAsia="Times New Roman" w:cs="Times New Roman"/>
          <w:szCs w:val="24"/>
          <w:lang w:eastAsia="ar-SA"/>
        </w:rPr>
        <w:t xml:space="preserve">täielikule </w:t>
      </w:r>
      <w:r w:rsidR="002D61D8" w:rsidRPr="008940D2">
        <w:rPr>
          <w:rFonts w:eastAsia="Times New Roman" w:cs="Times New Roman"/>
          <w:szCs w:val="24"/>
          <w:lang w:eastAsia="ar-SA"/>
        </w:rPr>
        <w:t>kulupõhisusele jõudmiseks,</w:t>
      </w:r>
      <w:r w:rsidR="004F3EB2" w:rsidRPr="008940D2">
        <w:rPr>
          <w:rFonts w:eastAsia="Times New Roman" w:cs="Times New Roman"/>
          <w:szCs w:val="24"/>
          <w:lang w:eastAsia="ar-SA"/>
        </w:rPr>
        <w:t xml:space="preserve"> </w:t>
      </w:r>
      <w:r w:rsidR="005243EC" w:rsidRPr="008940D2">
        <w:rPr>
          <w:rFonts w:eastAsia="Times New Roman" w:cs="Times New Roman"/>
          <w:szCs w:val="24"/>
          <w:lang w:eastAsia="ar-SA"/>
        </w:rPr>
        <w:t>tagamaks</w:t>
      </w:r>
      <w:r w:rsidR="004F3EB2" w:rsidRPr="008940D2">
        <w:rPr>
          <w:rFonts w:eastAsia="Times New Roman" w:cs="Times New Roman"/>
          <w:szCs w:val="24"/>
          <w:lang w:eastAsia="ar-SA"/>
        </w:rPr>
        <w:t xml:space="preserve"> et hinnatõus ei oleks UPT kasutajatele liiga järsk.</w:t>
      </w:r>
      <w:r w:rsidR="002D61D8" w:rsidRPr="008940D2">
        <w:rPr>
          <w:rFonts w:eastAsia="Times New Roman" w:cs="Times New Roman"/>
          <w:szCs w:val="24"/>
          <w:lang w:eastAsia="ar-SA"/>
        </w:rPr>
        <w:t xml:space="preserve"> Seega seatakse põhjendatud tasule esimestel aastatel </w:t>
      </w:r>
      <w:r w:rsidR="005243EC" w:rsidRPr="008940D2">
        <w:rPr>
          <w:rFonts w:eastAsia="Times New Roman" w:cs="Times New Roman"/>
          <w:szCs w:val="24"/>
          <w:lang w:eastAsia="ar-SA"/>
        </w:rPr>
        <w:t>lagi</w:t>
      </w:r>
      <w:r w:rsidR="002D61D8" w:rsidRPr="008940D2">
        <w:rPr>
          <w:rFonts w:eastAsia="Times New Roman" w:cs="Times New Roman"/>
          <w:szCs w:val="24"/>
          <w:lang w:eastAsia="ar-SA"/>
        </w:rPr>
        <w:t>, kui palju võib maksimaalset põhjendatud tasu</w:t>
      </w:r>
      <w:r w:rsidR="005243EC" w:rsidRPr="008940D2">
        <w:rPr>
          <w:rFonts w:eastAsia="Times New Roman" w:cs="Times New Roman"/>
          <w:szCs w:val="24"/>
          <w:lang w:eastAsia="ar-SA"/>
        </w:rPr>
        <w:t xml:space="preserve"> iga muudatusega</w:t>
      </w:r>
      <w:r w:rsidR="002D61D8" w:rsidRPr="008940D2">
        <w:rPr>
          <w:rFonts w:eastAsia="Times New Roman" w:cs="Times New Roman"/>
          <w:szCs w:val="24"/>
          <w:lang w:eastAsia="ar-SA"/>
        </w:rPr>
        <w:t xml:space="preserve"> tõusta.</w:t>
      </w:r>
      <w:r w:rsidR="004F3EB2" w:rsidRPr="008940D2">
        <w:rPr>
          <w:rFonts w:eastAsia="Times New Roman" w:cs="Times New Roman"/>
          <w:szCs w:val="24"/>
          <w:lang w:eastAsia="ar-SA"/>
        </w:rPr>
        <w:t xml:space="preserve"> Sätte kohaselt ei</w:t>
      </w:r>
      <w:r w:rsidR="002D61D8" w:rsidRPr="008940D2">
        <w:rPr>
          <w:rFonts w:eastAsia="Times New Roman" w:cs="Times New Roman"/>
          <w:szCs w:val="24"/>
          <w:lang w:eastAsia="ar-SA"/>
        </w:rPr>
        <w:t xml:space="preserve"> tohi aastatel 2026 – 20</w:t>
      </w:r>
      <w:r w:rsidR="009A0CA5" w:rsidRPr="008940D2">
        <w:rPr>
          <w:rFonts w:eastAsia="Times New Roman" w:cs="Times New Roman"/>
          <w:szCs w:val="24"/>
          <w:lang w:eastAsia="ar-SA"/>
        </w:rPr>
        <w:t>27</w:t>
      </w:r>
      <w:r w:rsidR="009F1EAA">
        <w:rPr>
          <w:rFonts w:eastAsia="Times New Roman" w:cs="Times New Roman"/>
          <w:szCs w:val="24"/>
          <w:lang w:eastAsia="ar-SA"/>
        </w:rPr>
        <w:t xml:space="preserve"> sellist</w:t>
      </w:r>
      <w:r w:rsidR="002D61D8" w:rsidRPr="008940D2">
        <w:rPr>
          <w:rFonts w:eastAsia="Times New Roman" w:cs="Times New Roman"/>
          <w:szCs w:val="24"/>
          <w:lang w:eastAsia="ar-SA"/>
        </w:rPr>
        <w:t xml:space="preserve"> UPT põhjendatud tasu suureneda korraga rohkem kui </w:t>
      </w:r>
      <w:r w:rsidR="009F1EAA">
        <w:rPr>
          <w:rFonts w:eastAsia="Times New Roman" w:cs="Times New Roman"/>
          <w:szCs w:val="24"/>
          <w:lang w:eastAsia="ar-SA"/>
        </w:rPr>
        <w:t>pool ehk 50%</w:t>
      </w:r>
      <w:r w:rsidR="002D61D8" w:rsidRPr="008940D2">
        <w:rPr>
          <w:rFonts w:eastAsia="Times New Roman" w:cs="Times New Roman"/>
          <w:szCs w:val="24"/>
          <w:lang w:eastAsia="ar-SA"/>
        </w:rPr>
        <w:t xml:space="preserve"> </w:t>
      </w:r>
      <w:r w:rsidR="00CE48E5" w:rsidRPr="008940D2">
        <w:rPr>
          <w:rFonts w:eastAsia="Times New Roman" w:cs="Times New Roman"/>
          <w:szCs w:val="24"/>
          <w:lang w:eastAsia="ar-SA"/>
        </w:rPr>
        <w:t xml:space="preserve">eelneval aastal kehtinud </w:t>
      </w:r>
      <w:r w:rsidR="002D61D8" w:rsidRPr="008940D2">
        <w:rPr>
          <w:rFonts w:eastAsia="Times New Roman" w:cs="Times New Roman"/>
          <w:szCs w:val="24"/>
          <w:lang w:eastAsia="ar-SA"/>
        </w:rPr>
        <w:t>tasust</w:t>
      </w:r>
      <w:r w:rsidR="00CE48E5" w:rsidRPr="008940D2">
        <w:rPr>
          <w:rFonts w:eastAsia="Times New Roman" w:cs="Times New Roman"/>
          <w:szCs w:val="24"/>
          <w:lang w:eastAsia="ar-SA"/>
        </w:rPr>
        <w:t xml:space="preserve">. </w:t>
      </w:r>
      <w:r w:rsidR="002D61D8" w:rsidRPr="008940D2">
        <w:rPr>
          <w:rFonts w:eastAsia="Times New Roman" w:cs="Times New Roman"/>
          <w:szCs w:val="24"/>
          <w:lang w:eastAsia="ar-SA"/>
        </w:rPr>
        <w:t xml:space="preserve">Nimetatud säte võimaldab liikuda </w:t>
      </w:r>
      <w:r w:rsidR="00401F9C" w:rsidRPr="008940D2">
        <w:rPr>
          <w:rFonts w:eastAsia="Times New Roman" w:cs="Times New Roman"/>
          <w:szCs w:val="24"/>
          <w:lang w:eastAsia="ar-SA"/>
        </w:rPr>
        <w:t>mõõdukal tempol</w:t>
      </w:r>
      <w:r w:rsidR="002D61D8" w:rsidRPr="008940D2">
        <w:rPr>
          <w:rFonts w:eastAsia="Times New Roman" w:cs="Times New Roman"/>
          <w:szCs w:val="24"/>
          <w:lang w:eastAsia="ar-SA"/>
        </w:rPr>
        <w:t xml:space="preserve"> kulupõhisuse poole, tagades UPT kasutajatele</w:t>
      </w:r>
      <w:r w:rsidR="00401F9C" w:rsidRPr="008940D2">
        <w:rPr>
          <w:rFonts w:eastAsia="Times New Roman" w:cs="Times New Roman"/>
          <w:szCs w:val="24"/>
          <w:lang w:eastAsia="ar-SA"/>
        </w:rPr>
        <w:t xml:space="preserve"> </w:t>
      </w:r>
      <w:r w:rsidR="00202FA7" w:rsidRPr="008940D2">
        <w:rPr>
          <w:rFonts w:eastAsia="Times New Roman" w:cs="Times New Roman"/>
          <w:szCs w:val="24"/>
          <w:lang w:eastAsia="ar-SA"/>
        </w:rPr>
        <w:t>kindluse hinna osas</w:t>
      </w:r>
      <w:r w:rsidR="002D61D8" w:rsidRPr="008940D2">
        <w:rPr>
          <w:rFonts w:eastAsia="Times New Roman" w:cs="Times New Roman"/>
          <w:szCs w:val="24"/>
          <w:lang w:eastAsia="ar-SA"/>
        </w:rPr>
        <w:t>. Regionaal- ja põllumajandusministeeriumi poolt tellitud uuringu</w:t>
      </w:r>
      <w:r w:rsidR="002D61D8" w:rsidRPr="008940D2">
        <w:rPr>
          <w:rStyle w:val="Allmrkuseviide"/>
          <w:rFonts w:eastAsia="Times New Roman" w:cs="Times New Roman"/>
          <w:szCs w:val="24"/>
          <w:lang w:eastAsia="ar-SA"/>
        </w:rPr>
        <w:footnoteReference w:id="10"/>
      </w:r>
      <w:r w:rsidR="002D61D8" w:rsidRPr="008940D2">
        <w:rPr>
          <w:rFonts w:eastAsia="Times New Roman" w:cs="Times New Roman"/>
          <w:szCs w:val="24"/>
          <w:lang w:eastAsia="ar-SA"/>
        </w:rPr>
        <w:t xml:space="preserve"> kohaselt o</w:t>
      </w:r>
      <w:r w:rsidR="00202FA7" w:rsidRPr="008940D2">
        <w:rPr>
          <w:rFonts w:eastAsia="Times New Roman" w:cs="Times New Roman"/>
          <w:szCs w:val="24"/>
          <w:lang w:eastAsia="ar-SA"/>
        </w:rPr>
        <w:t>n</w:t>
      </w:r>
      <w:r w:rsidR="002D61D8" w:rsidRPr="008940D2">
        <w:rPr>
          <w:rFonts w:eastAsia="Times New Roman" w:cs="Times New Roman"/>
          <w:szCs w:val="24"/>
          <w:lang w:eastAsia="ar-SA"/>
        </w:rPr>
        <w:t xml:space="preserve"> kuni </w:t>
      </w:r>
      <w:r w:rsidR="00CE5B64" w:rsidRPr="008940D2">
        <w:rPr>
          <w:rFonts w:eastAsia="Times New Roman" w:cs="Times New Roman"/>
          <w:szCs w:val="24"/>
          <w:lang w:eastAsia="ar-SA"/>
        </w:rPr>
        <w:t>5</w:t>
      </w:r>
      <w:r w:rsidR="002D61D8" w:rsidRPr="008940D2">
        <w:rPr>
          <w:rFonts w:eastAsia="Times New Roman" w:cs="Times New Roman"/>
          <w:szCs w:val="24"/>
          <w:lang w:eastAsia="ar-SA"/>
        </w:rPr>
        <w:t xml:space="preserve">0% hinnatõus </w:t>
      </w:r>
      <w:r w:rsidR="00CE5B64" w:rsidRPr="008940D2">
        <w:rPr>
          <w:rFonts w:eastAsia="Times New Roman" w:cs="Times New Roman"/>
          <w:szCs w:val="24"/>
          <w:lang w:eastAsia="ar-SA"/>
        </w:rPr>
        <w:t>tarbijatele vastuvõetav.</w:t>
      </w:r>
      <w:r w:rsidR="00401F9C" w:rsidRPr="008940D2">
        <w:rPr>
          <w:rFonts w:eastAsia="Times New Roman" w:cs="Times New Roman"/>
          <w:szCs w:val="24"/>
          <w:lang w:eastAsia="ar-SA"/>
        </w:rPr>
        <w:t xml:space="preserve"> Nimetatud lävi ei tähenda, et hind peaks igakordselt maksimaalselt tõusma </w:t>
      </w:r>
      <w:r w:rsidR="00CE5B64" w:rsidRPr="008940D2">
        <w:rPr>
          <w:rFonts w:eastAsia="Times New Roman" w:cs="Times New Roman"/>
          <w:szCs w:val="24"/>
          <w:lang w:eastAsia="ar-SA"/>
        </w:rPr>
        <w:t>5</w:t>
      </w:r>
      <w:r w:rsidR="00401F9C" w:rsidRPr="008940D2">
        <w:rPr>
          <w:rFonts w:eastAsia="Times New Roman" w:cs="Times New Roman"/>
          <w:szCs w:val="24"/>
          <w:lang w:eastAsia="ar-SA"/>
        </w:rPr>
        <w:t>0%, vaid sätestab pelgalt piiri, mida ei või ületada</w:t>
      </w:r>
      <w:r w:rsidR="00F932EB" w:rsidRPr="008940D2">
        <w:rPr>
          <w:rFonts w:eastAsia="Times New Roman" w:cs="Times New Roman"/>
          <w:szCs w:val="24"/>
          <w:lang w:eastAsia="ar-SA"/>
        </w:rPr>
        <w:t xml:space="preserve">. </w:t>
      </w:r>
      <w:r w:rsidR="00401F9C" w:rsidRPr="008940D2">
        <w:rPr>
          <w:rFonts w:eastAsia="Times New Roman" w:cs="Times New Roman"/>
          <w:szCs w:val="24"/>
          <w:lang w:eastAsia="ar-SA"/>
        </w:rPr>
        <w:t>Kuna põhjendatud tasu kooskõlastab Konkurentsiamet, on viimase ülesandeks kontrollida, et põhjendatud tasu suurus on põhjendatud ning kooskõlas õigusaktidega.</w:t>
      </w:r>
    </w:p>
    <w:p w14:paraId="39616A19" w14:textId="77777777" w:rsidR="00CE5B64" w:rsidRPr="008940D2" w:rsidRDefault="00CE5B64" w:rsidP="00B86C0C">
      <w:pPr>
        <w:suppressAutoHyphens/>
        <w:rPr>
          <w:rFonts w:eastAsia="Times New Roman" w:cs="Times New Roman"/>
          <w:szCs w:val="24"/>
          <w:lang w:eastAsia="ar-SA"/>
        </w:rPr>
      </w:pPr>
    </w:p>
    <w:p w14:paraId="7218E8D9" w14:textId="4A3B8155" w:rsidR="00CE5B64" w:rsidRPr="008940D2" w:rsidRDefault="001A2EAC" w:rsidP="00B86C0C">
      <w:pPr>
        <w:suppressAutoHyphens/>
        <w:rPr>
          <w:rFonts w:eastAsia="Times New Roman" w:cs="Times New Roman"/>
          <w:szCs w:val="24"/>
          <w:lang w:eastAsia="ar-SA"/>
        </w:rPr>
      </w:pPr>
      <w:r>
        <w:rPr>
          <w:rFonts w:eastAsia="Times New Roman" w:cs="Times New Roman"/>
          <w:szCs w:val="24"/>
          <w:lang w:eastAsia="ar-SA"/>
        </w:rPr>
        <w:t>Eelnõu</w:t>
      </w:r>
      <w:r w:rsidR="00C35ED5">
        <w:rPr>
          <w:rFonts w:eastAsia="Times New Roman" w:cs="Times New Roman"/>
          <w:szCs w:val="24"/>
          <w:lang w:eastAsia="ar-SA"/>
        </w:rPr>
        <w:t xml:space="preserve"> lisatava</w:t>
      </w:r>
      <w:r>
        <w:rPr>
          <w:rFonts w:eastAsia="Times New Roman" w:cs="Times New Roman"/>
          <w:szCs w:val="24"/>
          <w:lang w:eastAsia="ar-SA"/>
        </w:rPr>
        <w:t xml:space="preserve"> § </w:t>
      </w:r>
      <w:r w:rsidRPr="001A2EAC">
        <w:rPr>
          <w:rFonts w:eastAsia="Times New Roman" w:cs="Times New Roman"/>
          <w:szCs w:val="24"/>
          <w:lang w:eastAsia="ar-SA"/>
        </w:rPr>
        <w:t>53</w:t>
      </w:r>
      <w:r>
        <w:rPr>
          <w:rFonts w:eastAsia="Times New Roman" w:cs="Times New Roman"/>
          <w:szCs w:val="24"/>
          <w:vertAlign w:val="superscript"/>
          <w:lang w:eastAsia="ar-SA"/>
        </w:rPr>
        <w:t>1</w:t>
      </w:r>
      <w:r>
        <w:rPr>
          <w:rFonts w:eastAsia="Times New Roman" w:cs="Times New Roman"/>
          <w:szCs w:val="24"/>
          <w:lang w:eastAsia="ar-SA"/>
        </w:rPr>
        <w:t xml:space="preserve"> lõikes</w:t>
      </w:r>
      <w:r w:rsidR="00CE5B64" w:rsidRPr="008940D2">
        <w:rPr>
          <w:rFonts w:eastAsia="Times New Roman" w:cs="Times New Roman"/>
          <w:szCs w:val="24"/>
          <w:lang w:eastAsia="ar-SA"/>
        </w:rPr>
        <w:t xml:space="preserve"> </w:t>
      </w:r>
      <w:r w:rsidR="0094021B" w:rsidRPr="008940D2">
        <w:rPr>
          <w:rFonts w:eastAsia="Times New Roman" w:cs="Times New Roman"/>
          <w:szCs w:val="24"/>
          <w:lang w:eastAsia="ar-SA"/>
        </w:rPr>
        <w:t>4</w:t>
      </w:r>
      <w:r w:rsidR="00CE5B64" w:rsidRPr="008940D2">
        <w:rPr>
          <w:rFonts w:eastAsia="Times New Roman" w:cs="Times New Roman"/>
          <w:szCs w:val="24"/>
          <w:lang w:eastAsia="ar-SA"/>
        </w:rPr>
        <w:t xml:space="preserve"> </w:t>
      </w:r>
      <w:r w:rsidR="00D325D1" w:rsidRPr="008940D2">
        <w:rPr>
          <w:rFonts w:eastAsia="Times New Roman" w:cs="Times New Roman"/>
          <w:szCs w:val="24"/>
          <w:lang w:eastAsia="ar-SA"/>
        </w:rPr>
        <w:t>täpsustatakse, et</w:t>
      </w:r>
      <w:r w:rsidR="00CE5B64" w:rsidRPr="008940D2">
        <w:rPr>
          <w:rFonts w:eastAsia="Times New Roman" w:cs="Times New Roman"/>
          <w:szCs w:val="24"/>
          <w:lang w:eastAsia="ar-SA"/>
        </w:rPr>
        <w:t xml:space="preserve"> </w:t>
      </w:r>
      <w:r w:rsidR="00D325D1" w:rsidRPr="008940D2">
        <w:rPr>
          <w:rFonts w:eastAsia="Times New Roman" w:cs="Times New Roman"/>
          <w:szCs w:val="24"/>
          <w:lang w:eastAsia="ar-SA"/>
        </w:rPr>
        <w:t>seni kuni pole kooskõlastatud</w:t>
      </w:r>
      <w:r w:rsidR="00202FA7" w:rsidRPr="008940D2">
        <w:rPr>
          <w:rFonts w:eastAsia="Times New Roman" w:cs="Times New Roman"/>
          <w:szCs w:val="24"/>
          <w:lang w:eastAsia="ar-SA"/>
        </w:rPr>
        <w:t xml:space="preserve"> ja k</w:t>
      </w:r>
      <w:r w:rsidR="0047453B">
        <w:rPr>
          <w:rFonts w:eastAsia="Times New Roman" w:cs="Times New Roman"/>
          <w:szCs w:val="24"/>
          <w:lang w:eastAsia="ar-SA"/>
        </w:rPr>
        <w:t>ehtestatud</w:t>
      </w:r>
      <w:r w:rsidR="00D325D1" w:rsidRPr="008940D2">
        <w:rPr>
          <w:rFonts w:eastAsia="Times New Roman" w:cs="Times New Roman"/>
          <w:szCs w:val="24"/>
          <w:lang w:eastAsia="ar-SA"/>
        </w:rPr>
        <w:t xml:space="preserve"> esmast põhjendatud tasu, jääb kehtima seaduse § 6</w:t>
      </w:r>
      <w:r w:rsidR="00D325D1" w:rsidRPr="008940D2">
        <w:rPr>
          <w:rFonts w:eastAsia="Times New Roman" w:cs="Times New Roman"/>
          <w:szCs w:val="24"/>
          <w:vertAlign w:val="superscript"/>
          <w:lang w:eastAsia="ar-SA"/>
        </w:rPr>
        <w:t>1</w:t>
      </w:r>
      <w:r w:rsidR="00D325D1" w:rsidRPr="008940D2">
        <w:rPr>
          <w:rFonts w:eastAsia="Times New Roman" w:cs="Times New Roman"/>
          <w:szCs w:val="24"/>
          <w:lang w:eastAsia="ar-SA"/>
        </w:rPr>
        <w:t xml:space="preserve"> lõike 2 alusel kehtestatud taskukohane tasu.</w:t>
      </w:r>
      <w:r w:rsidR="005B1E76" w:rsidRPr="008940D2">
        <w:rPr>
          <w:rFonts w:eastAsia="Times New Roman" w:cs="Times New Roman"/>
          <w:szCs w:val="24"/>
          <w:lang w:eastAsia="ar-SA"/>
        </w:rPr>
        <w:t xml:space="preserve"> Nimetatud üleminek on vajalik tagamaks, et võimalikult kiirel</w:t>
      </w:r>
      <w:r w:rsidR="00D325D1" w:rsidRPr="008940D2">
        <w:rPr>
          <w:rFonts w:eastAsia="Times New Roman" w:cs="Times New Roman"/>
          <w:szCs w:val="24"/>
          <w:lang w:eastAsia="ar-SA"/>
        </w:rPr>
        <w:t>t</w:t>
      </w:r>
      <w:r w:rsidR="005B1E76" w:rsidRPr="008940D2">
        <w:rPr>
          <w:rFonts w:eastAsia="Times New Roman" w:cs="Times New Roman"/>
          <w:szCs w:val="24"/>
          <w:lang w:eastAsia="ar-SA"/>
        </w:rPr>
        <w:t xml:space="preserve"> lõpetada ära praktikas mitte töötav UPT </w:t>
      </w:r>
      <w:r w:rsidR="00D325D1" w:rsidRPr="008940D2">
        <w:rPr>
          <w:rFonts w:eastAsia="Times New Roman" w:cs="Times New Roman"/>
          <w:szCs w:val="24"/>
          <w:lang w:eastAsia="ar-SA"/>
        </w:rPr>
        <w:t>rahastamisskeem</w:t>
      </w:r>
      <w:r w:rsidR="005B1E76" w:rsidRPr="008940D2">
        <w:rPr>
          <w:rFonts w:eastAsia="Times New Roman" w:cs="Times New Roman"/>
          <w:szCs w:val="24"/>
          <w:lang w:eastAsia="ar-SA"/>
        </w:rPr>
        <w:t xml:space="preserve"> ning samas jääks osapooltele (Konkurentsiamet, UPT osutaja) piisavalt aega, et </w:t>
      </w:r>
      <w:r w:rsidR="00D325D1" w:rsidRPr="008940D2">
        <w:rPr>
          <w:rFonts w:eastAsia="Times New Roman" w:cs="Times New Roman"/>
          <w:szCs w:val="24"/>
          <w:lang w:eastAsia="ar-SA"/>
        </w:rPr>
        <w:t xml:space="preserve">viia läbi esmane kooskõlastusprotsess </w:t>
      </w:r>
      <w:r w:rsidR="005B1E76" w:rsidRPr="008940D2">
        <w:rPr>
          <w:rFonts w:eastAsia="Times New Roman" w:cs="Times New Roman"/>
          <w:szCs w:val="24"/>
          <w:lang w:eastAsia="ar-SA"/>
        </w:rPr>
        <w:t>UPT põhjendatud tasu</w:t>
      </w:r>
      <w:r w:rsidR="00D325D1" w:rsidRPr="008940D2">
        <w:rPr>
          <w:rFonts w:eastAsia="Times New Roman" w:cs="Times New Roman"/>
          <w:szCs w:val="24"/>
          <w:lang w:eastAsia="ar-SA"/>
        </w:rPr>
        <w:t>ks</w:t>
      </w:r>
      <w:r w:rsidR="005B1E76" w:rsidRPr="008940D2">
        <w:rPr>
          <w:rFonts w:eastAsia="Times New Roman" w:cs="Times New Roman"/>
          <w:szCs w:val="24"/>
          <w:lang w:eastAsia="ar-SA"/>
        </w:rPr>
        <w:t xml:space="preserve">. </w:t>
      </w:r>
      <w:r w:rsidR="00D325D1" w:rsidRPr="008940D2">
        <w:rPr>
          <w:rFonts w:eastAsia="Times New Roman" w:cs="Times New Roman"/>
          <w:szCs w:val="24"/>
          <w:lang w:eastAsia="ar-SA"/>
        </w:rPr>
        <w:t xml:space="preserve">Nimetatud üleminek on planeeritud kestma 6 kuud ning selle </w:t>
      </w:r>
      <w:r w:rsidR="00202FA7" w:rsidRPr="008940D2">
        <w:rPr>
          <w:rFonts w:eastAsia="Times New Roman" w:cs="Times New Roman"/>
          <w:szCs w:val="24"/>
          <w:lang w:eastAsia="ar-SA"/>
        </w:rPr>
        <w:t>möödumisel</w:t>
      </w:r>
      <w:r w:rsidR="00D325D1" w:rsidRPr="008940D2">
        <w:rPr>
          <w:rFonts w:eastAsia="Times New Roman" w:cs="Times New Roman"/>
          <w:szCs w:val="24"/>
          <w:lang w:eastAsia="ar-SA"/>
        </w:rPr>
        <w:t xml:space="preserve"> kinnitatakse </w:t>
      </w:r>
      <w:r w:rsidR="00202FA7" w:rsidRPr="008940D2">
        <w:rPr>
          <w:rFonts w:eastAsia="Times New Roman" w:cs="Times New Roman"/>
          <w:szCs w:val="24"/>
          <w:lang w:eastAsia="ar-SA"/>
        </w:rPr>
        <w:t>esmane</w:t>
      </w:r>
      <w:r w:rsidR="00D325D1" w:rsidRPr="008940D2">
        <w:rPr>
          <w:rFonts w:eastAsia="Times New Roman" w:cs="Times New Roman"/>
          <w:szCs w:val="24"/>
          <w:lang w:eastAsia="ar-SA"/>
        </w:rPr>
        <w:t xml:space="preserve"> </w:t>
      </w:r>
      <w:r w:rsidR="00D325D1" w:rsidRPr="008940D2">
        <w:rPr>
          <w:rFonts w:eastAsia="Times New Roman" w:cs="Times New Roman"/>
          <w:szCs w:val="24"/>
          <w:lang w:eastAsia="ar-SA"/>
        </w:rPr>
        <w:lastRenderedPageBreak/>
        <w:t>põhjendatud tasu, mis on eelnevalt Konkurentsiameti poolt kooskõlastatud. Nimetatud perioodil tekkinud ebamõistlikult koormavad kulud UPT osutamise eest on võimalik UPT osutajal hõlmata § 53</w:t>
      </w:r>
      <w:r w:rsidR="00D325D1" w:rsidRPr="008940D2">
        <w:rPr>
          <w:rFonts w:eastAsia="Times New Roman" w:cs="Times New Roman"/>
          <w:szCs w:val="24"/>
          <w:vertAlign w:val="superscript"/>
          <w:lang w:eastAsia="ar-SA"/>
        </w:rPr>
        <w:t>2</w:t>
      </w:r>
      <w:r w:rsidR="00D325D1" w:rsidRPr="008940D2">
        <w:rPr>
          <w:rFonts w:eastAsia="Times New Roman" w:cs="Times New Roman"/>
          <w:szCs w:val="24"/>
          <w:lang w:eastAsia="ar-SA"/>
        </w:rPr>
        <w:t xml:space="preserve"> lõike 1 alusel esitatavasse taotlusse.</w:t>
      </w:r>
    </w:p>
    <w:p w14:paraId="1BC0F575" w14:textId="77777777" w:rsidR="001D4177" w:rsidRPr="008940D2" w:rsidRDefault="001D4177" w:rsidP="00B86C0C">
      <w:pPr>
        <w:suppressAutoHyphens/>
        <w:rPr>
          <w:rFonts w:eastAsia="Times New Roman" w:cs="Times New Roman"/>
          <w:szCs w:val="24"/>
          <w:lang w:eastAsia="ar-SA"/>
        </w:rPr>
      </w:pPr>
    </w:p>
    <w:p w14:paraId="696953F7" w14:textId="5B00ED0A" w:rsidR="00943DDF" w:rsidRPr="00DD0A8F" w:rsidRDefault="00B36E72" w:rsidP="00B86C0C">
      <w:pPr>
        <w:suppressAutoHyphens/>
        <w:rPr>
          <w:b/>
          <w:bCs/>
        </w:rPr>
      </w:pPr>
      <w:r w:rsidRPr="00DD0A8F">
        <w:rPr>
          <w:b/>
          <w:bCs/>
        </w:rPr>
        <w:t>UPT</w:t>
      </w:r>
      <w:r w:rsidR="00943DDF" w:rsidRPr="00DD0A8F">
        <w:rPr>
          <w:b/>
          <w:bCs/>
        </w:rPr>
        <w:t xml:space="preserve"> </w:t>
      </w:r>
      <w:r w:rsidR="009F1EAA">
        <w:rPr>
          <w:b/>
          <w:bCs/>
        </w:rPr>
        <w:t>makse tasumise kohustuse lõpetamine</w:t>
      </w:r>
    </w:p>
    <w:p w14:paraId="4072A081" w14:textId="77777777" w:rsidR="00943DDF" w:rsidRPr="008940D2" w:rsidRDefault="00943DDF" w:rsidP="00B86C0C">
      <w:pPr>
        <w:suppressAutoHyphens/>
        <w:rPr>
          <w:rFonts w:eastAsia="Times New Roman" w:cs="Times New Roman"/>
          <w:szCs w:val="24"/>
          <w:lang w:eastAsia="ar-SA"/>
        </w:rPr>
      </w:pPr>
    </w:p>
    <w:p w14:paraId="631867E5" w14:textId="573F71F5" w:rsidR="00D325D1" w:rsidRPr="008940D2" w:rsidRDefault="001A2EAC" w:rsidP="00B86C0C">
      <w:pPr>
        <w:suppressAutoHyphens/>
        <w:rPr>
          <w:rFonts w:eastAsia="Times New Roman" w:cs="Times New Roman"/>
          <w:szCs w:val="24"/>
          <w:lang w:eastAsia="ar-SA"/>
        </w:rPr>
      </w:pPr>
      <w:r>
        <w:rPr>
          <w:rFonts w:eastAsia="Times New Roman" w:cs="Times New Roman"/>
          <w:szCs w:val="24"/>
          <w:lang w:eastAsia="ar-SA"/>
        </w:rPr>
        <w:t>Eelnõu</w:t>
      </w:r>
      <w:r w:rsidR="00C35ED5">
        <w:rPr>
          <w:rFonts w:eastAsia="Times New Roman" w:cs="Times New Roman"/>
          <w:szCs w:val="24"/>
          <w:lang w:eastAsia="ar-SA"/>
        </w:rPr>
        <w:t xml:space="preserve"> lisatava</w:t>
      </w:r>
      <w:r>
        <w:rPr>
          <w:rFonts w:eastAsia="Times New Roman" w:cs="Times New Roman"/>
          <w:szCs w:val="24"/>
          <w:lang w:eastAsia="ar-SA"/>
        </w:rPr>
        <w:t xml:space="preserve"> § </w:t>
      </w:r>
      <w:r w:rsidRPr="001A2EAC">
        <w:rPr>
          <w:rFonts w:eastAsia="Times New Roman" w:cs="Times New Roman"/>
          <w:szCs w:val="24"/>
          <w:lang w:eastAsia="ar-SA"/>
        </w:rPr>
        <w:t>53</w:t>
      </w:r>
      <w:r>
        <w:rPr>
          <w:rFonts w:eastAsia="Times New Roman" w:cs="Times New Roman"/>
          <w:szCs w:val="24"/>
          <w:vertAlign w:val="superscript"/>
          <w:lang w:eastAsia="ar-SA"/>
        </w:rPr>
        <w:t>2</w:t>
      </w:r>
      <w:r>
        <w:rPr>
          <w:rFonts w:eastAsia="Times New Roman" w:cs="Times New Roman"/>
          <w:szCs w:val="24"/>
          <w:lang w:eastAsia="ar-SA"/>
        </w:rPr>
        <w:t xml:space="preserve"> l</w:t>
      </w:r>
      <w:r w:rsidR="004F3EB2" w:rsidRPr="008940D2">
        <w:rPr>
          <w:rFonts w:eastAsia="Times New Roman" w:cs="Times New Roman"/>
          <w:szCs w:val="24"/>
          <w:lang w:eastAsia="ar-SA"/>
        </w:rPr>
        <w:t>õi</w:t>
      </w:r>
      <w:r w:rsidR="007606F6" w:rsidRPr="008940D2">
        <w:rPr>
          <w:rFonts w:eastAsia="Times New Roman" w:cs="Times New Roman"/>
          <w:szCs w:val="24"/>
          <w:lang w:eastAsia="ar-SA"/>
        </w:rPr>
        <w:t>g</w:t>
      </w:r>
      <w:r w:rsidR="004F3EB2" w:rsidRPr="008940D2">
        <w:rPr>
          <w:rFonts w:eastAsia="Times New Roman" w:cs="Times New Roman"/>
          <w:szCs w:val="24"/>
          <w:lang w:eastAsia="ar-SA"/>
        </w:rPr>
        <w:t>e</w:t>
      </w:r>
      <w:r w:rsidR="007606F6" w:rsidRPr="008940D2">
        <w:rPr>
          <w:rFonts w:eastAsia="Times New Roman" w:cs="Times New Roman"/>
          <w:szCs w:val="24"/>
          <w:lang w:eastAsia="ar-SA"/>
        </w:rPr>
        <w:t>te</w:t>
      </w:r>
      <w:r w:rsidR="004F3EB2" w:rsidRPr="008940D2">
        <w:rPr>
          <w:rFonts w:eastAsia="Times New Roman" w:cs="Times New Roman"/>
          <w:szCs w:val="24"/>
          <w:lang w:eastAsia="ar-SA"/>
        </w:rPr>
        <w:t xml:space="preserve">s </w:t>
      </w:r>
      <w:r w:rsidR="00943DDF" w:rsidRPr="008940D2">
        <w:rPr>
          <w:rFonts w:eastAsia="Times New Roman" w:cs="Times New Roman"/>
          <w:szCs w:val="24"/>
          <w:lang w:eastAsia="ar-SA"/>
        </w:rPr>
        <w:t>1 ja 2</w:t>
      </w:r>
      <w:r w:rsidR="00B86C0C" w:rsidRPr="008940D2">
        <w:rPr>
          <w:rFonts w:eastAsia="Times New Roman" w:cs="Times New Roman"/>
          <w:szCs w:val="24"/>
          <w:lang w:eastAsia="ar-SA"/>
        </w:rPr>
        <w:t xml:space="preserve"> sätestatakse üleminekusätetena periood kaua peab tasuma </w:t>
      </w:r>
      <w:r w:rsidR="00B36E72" w:rsidRPr="008940D2">
        <w:rPr>
          <w:rFonts w:eastAsia="Times New Roman" w:cs="Times New Roman"/>
          <w:szCs w:val="24"/>
          <w:lang w:eastAsia="ar-SA"/>
        </w:rPr>
        <w:t>UPT</w:t>
      </w:r>
      <w:r w:rsidR="00E104F9" w:rsidRPr="008940D2">
        <w:rPr>
          <w:rFonts w:eastAsia="Times New Roman" w:cs="Times New Roman"/>
          <w:szCs w:val="24"/>
          <w:lang w:eastAsia="ar-SA"/>
        </w:rPr>
        <w:t xml:space="preserve"> makse</w:t>
      </w:r>
      <w:r w:rsidR="007606F6" w:rsidRPr="008940D2">
        <w:rPr>
          <w:rFonts w:eastAsia="Times New Roman" w:cs="Times New Roman"/>
          <w:szCs w:val="24"/>
          <w:lang w:eastAsia="ar-SA"/>
        </w:rPr>
        <w:t>t</w:t>
      </w:r>
      <w:r w:rsidR="00E104F9" w:rsidRPr="008940D2">
        <w:rPr>
          <w:rFonts w:eastAsia="Times New Roman" w:cs="Times New Roman"/>
          <w:szCs w:val="24"/>
          <w:lang w:eastAsia="ar-SA"/>
        </w:rPr>
        <w:t xml:space="preserve"> (rahastamiskohustus)</w:t>
      </w:r>
      <w:r w:rsidR="00B86C0C" w:rsidRPr="008940D2">
        <w:rPr>
          <w:rFonts w:eastAsia="Times New Roman" w:cs="Times New Roman"/>
          <w:szCs w:val="24"/>
          <w:lang w:eastAsia="ar-SA"/>
        </w:rPr>
        <w:t xml:space="preserve"> ning kui kaua on UPT osutajal õigus küsida taotlusega hüvitist </w:t>
      </w:r>
      <w:r w:rsidR="00042F41" w:rsidRPr="008940D2">
        <w:rPr>
          <w:rFonts w:eastAsia="Times New Roman" w:cs="Times New Roman"/>
          <w:szCs w:val="24"/>
          <w:lang w:eastAsia="ar-SA"/>
        </w:rPr>
        <w:t>ebamõistlikult</w:t>
      </w:r>
      <w:r w:rsidR="00B86C0C" w:rsidRPr="008940D2">
        <w:rPr>
          <w:rFonts w:eastAsia="Times New Roman" w:cs="Times New Roman"/>
          <w:szCs w:val="24"/>
          <w:lang w:eastAsia="ar-SA"/>
        </w:rPr>
        <w:t xml:space="preserve"> koorm</w:t>
      </w:r>
      <w:r w:rsidR="00D01EA3" w:rsidRPr="008940D2">
        <w:rPr>
          <w:rFonts w:eastAsia="Times New Roman" w:cs="Times New Roman"/>
          <w:szCs w:val="24"/>
          <w:lang w:eastAsia="ar-SA"/>
        </w:rPr>
        <w:t>a</w:t>
      </w:r>
      <w:r w:rsidR="00B86C0C" w:rsidRPr="008940D2">
        <w:rPr>
          <w:rFonts w:eastAsia="Times New Roman" w:cs="Times New Roman"/>
          <w:szCs w:val="24"/>
          <w:lang w:eastAsia="ar-SA"/>
        </w:rPr>
        <w:t xml:space="preserve">vate kulude hüvitamiseks. Sätetega luuakse selgus, et </w:t>
      </w:r>
      <w:r w:rsidR="00D325D1" w:rsidRPr="008940D2">
        <w:rPr>
          <w:rFonts w:eastAsia="Times New Roman" w:cs="Times New Roman"/>
          <w:szCs w:val="24"/>
          <w:lang w:eastAsia="ar-SA"/>
        </w:rPr>
        <w:t xml:space="preserve">rahastamiskohustus ning ebamõistlikult koormavate kulude hüvitamise õigus kehtib </w:t>
      </w:r>
      <w:r w:rsidR="00B86C0C" w:rsidRPr="008940D2">
        <w:rPr>
          <w:rFonts w:eastAsia="Times New Roman" w:cs="Times New Roman"/>
          <w:szCs w:val="24"/>
          <w:lang w:eastAsia="ar-SA"/>
        </w:rPr>
        <w:t xml:space="preserve">kuni põhjendatud tasu jõustumiseni. </w:t>
      </w:r>
    </w:p>
    <w:p w14:paraId="2789F9C9" w14:textId="77777777" w:rsidR="00D325D1" w:rsidRPr="008940D2" w:rsidRDefault="00D325D1" w:rsidP="00B86C0C">
      <w:pPr>
        <w:suppressAutoHyphens/>
        <w:rPr>
          <w:rFonts w:eastAsia="Times New Roman" w:cs="Times New Roman"/>
          <w:szCs w:val="24"/>
          <w:lang w:eastAsia="ar-SA"/>
        </w:rPr>
      </w:pPr>
    </w:p>
    <w:p w14:paraId="1AFFE691" w14:textId="70755456" w:rsidR="00B86C0C" w:rsidRPr="008940D2" w:rsidRDefault="00D325D1" w:rsidP="00B86C0C">
      <w:pPr>
        <w:suppressAutoHyphens/>
        <w:rPr>
          <w:rFonts w:eastAsia="Times New Roman" w:cs="Times New Roman"/>
          <w:szCs w:val="24"/>
          <w:lang w:eastAsia="ar-SA"/>
        </w:rPr>
      </w:pPr>
      <w:r w:rsidRPr="008940D2">
        <w:rPr>
          <w:rFonts w:eastAsia="Times New Roman" w:cs="Times New Roman"/>
          <w:szCs w:val="24"/>
          <w:lang w:eastAsia="ar-SA"/>
        </w:rPr>
        <w:t>Põhjendatud</w:t>
      </w:r>
      <w:r w:rsidR="00B86C0C" w:rsidRPr="008940D2">
        <w:rPr>
          <w:rFonts w:eastAsia="Times New Roman" w:cs="Times New Roman"/>
          <w:szCs w:val="24"/>
          <w:lang w:eastAsia="ar-SA"/>
        </w:rPr>
        <w:t xml:space="preserve"> tasu jõustumis</w:t>
      </w:r>
      <w:r w:rsidRPr="008940D2">
        <w:rPr>
          <w:rFonts w:eastAsia="Times New Roman" w:cs="Times New Roman"/>
          <w:szCs w:val="24"/>
          <w:lang w:eastAsia="ar-SA"/>
        </w:rPr>
        <w:t xml:space="preserve">e aastale </w:t>
      </w:r>
      <w:r w:rsidR="005B1E76" w:rsidRPr="008940D2">
        <w:rPr>
          <w:rFonts w:eastAsia="Times New Roman" w:cs="Times New Roman"/>
          <w:szCs w:val="24"/>
          <w:lang w:eastAsia="ar-SA"/>
        </w:rPr>
        <w:t>järg</w:t>
      </w:r>
      <w:r w:rsidRPr="008940D2">
        <w:rPr>
          <w:rFonts w:eastAsia="Times New Roman" w:cs="Times New Roman"/>
          <w:szCs w:val="24"/>
          <w:lang w:eastAsia="ar-SA"/>
        </w:rPr>
        <w:t>neva</w:t>
      </w:r>
      <w:r w:rsidR="005B1E76" w:rsidRPr="008940D2">
        <w:rPr>
          <w:rFonts w:eastAsia="Times New Roman" w:cs="Times New Roman"/>
          <w:szCs w:val="24"/>
          <w:lang w:eastAsia="ar-SA"/>
        </w:rPr>
        <w:t xml:space="preserve"> aasta </w:t>
      </w:r>
      <w:r w:rsidR="007606F6" w:rsidRPr="008940D2">
        <w:rPr>
          <w:rFonts w:eastAsia="Times New Roman" w:cs="Times New Roman"/>
          <w:szCs w:val="24"/>
          <w:lang w:eastAsia="ar-SA"/>
        </w:rPr>
        <w:t>esimese poolaasta jooksul on</w:t>
      </w:r>
      <w:r w:rsidRPr="008940D2">
        <w:rPr>
          <w:rFonts w:eastAsia="Times New Roman" w:cs="Times New Roman"/>
          <w:szCs w:val="24"/>
          <w:lang w:eastAsia="ar-SA"/>
        </w:rPr>
        <w:t xml:space="preserve"> UPT osutajal</w:t>
      </w:r>
      <w:r w:rsidR="00B86C0C" w:rsidRPr="008940D2">
        <w:rPr>
          <w:rFonts w:eastAsia="Times New Roman" w:cs="Times New Roman"/>
          <w:szCs w:val="24"/>
          <w:lang w:eastAsia="ar-SA"/>
        </w:rPr>
        <w:t xml:space="preserve"> õigus esitada viimane taotlus</w:t>
      </w:r>
      <w:r w:rsidR="008B2A0F" w:rsidRPr="008940D2">
        <w:rPr>
          <w:rFonts w:eastAsia="Times New Roman" w:cs="Times New Roman"/>
          <w:szCs w:val="24"/>
          <w:lang w:eastAsia="ar-SA"/>
        </w:rPr>
        <w:t xml:space="preserve"> ebamõistlik</w:t>
      </w:r>
      <w:r w:rsidR="001E1E03" w:rsidRPr="008940D2">
        <w:rPr>
          <w:rFonts w:eastAsia="Times New Roman" w:cs="Times New Roman"/>
          <w:szCs w:val="24"/>
          <w:lang w:eastAsia="ar-SA"/>
        </w:rPr>
        <w:t>ult</w:t>
      </w:r>
      <w:r w:rsidR="008B2A0F" w:rsidRPr="008940D2">
        <w:rPr>
          <w:rFonts w:eastAsia="Times New Roman" w:cs="Times New Roman"/>
          <w:szCs w:val="24"/>
          <w:lang w:eastAsia="ar-SA"/>
        </w:rPr>
        <w:t xml:space="preserve"> koormavate kulude</w:t>
      </w:r>
      <w:r w:rsidR="00B86C0C" w:rsidRPr="008940D2">
        <w:rPr>
          <w:rFonts w:eastAsia="Times New Roman" w:cs="Times New Roman"/>
          <w:szCs w:val="24"/>
          <w:lang w:eastAsia="ar-SA"/>
        </w:rPr>
        <w:t xml:space="preserve"> hüvitise </w:t>
      </w:r>
      <w:r w:rsidR="001E1E03" w:rsidRPr="008940D2">
        <w:rPr>
          <w:rFonts w:eastAsia="Times New Roman" w:cs="Times New Roman"/>
          <w:szCs w:val="24"/>
          <w:lang w:eastAsia="ar-SA"/>
        </w:rPr>
        <w:t>taotlemiseks</w:t>
      </w:r>
      <w:r w:rsidR="00B86C0C" w:rsidRPr="008940D2">
        <w:rPr>
          <w:rFonts w:eastAsia="Times New Roman" w:cs="Times New Roman"/>
          <w:szCs w:val="24"/>
          <w:lang w:eastAsia="ar-SA"/>
        </w:rPr>
        <w:t xml:space="preserve">. </w:t>
      </w:r>
      <w:r w:rsidR="008B2A0F" w:rsidRPr="008940D2">
        <w:rPr>
          <w:rFonts w:eastAsia="Times New Roman" w:cs="Times New Roman"/>
          <w:szCs w:val="24"/>
          <w:lang w:eastAsia="ar-SA"/>
        </w:rPr>
        <w:t>Planeeritava seaduse § 53</w:t>
      </w:r>
      <w:r w:rsidR="00943DDF" w:rsidRPr="008940D2">
        <w:rPr>
          <w:rFonts w:eastAsia="Times New Roman" w:cs="Times New Roman"/>
          <w:szCs w:val="24"/>
          <w:vertAlign w:val="superscript"/>
          <w:lang w:eastAsia="ar-SA"/>
        </w:rPr>
        <w:t>2</w:t>
      </w:r>
      <w:r w:rsidR="008B2A0F" w:rsidRPr="008940D2">
        <w:rPr>
          <w:rFonts w:eastAsia="Times New Roman" w:cs="Times New Roman"/>
          <w:szCs w:val="24"/>
          <w:lang w:eastAsia="ar-SA"/>
        </w:rPr>
        <w:t xml:space="preserve"> lõike 1</w:t>
      </w:r>
      <w:r w:rsidR="006E3F52" w:rsidRPr="008940D2">
        <w:rPr>
          <w:rFonts w:eastAsia="Times New Roman" w:cs="Times New Roman"/>
          <w:szCs w:val="24"/>
          <w:lang w:eastAsia="ar-SA"/>
        </w:rPr>
        <w:t xml:space="preserve"> </w:t>
      </w:r>
      <w:r w:rsidR="008B2A0F" w:rsidRPr="008940D2">
        <w:rPr>
          <w:rFonts w:eastAsia="Times New Roman" w:cs="Times New Roman"/>
          <w:szCs w:val="24"/>
          <w:lang w:eastAsia="ar-SA"/>
        </w:rPr>
        <w:t xml:space="preserve">alusel esitatava taotlusesse </w:t>
      </w:r>
      <w:r w:rsidR="006E3F52" w:rsidRPr="008940D2">
        <w:rPr>
          <w:rFonts w:eastAsia="Times New Roman" w:cs="Times New Roman"/>
          <w:szCs w:val="24"/>
          <w:lang w:eastAsia="ar-SA"/>
        </w:rPr>
        <w:t xml:space="preserve">võib </w:t>
      </w:r>
      <w:r w:rsidR="008B2A0F" w:rsidRPr="008940D2">
        <w:rPr>
          <w:rFonts w:eastAsia="Times New Roman" w:cs="Times New Roman"/>
          <w:szCs w:val="24"/>
          <w:lang w:eastAsia="ar-SA"/>
        </w:rPr>
        <w:t>koondada ka</w:t>
      </w:r>
      <w:r w:rsidR="006E3F52" w:rsidRPr="008940D2">
        <w:rPr>
          <w:rFonts w:eastAsia="Times New Roman" w:cs="Times New Roman"/>
          <w:szCs w:val="24"/>
          <w:lang w:eastAsia="ar-SA"/>
        </w:rPr>
        <w:t xml:space="preserve"> mitme aasta ebamõistlik</w:t>
      </w:r>
      <w:r w:rsidR="008B2A0F" w:rsidRPr="008940D2">
        <w:rPr>
          <w:rFonts w:eastAsia="Times New Roman" w:cs="Times New Roman"/>
          <w:szCs w:val="24"/>
          <w:lang w:eastAsia="ar-SA"/>
        </w:rPr>
        <w:t>u</w:t>
      </w:r>
      <w:r w:rsidR="00042F41" w:rsidRPr="008940D2">
        <w:rPr>
          <w:rFonts w:eastAsia="Times New Roman" w:cs="Times New Roman"/>
          <w:szCs w:val="24"/>
          <w:lang w:eastAsia="ar-SA"/>
        </w:rPr>
        <w:t>lt</w:t>
      </w:r>
      <w:r w:rsidR="006E3F52" w:rsidRPr="008940D2">
        <w:rPr>
          <w:rFonts w:eastAsia="Times New Roman" w:cs="Times New Roman"/>
          <w:szCs w:val="24"/>
          <w:lang w:eastAsia="ar-SA"/>
        </w:rPr>
        <w:t xml:space="preserve"> koormava</w:t>
      </w:r>
      <w:r w:rsidR="008B2A0F" w:rsidRPr="008940D2">
        <w:rPr>
          <w:rFonts w:eastAsia="Times New Roman" w:cs="Times New Roman"/>
          <w:szCs w:val="24"/>
          <w:lang w:eastAsia="ar-SA"/>
        </w:rPr>
        <w:t>d</w:t>
      </w:r>
      <w:r w:rsidR="006E3F52" w:rsidRPr="008940D2">
        <w:rPr>
          <w:rFonts w:eastAsia="Times New Roman" w:cs="Times New Roman"/>
          <w:szCs w:val="24"/>
          <w:lang w:eastAsia="ar-SA"/>
        </w:rPr>
        <w:t xml:space="preserve"> kulud, juhul kui need on veel eelnevalt esitamata. </w:t>
      </w:r>
      <w:r w:rsidR="008B2A0F" w:rsidRPr="008940D2">
        <w:rPr>
          <w:rFonts w:eastAsia="Times New Roman" w:cs="Times New Roman"/>
          <w:szCs w:val="24"/>
          <w:lang w:eastAsia="ar-SA"/>
        </w:rPr>
        <w:t>Oluline on see, et p</w:t>
      </w:r>
      <w:r w:rsidR="006E3F52" w:rsidRPr="008940D2">
        <w:rPr>
          <w:rFonts w:eastAsia="Times New Roman" w:cs="Times New Roman"/>
          <w:szCs w:val="24"/>
          <w:lang w:eastAsia="ar-SA"/>
        </w:rPr>
        <w:t>eale</w:t>
      </w:r>
      <w:r w:rsidR="008B2A0F" w:rsidRPr="008940D2">
        <w:rPr>
          <w:rFonts w:eastAsia="Times New Roman" w:cs="Times New Roman"/>
          <w:szCs w:val="24"/>
          <w:lang w:eastAsia="ar-SA"/>
        </w:rPr>
        <w:t xml:space="preserve"> nimetatud</w:t>
      </w:r>
      <w:r w:rsidR="006E3F52" w:rsidRPr="008940D2">
        <w:rPr>
          <w:rFonts w:eastAsia="Times New Roman" w:cs="Times New Roman"/>
          <w:szCs w:val="24"/>
          <w:lang w:eastAsia="ar-SA"/>
        </w:rPr>
        <w:t xml:space="preserve"> tähtaja möödumist ei ole UPT osutajal võimalik enam </w:t>
      </w:r>
      <w:r w:rsidR="00042F41" w:rsidRPr="008940D2">
        <w:rPr>
          <w:rFonts w:eastAsia="Times New Roman" w:cs="Times New Roman"/>
          <w:szCs w:val="24"/>
          <w:lang w:eastAsia="ar-SA"/>
        </w:rPr>
        <w:t>ebamõistlikult</w:t>
      </w:r>
      <w:r w:rsidR="008B2A0F" w:rsidRPr="008940D2">
        <w:rPr>
          <w:rFonts w:eastAsia="Times New Roman" w:cs="Times New Roman"/>
          <w:szCs w:val="24"/>
          <w:lang w:eastAsia="ar-SA"/>
        </w:rPr>
        <w:t xml:space="preserve"> koormavate kulude </w:t>
      </w:r>
      <w:r w:rsidR="006E3F52" w:rsidRPr="008940D2">
        <w:rPr>
          <w:rFonts w:eastAsia="Times New Roman" w:cs="Times New Roman"/>
          <w:szCs w:val="24"/>
          <w:lang w:eastAsia="ar-SA"/>
        </w:rPr>
        <w:t>hüvit</w:t>
      </w:r>
      <w:r w:rsidR="008B2A0F" w:rsidRPr="008940D2">
        <w:rPr>
          <w:rFonts w:eastAsia="Times New Roman" w:cs="Times New Roman"/>
          <w:szCs w:val="24"/>
          <w:lang w:eastAsia="ar-SA"/>
        </w:rPr>
        <w:t>amise taotlust esitada</w:t>
      </w:r>
      <w:r w:rsidR="006E3F52" w:rsidRPr="008940D2">
        <w:rPr>
          <w:rFonts w:eastAsia="Times New Roman" w:cs="Times New Roman"/>
          <w:szCs w:val="24"/>
          <w:lang w:eastAsia="ar-SA"/>
        </w:rPr>
        <w:t>.</w:t>
      </w:r>
    </w:p>
    <w:p w14:paraId="5E2A0C0D" w14:textId="77777777" w:rsidR="006307D2" w:rsidRPr="008940D2" w:rsidRDefault="006307D2" w:rsidP="00B86C0C">
      <w:pPr>
        <w:suppressAutoHyphens/>
        <w:rPr>
          <w:rFonts w:eastAsia="Times New Roman" w:cs="Times New Roman"/>
          <w:szCs w:val="24"/>
          <w:lang w:eastAsia="ar-SA"/>
        </w:rPr>
      </w:pPr>
    </w:p>
    <w:p w14:paraId="12560F35" w14:textId="482C57E4" w:rsidR="006307D2" w:rsidRPr="008940D2" w:rsidRDefault="30A4B405" w:rsidP="3B456AE5">
      <w:pPr>
        <w:suppressAutoHyphens/>
        <w:rPr>
          <w:rFonts w:eastAsia="Times New Roman" w:cs="Times New Roman"/>
          <w:lang w:eastAsia="ar-SA"/>
        </w:rPr>
      </w:pPr>
      <w:r w:rsidRPr="3B456AE5">
        <w:rPr>
          <w:rFonts w:eastAsia="Times New Roman" w:cs="Times New Roman"/>
          <w:lang w:eastAsia="ar-SA"/>
        </w:rPr>
        <w:t>Eelnõu</w:t>
      </w:r>
      <w:r w:rsidR="085ED877" w:rsidRPr="3B456AE5">
        <w:rPr>
          <w:rFonts w:eastAsia="Times New Roman" w:cs="Times New Roman"/>
          <w:lang w:eastAsia="ar-SA"/>
        </w:rPr>
        <w:t>ga lisatava</w:t>
      </w:r>
      <w:r w:rsidRPr="3B456AE5">
        <w:rPr>
          <w:rFonts w:eastAsia="Times New Roman" w:cs="Times New Roman"/>
          <w:lang w:eastAsia="ar-SA"/>
        </w:rPr>
        <w:t xml:space="preserve"> </w:t>
      </w:r>
      <w:commentRangeStart w:id="126"/>
      <w:r w:rsidRPr="3B456AE5">
        <w:rPr>
          <w:rFonts w:eastAsia="Times New Roman" w:cs="Times New Roman"/>
          <w:lang w:eastAsia="ar-SA"/>
        </w:rPr>
        <w:t>§ 53</w:t>
      </w:r>
      <w:del w:id="127" w:author="Maarja-Liis Lall - JUSTDIGI" w:date="2025-10-23T10:58:00Z">
        <w:r w:rsidR="001A2EAC" w:rsidRPr="3B456AE5" w:rsidDel="30A4B405">
          <w:rPr>
            <w:rFonts w:eastAsia="Times New Roman" w:cs="Times New Roman"/>
            <w:vertAlign w:val="superscript"/>
            <w:lang w:eastAsia="ar-SA"/>
          </w:rPr>
          <w:delText>1</w:delText>
        </w:r>
      </w:del>
      <w:ins w:id="128" w:author="Maarja-Liis Lall - JUSTDIGI" w:date="2025-10-23T10:58:00Z">
        <w:r w:rsidR="7A8CEE23" w:rsidRPr="3B456AE5">
          <w:rPr>
            <w:rFonts w:eastAsia="Times New Roman" w:cs="Times New Roman"/>
            <w:vertAlign w:val="superscript"/>
            <w:lang w:eastAsia="ar-SA"/>
          </w:rPr>
          <w:t>2</w:t>
        </w:r>
      </w:ins>
      <w:r w:rsidRPr="3B456AE5">
        <w:rPr>
          <w:rFonts w:eastAsia="Times New Roman" w:cs="Times New Roman"/>
          <w:lang w:eastAsia="ar-SA"/>
        </w:rPr>
        <w:t xml:space="preserve"> l</w:t>
      </w:r>
      <w:commentRangeEnd w:id="126"/>
      <w:r w:rsidR="001A2EAC">
        <w:rPr>
          <w:rStyle w:val="Kommentaariviide"/>
        </w:rPr>
        <w:commentReference w:id="126"/>
      </w:r>
      <w:r w:rsidR="6F322461">
        <w:t xml:space="preserve">õike 2 kohaselt tasutakse universaalse postiteenuse makse viimast korda hiljemalt 2026. aasta 25. </w:t>
      </w:r>
      <w:r w:rsidR="1989E7BD">
        <w:t>oktoobrik</w:t>
      </w:r>
      <w:r w:rsidR="6F322461">
        <w:t>s.</w:t>
      </w:r>
    </w:p>
    <w:p w14:paraId="22D56FB0" w14:textId="77777777" w:rsidR="00E104F9" w:rsidRPr="008940D2" w:rsidRDefault="00E104F9" w:rsidP="00B86C0C">
      <w:pPr>
        <w:suppressAutoHyphens/>
        <w:rPr>
          <w:rFonts w:eastAsia="Times New Roman" w:cs="Times New Roman"/>
          <w:szCs w:val="24"/>
          <w:lang w:eastAsia="ar-SA"/>
        </w:rPr>
      </w:pPr>
    </w:p>
    <w:p w14:paraId="036299C7" w14:textId="121349DC" w:rsidR="00E104F9" w:rsidRPr="008940D2" w:rsidRDefault="30A4B405" w:rsidP="3B456AE5">
      <w:pPr>
        <w:suppressAutoHyphens/>
        <w:rPr>
          <w:rFonts w:eastAsia="Times New Roman" w:cs="Times New Roman"/>
          <w:lang w:eastAsia="ar-SA"/>
        </w:rPr>
      </w:pPr>
      <w:r w:rsidRPr="3B456AE5">
        <w:rPr>
          <w:rFonts w:eastAsia="Times New Roman" w:cs="Times New Roman"/>
          <w:lang w:eastAsia="ar-SA"/>
        </w:rPr>
        <w:t>Eelnõu</w:t>
      </w:r>
      <w:r w:rsidR="085ED877" w:rsidRPr="3B456AE5">
        <w:rPr>
          <w:rFonts w:eastAsia="Times New Roman" w:cs="Times New Roman"/>
          <w:lang w:eastAsia="ar-SA"/>
        </w:rPr>
        <w:t>ga lisatava</w:t>
      </w:r>
      <w:r w:rsidRPr="3B456AE5">
        <w:rPr>
          <w:rFonts w:eastAsia="Times New Roman" w:cs="Times New Roman"/>
          <w:lang w:eastAsia="ar-SA"/>
        </w:rPr>
        <w:t xml:space="preserve"> </w:t>
      </w:r>
      <w:commentRangeStart w:id="129"/>
      <w:r w:rsidRPr="3B456AE5">
        <w:rPr>
          <w:rFonts w:eastAsia="Times New Roman" w:cs="Times New Roman"/>
          <w:lang w:eastAsia="ar-SA"/>
        </w:rPr>
        <w:t>§ 53</w:t>
      </w:r>
      <w:del w:id="130" w:author="Maarja-Liis Lall - JUSTDIGI" w:date="2025-10-23T10:59:00Z">
        <w:r w:rsidR="001A2EAC" w:rsidRPr="3B456AE5" w:rsidDel="30A4B405">
          <w:rPr>
            <w:rFonts w:eastAsia="Times New Roman" w:cs="Times New Roman"/>
            <w:vertAlign w:val="superscript"/>
            <w:lang w:eastAsia="ar-SA"/>
          </w:rPr>
          <w:delText>1</w:delText>
        </w:r>
      </w:del>
      <w:ins w:id="131" w:author="Maarja-Liis Lall - JUSTDIGI" w:date="2025-10-23T10:59:00Z">
        <w:r w:rsidR="28B0FC1F" w:rsidRPr="3B456AE5">
          <w:rPr>
            <w:rFonts w:eastAsia="Times New Roman" w:cs="Times New Roman"/>
            <w:vertAlign w:val="superscript"/>
            <w:lang w:eastAsia="ar-SA"/>
          </w:rPr>
          <w:t>2</w:t>
        </w:r>
      </w:ins>
      <w:commentRangeEnd w:id="129"/>
      <w:r w:rsidR="001A2EAC">
        <w:rPr>
          <w:rStyle w:val="Kommentaariviide"/>
        </w:rPr>
        <w:commentReference w:id="129"/>
      </w:r>
      <w:r w:rsidRPr="3B456AE5">
        <w:rPr>
          <w:rFonts w:eastAsia="Times New Roman" w:cs="Times New Roman"/>
          <w:lang w:eastAsia="ar-SA"/>
        </w:rPr>
        <w:t xml:space="preserve"> l</w:t>
      </w:r>
      <w:r w:rsidR="4FB99DE8" w:rsidRPr="3B456AE5">
        <w:rPr>
          <w:rFonts w:eastAsia="Times New Roman" w:cs="Times New Roman"/>
          <w:lang w:eastAsia="ar-SA"/>
        </w:rPr>
        <w:t xml:space="preserve">õikes </w:t>
      </w:r>
      <w:r w:rsidR="6BF60D46" w:rsidRPr="3B456AE5">
        <w:rPr>
          <w:rFonts w:eastAsia="Times New Roman" w:cs="Times New Roman"/>
          <w:lang w:eastAsia="ar-SA"/>
        </w:rPr>
        <w:t>3</w:t>
      </w:r>
      <w:r w:rsidR="049F23FA" w:rsidRPr="3B456AE5">
        <w:rPr>
          <w:rFonts w:eastAsia="Times New Roman" w:cs="Times New Roman"/>
          <w:lang w:eastAsia="ar-SA"/>
        </w:rPr>
        <w:t xml:space="preserve"> </w:t>
      </w:r>
      <w:r w:rsidR="4FB99DE8" w:rsidRPr="3B456AE5">
        <w:rPr>
          <w:rFonts w:eastAsia="Times New Roman" w:cs="Times New Roman"/>
          <w:lang w:eastAsia="ar-SA"/>
        </w:rPr>
        <w:t>sätestatakse, et lõike 1 alusel esitatud ebamõistlik</w:t>
      </w:r>
      <w:r w:rsidR="60DF4759" w:rsidRPr="3B456AE5">
        <w:rPr>
          <w:rFonts w:eastAsia="Times New Roman" w:cs="Times New Roman"/>
          <w:lang w:eastAsia="ar-SA"/>
        </w:rPr>
        <w:t>ult</w:t>
      </w:r>
      <w:r w:rsidR="4FB99DE8" w:rsidRPr="3B456AE5">
        <w:rPr>
          <w:rFonts w:eastAsia="Times New Roman" w:cs="Times New Roman"/>
          <w:lang w:eastAsia="ar-SA"/>
        </w:rPr>
        <w:t xml:space="preserve"> koormavate kulude hüvitamise taotlust menetletakse taotluse esitamise ajal kehtinud õigusnormide alusel ja korras.</w:t>
      </w:r>
      <w:r w:rsidR="25AC06D9" w:rsidRPr="3B456AE5">
        <w:rPr>
          <w:rFonts w:eastAsia="Times New Roman" w:cs="Times New Roman"/>
          <w:lang w:eastAsia="ar-SA"/>
        </w:rPr>
        <w:t xml:space="preserve"> Säte on vajalik selleks, et olenemata menetluse kestvusest oleks tagatud õigusselgus, et läbi viidav menetlus toimub samadel tingimustel nagu on toimunud kõik varasemad menetlused.</w:t>
      </w:r>
    </w:p>
    <w:p w14:paraId="1840C2D8" w14:textId="77777777" w:rsidR="00B86C0C" w:rsidRPr="008940D2" w:rsidRDefault="00B86C0C" w:rsidP="00681309">
      <w:pPr>
        <w:suppressAutoHyphens/>
        <w:rPr>
          <w:rFonts w:eastAsia="Times New Roman" w:cs="Times New Roman"/>
          <w:szCs w:val="24"/>
          <w:lang w:eastAsia="ar-SA"/>
        </w:rPr>
      </w:pPr>
    </w:p>
    <w:p w14:paraId="40AEDBD1" w14:textId="6F514F46" w:rsidR="00B25AD2" w:rsidRPr="008940D2" w:rsidRDefault="30A4B405" w:rsidP="3B456AE5">
      <w:pPr>
        <w:suppressAutoHyphens/>
        <w:rPr>
          <w:rFonts w:eastAsia="Times New Roman" w:cs="Times New Roman"/>
          <w:lang w:eastAsia="ar-SA"/>
        </w:rPr>
      </w:pPr>
      <w:r w:rsidRPr="3B456AE5">
        <w:rPr>
          <w:rFonts w:eastAsia="Times New Roman" w:cs="Times New Roman"/>
          <w:lang w:eastAsia="ar-SA"/>
        </w:rPr>
        <w:t>Eelnõu</w:t>
      </w:r>
      <w:r w:rsidR="085ED877" w:rsidRPr="3B456AE5">
        <w:rPr>
          <w:rFonts w:eastAsia="Times New Roman" w:cs="Times New Roman"/>
          <w:lang w:eastAsia="ar-SA"/>
        </w:rPr>
        <w:t>ga lisatava</w:t>
      </w:r>
      <w:r w:rsidRPr="3B456AE5">
        <w:rPr>
          <w:rFonts w:eastAsia="Times New Roman" w:cs="Times New Roman"/>
          <w:lang w:eastAsia="ar-SA"/>
        </w:rPr>
        <w:t xml:space="preserve"> </w:t>
      </w:r>
      <w:commentRangeStart w:id="132"/>
      <w:r w:rsidRPr="3B456AE5">
        <w:rPr>
          <w:rFonts w:eastAsia="Times New Roman" w:cs="Times New Roman"/>
          <w:lang w:eastAsia="ar-SA"/>
        </w:rPr>
        <w:t>§ 53</w:t>
      </w:r>
      <w:del w:id="133" w:author="Maarja-Liis Lall - JUSTDIGI" w:date="2025-10-23T10:59:00Z">
        <w:r w:rsidR="001A2EAC" w:rsidRPr="3B456AE5" w:rsidDel="30A4B405">
          <w:rPr>
            <w:rFonts w:eastAsia="Times New Roman" w:cs="Times New Roman"/>
            <w:vertAlign w:val="superscript"/>
            <w:lang w:eastAsia="ar-SA"/>
          </w:rPr>
          <w:delText>1</w:delText>
        </w:r>
      </w:del>
      <w:ins w:id="134" w:author="Maarja-Liis Lall - JUSTDIGI" w:date="2025-10-23T10:59:00Z">
        <w:r w:rsidR="1C97034F" w:rsidRPr="3B456AE5">
          <w:rPr>
            <w:rFonts w:eastAsia="Times New Roman" w:cs="Times New Roman"/>
            <w:vertAlign w:val="superscript"/>
            <w:lang w:eastAsia="ar-SA"/>
          </w:rPr>
          <w:t>2</w:t>
        </w:r>
      </w:ins>
      <w:r w:rsidRPr="3B456AE5">
        <w:rPr>
          <w:rFonts w:eastAsia="Times New Roman" w:cs="Times New Roman"/>
          <w:lang w:eastAsia="ar-SA"/>
        </w:rPr>
        <w:t xml:space="preserve"> </w:t>
      </w:r>
      <w:commentRangeEnd w:id="132"/>
      <w:r w:rsidR="001A2EAC">
        <w:rPr>
          <w:rStyle w:val="Kommentaariviide"/>
        </w:rPr>
        <w:commentReference w:id="132"/>
      </w:r>
      <w:r w:rsidRPr="3B456AE5">
        <w:rPr>
          <w:rFonts w:eastAsia="Times New Roman" w:cs="Times New Roman"/>
          <w:lang w:eastAsia="ar-SA"/>
        </w:rPr>
        <w:t>l</w:t>
      </w:r>
      <w:r w:rsidR="1D58E986" w:rsidRPr="3B456AE5">
        <w:rPr>
          <w:rFonts w:eastAsia="Times New Roman" w:cs="Times New Roman"/>
          <w:lang w:eastAsia="ar-SA"/>
        </w:rPr>
        <w:t xml:space="preserve">õike </w:t>
      </w:r>
      <w:r w:rsidR="0AE30E93" w:rsidRPr="3B456AE5">
        <w:rPr>
          <w:rFonts w:eastAsia="Times New Roman" w:cs="Times New Roman"/>
          <w:lang w:eastAsia="ar-SA"/>
        </w:rPr>
        <w:t>4</w:t>
      </w:r>
      <w:r w:rsidR="1D58E986" w:rsidRPr="3B456AE5">
        <w:rPr>
          <w:rFonts w:eastAsia="Times New Roman" w:cs="Times New Roman"/>
          <w:lang w:eastAsia="ar-SA"/>
        </w:rPr>
        <w:t xml:space="preserve"> kohaselt </w:t>
      </w:r>
      <w:r w:rsidR="049F23FA" w:rsidRPr="3B456AE5">
        <w:rPr>
          <w:rFonts w:eastAsia="Times New Roman" w:cs="Times New Roman"/>
          <w:lang w:eastAsia="ar-SA"/>
        </w:rPr>
        <w:t>tagastatakse</w:t>
      </w:r>
      <w:r w:rsidR="1D58E986" w:rsidRPr="3B456AE5">
        <w:rPr>
          <w:rFonts w:eastAsia="Times New Roman" w:cs="Times New Roman"/>
          <w:lang w:eastAsia="ar-SA"/>
        </w:rPr>
        <w:t xml:space="preserve"> tasutud UPT maksed</w:t>
      </w:r>
      <w:r w:rsidR="0CF78A6A" w:rsidRPr="3B456AE5">
        <w:rPr>
          <w:rFonts w:eastAsia="Times New Roman" w:cs="Times New Roman"/>
          <w:lang w:eastAsia="ar-SA"/>
        </w:rPr>
        <w:t xml:space="preserve"> sellises ulatuses, mida ei kasutata </w:t>
      </w:r>
      <w:r w:rsidR="27D9AD7C" w:rsidRPr="3B456AE5">
        <w:rPr>
          <w:rFonts w:eastAsia="Times New Roman" w:cs="Times New Roman"/>
          <w:lang w:eastAsia="ar-SA"/>
        </w:rPr>
        <w:t>UPT</w:t>
      </w:r>
      <w:r w:rsidR="0CF78A6A" w:rsidRPr="3B456AE5">
        <w:rPr>
          <w:rFonts w:eastAsia="Times New Roman" w:cs="Times New Roman"/>
          <w:lang w:eastAsia="ar-SA"/>
        </w:rPr>
        <w:t xml:space="preserve"> </w:t>
      </w:r>
      <w:r w:rsidR="60DF4759" w:rsidRPr="3B456AE5">
        <w:rPr>
          <w:rFonts w:eastAsia="Times New Roman" w:cs="Times New Roman"/>
          <w:lang w:eastAsia="ar-SA"/>
        </w:rPr>
        <w:t>ebamõistlikult</w:t>
      </w:r>
      <w:r w:rsidR="0CF78A6A" w:rsidRPr="3B456AE5">
        <w:rPr>
          <w:rFonts w:eastAsia="Times New Roman" w:cs="Times New Roman"/>
          <w:lang w:eastAsia="ar-SA"/>
        </w:rPr>
        <w:t xml:space="preserve"> koormavate kulude hüvitamiseks</w:t>
      </w:r>
      <w:r w:rsidR="049F23FA" w:rsidRPr="3B456AE5">
        <w:rPr>
          <w:rFonts w:eastAsia="Times New Roman" w:cs="Times New Roman"/>
          <w:lang w:eastAsia="ar-SA"/>
        </w:rPr>
        <w:t xml:space="preserve">, rahastamiskohustusega postiteenuse osutajale, </w:t>
      </w:r>
      <w:r w:rsidR="049F23FA">
        <w:t xml:space="preserve">kes tasus </w:t>
      </w:r>
      <w:r w:rsidR="27D9AD7C">
        <w:t>UPT</w:t>
      </w:r>
      <w:r w:rsidR="049F23FA">
        <w:t xml:space="preserve"> makset rahastamiskohustuse lõppemisele eelneval kalendriaastal, proportsionaalselt nimetatud kalendriaasta jooksul tehtud sissemaksete osakaalu alusel.</w:t>
      </w:r>
      <w:r w:rsidR="049F23FA" w:rsidRPr="3B456AE5">
        <w:rPr>
          <w:rFonts w:eastAsia="Times New Roman" w:cs="Times New Roman"/>
          <w:lang w:eastAsia="ar-SA"/>
        </w:rPr>
        <w:t xml:space="preserve"> Näiteks, kui rahastamiskohustus lõppeb 2026. aastal, sh viimane makse tehakse 2026.a I</w:t>
      </w:r>
      <w:r w:rsidR="5F9277D3" w:rsidRPr="3B456AE5">
        <w:rPr>
          <w:rFonts w:eastAsia="Times New Roman" w:cs="Times New Roman"/>
          <w:lang w:eastAsia="ar-SA"/>
        </w:rPr>
        <w:t>I</w:t>
      </w:r>
      <w:r w:rsidR="049F23FA" w:rsidRPr="3B456AE5">
        <w:rPr>
          <w:rFonts w:eastAsia="Times New Roman" w:cs="Times New Roman"/>
          <w:lang w:eastAsia="ar-SA"/>
        </w:rPr>
        <w:t xml:space="preserve"> kvartalis, jagatakse tasutud ning mitte kasutatud UPT maksed nende rahastamiskohustusega postiteenuse osutajate vahel, kes tasusid UPT makset 2025. aastal, seda tingimusel, et peale </w:t>
      </w:r>
      <w:r w:rsidR="60DF4759" w:rsidRPr="3B456AE5">
        <w:rPr>
          <w:rFonts w:eastAsia="Times New Roman" w:cs="Times New Roman"/>
          <w:lang w:eastAsia="ar-SA"/>
        </w:rPr>
        <w:t xml:space="preserve">lõikes 3 </w:t>
      </w:r>
      <w:r w:rsidR="049F23FA" w:rsidRPr="3B456AE5">
        <w:rPr>
          <w:rFonts w:eastAsia="Times New Roman" w:cs="Times New Roman"/>
          <w:lang w:eastAsia="ar-SA"/>
        </w:rPr>
        <w:t xml:space="preserve">nimetatud menetlust, on </w:t>
      </w:r>
      <w:r w:rsidR="60DF4759" w:rsidRPr="3B456AE5">
        <w:rPr>
          <w:rFonts w:eastAsia="Times New Roman" w:cs="Times New Roman"/>
          <w:lang w:eastAsia="ar-SA"/>
        </w:rPr>
        <w:t>rahastamiskohustusest üle jäänud</w:t>
      </w:r>
      <w:r w:rsidR="049F23FA" w:rsidRPr="3B456AE5">
        <w:rPr>
          <w:rFonts w:eastAsia="Times New Roman" w:cs="Times New Roman"/>
          <w:lang w:eastAsia="ar-SA"/>
        </w:rPr>
        <w:t xml:space="preserve"> vabu vahendeid. Oleta</w:t>
      </w:r>
      <w:r w:rsidR="60DF4759" w:rsidRPr="3B456AE5">
        <w:rPr>
          <w:rFonts w:eastAsia="Times New Roman" w:cs="Times New Roman"/>
          <w:lang w:eastAsia="ar-SA"/>
        </w:rPr>
        <w:t>des</w:t>
      </w:r>
      <w:r w:rsidR="049F23FA" w:rsidRPr="3B456AE5">
        <w:rPr>
          <w:rFonts w:eastAsia="Times New Roman" w:cs="Times New Roman"/>
          <w:lang w:eastAsia="ar-SA"/>
        </w:rPr>
        <w:t xml:space="preserve">, et selliseid ettevõtteid oli 2, kellest üks maksis 2025. aastal sisse 450 000 eurot ning teine maksis sisse 50 000 eurot. Seega on esimene maksnud rahastamiskohustuse lõppemisele eelneval kalendriaastal 90% ning teine 10% maksetest. Kui </w:t>
      </w:r>
      <w:r w:rsidR="60DF4759" w:rsidRPr="3B456AE5">
        <w:rPr>
          <w:rFonts w:eastAsia="Times New Roman" w:cs="Times New Roman"/>
          <w:lang w:eastAsia="ar-SA"/>
        </w:rPr>
        <w:t>sissemaksete</w:t>
      </w:r>
      <w:r w:rsidR="049F23FA" w:rsidRPr="3B456AE5">
        <w:rPr>
          <w:rFonts w:eastAsia="Times New Roman" w:cs="Times New Roman"/>
          <w:lang w:eastAsia="ar-SA"/>
        </w:rPr>
        <w:t xml:space="preserve"> jääk peale viimast ebamõistlikult koormavate kulude hüvitamist on näiteks 25 000 eurot, siis esimesele ettevõttele tagastatakse vastavalt </w:t>
      </w:r>
      <w:r w:rsidR="4539998C" w:rsidRPr="3B456AE5">
        <w:rPr>
          <w:rFonts w:eastAsia="Times New Roman" w:cs="Times New Roman"/>
          <w:lang w:eastAsia="ar-SA"/>
        </w:rPr>
        <w:t>22 500 eurot ehk 90% ning teisele ettevõttele 2500 eurot ehk 10%.</w:t>
      </w:r>
    </w:p>
    <w:p w14:paraId="6206B506" w14:textId="77777777" w:rsidR="005B1E76" w:rsidRPr="008940D2" w:rsidRDefault="005B1E76" w:rsidP="00681309">
      <w:pPr>
        <w:suppressAutoHyphens/>
        <w:rPr>
          <w:rFonts w:eastAsia="Times New Roman" w:cs="Times New Roman"/>
          <w:szCs w:val="24"/>
          <w:lang w:eastAsia="ar-SA"/>
        </w:rPr>
      </w:pPr>
    </w:p>
    <w:p w14:paraId="38600A0D" w14:textId="5406D691" w:rsidR="00514693" w:rsidRPr="008940D2" w:rsidRDefault="30A4B405">
      <w:pPr>
        <w:rPr>
          <w:rFonts w:eastAsia="Times New Roman" w:cs="Times New Roman"/>
          <w:lang w:eastAsia="ar-SA"/>
        </w:rPr>
      </w:pPr>
      <w:r w:rsidRPr="3B456AE5">
        <w:rPr>
          <w:rFonts w:eastAsia="Times New Roman" w:cs="Times New Roman"/>
          <w:lang w:eastAsia="ar-SA"/>
        </w:rPr>
        <w:t>Eelnõu</w:t>
      </w:r>
      <w:r w:rsidR="085ED877" w:rsidRPr="3B456AE5">
        <w:rPr>
          <w:rFonts w:eastAsia="Times New Roman" w:cs="Times New Roman"/>
          <w:lang w:eastAsia="ar-SA"/>
        </w:rPr>
        <w:t>ga lisatava</w:t>
      </w:r>
      <w:r w:rsidRPr="3B456AE5">
        <w:rPr>
          <w:rFonts w:eastAsia="Times New Roman" w:cs="Times New Roman"/>
          <w:lang w:eastAsia="ar-SA"/>
        </w:rPr>
        <w:t xml:space="preserve"> §</w:t>
      </w:r>
      <w:commentRangeStart w:id="135"/>
      <w:r w:rsidRPr="3B456AE5">
        <w:rPr>
          <w:rFonts w:eastAsia="Times New Roman" w:cs="Times New Roman"/>
          <w:lang w:eastAsia="ar-SA"/>
        </w:rPr>
        <w:t xml:space="preserve"> 53</w:t>
      </w:r>
      <w:del w:id="136" w:author="Maarja-Liis Lall - JUSTDIGI" w:date="2025-10-23T10:59:00Z">
        <w:r w:rsidR="001A2EAC" w:rsidRPr="3B456AE5" w:rsidDel="30A4B405">
          <w:rPr>
            <w:rFonts w:eastAsia="Times New Roman" w:cs="Times New Roman"/>
            <w:vertAlign w:val="superscript"/>
            <w:lang w:eastAsia="ar-SA"/>
          </w:rPr>
          <w:delText>1</w:delText>
        </w:r>
      </w:del>
      <w:ins w:id="137" w:author="Maarja-Liis Lall - JUSTDIGI" w:date="2025-10-23T10:59:00Z">
        <w:r w:rsidR="4C9E551F" w:rsidRPr="3B456AE5">
          <w:rPr>
            <w:rFonts w:eastAsia="Times New Roman" w:cs="Times New Roman"/>
            <w:vertAlign w:val="superscript"/>
            <w:lang w:eastAsia="ar-SA"/>
            <w:rPrChange w:id="138" w:author="Maarja-Liis Lall - JUSTDIGI" w:date="2025-10-23T11:00:00Z">
              <w:rPr>
                <w:rFonts w:eastAsia="Times New Roman" w:cs="Times New Roman"/>
                <w:lang w:eastAsia="ar-SA"/>
              </w:rPr>
            </w:rPrChange>
          </w:rPr>
          <w:t>2</w:t>
        </w:r>
      </w:ins>
      <w:commentRangeEnd w:id="135"/>
      <w:r w:rsidR="001A2EAC">
        <w:rPr>
          <w:rStyle w:val="Kommentaariviide"/>
        </w:rPr>
        <w:commentReference w:id="135"/>
      </w:r>
      <w:r w:rsidRPr="3B456AE5">
        <w:rPr>
          <w:rFonts w:eastAsia="Times New Roman" w:cs="Times New Roman"/>
          <w:lang w:eastAsia="ar-SA"/>
        </w:rPr>
        <w:t xml:space="preserve"> l</w:t>
      </w:r>
      <w:r w:rsidR="130E8F2B" w:rsidRPr="3B456AE5">
        <w:rPr>
          <w:rFonts w:eastAsia="Times New Roman" w:cs="Times New Roman"/>
          <w:lang w:eastAsia="ar-SA"/>
        </w:rPr>
        <w:t>õike 5 kohaselt tuleb ebamõistlikult koormavate kulude hüvitamiseks, mida ei ole võimalik katta rahastamiskohustusega ettevõtjate poolt tehtud UPT maksetest, kasutada riigieelarve vahendeid.</w:t>
      </w:r>
      <w:r w:rsidR="077E3B21" w:rsidRPr="3B456AE5">
        <w:rPr>
          <w:rFonts w:eastAsia="Times New Roman" w:cs="Times New Roman"/>
          <w:lang w:eastAsia="ar-SA"/>
        </w:rPr>
        <w:t xml:space="preserve"> Kuigi seaduse kohaselt peab ebamõistlikult koormavate kulude hüvitamiseks vajalike vahendite (nn „UPT fondi“) tagamiseks Konkurentsiamet hindama tegevusloaga hõlmatud postiteenuste mahtu, käivet ja osutajate arvu, seaduse §-s 41</w:t>
      </w:r>
      <w:r w:rsidR="077E3B21" w:rsidRPr="3B456AE5">
        <w:rPr>
          <w:rFonts w:eastAsia="Times New Roman" w:cs="Times New Roman"/>
          <w:vertAlign w:val="superscript"/>
          <w:lang w:eastAsia="ar-SA"/>
        </w:rPr>
        <w:t>1</w:t>
      </w:r>
      <w:r w:rsidR="077E3B21" w:rsidRPr="3B456AE5">
        <w:rPr>
          <w:rFonts w:eastAsia="Times New Roman" w:cs="Times New Roman"/>
          <w:lang w:eastAsia="ar-SA"/>
        </w:rPr>
        <w:t xml:space="preserve"> nimetatud kulude võimalik</w:t>
      </w:r>
      <w:ins w:id="139" w:author="Maarja-Liis Lall - JUSTDIGI" w:date="2025-10-21T14:36:00Z">
        <w:r w:rsidR="7FA4CE87" w:rsidRPr="3B456AE5">
          <w:rPr>
            <w:rFonts w:eastAsia="Times New Roman" w:cs="Times New Roman"/>
            <w:lang w:eastAsia="ar-SA"/>
          </w:rPr>
          <w:t>k</w:t>
        </w:r>
      </w:ins>
      <w:r w:rsidR="077E3B21" w:rsidRPr="3B456AE5">
        <w:rPr>
          <w:rFonts w:eastAsia="Times New Roman" w:cs="Times New Roman"/>
          <w:lang w:eastAsia="ar-SA"/>
        </w:rPr>
        <w:t>u suurust ja § 41</w:t>
      </w:r>
      <w:r w:rsidR="077E3B21" w:rsidRPr="3B456AE5">
        <w:rPr>
          <w:rFonts w:eastAsia="Times New Roman" w:cs="Times New Roman"/>
          <w:vertAlign w:val="superscript"/>
          <w:lang w:eastAsia="ar-SA"/>
        </w:rPr>
        <w:t>4</w:t>
      </w:r>
      <w:r w:rsidR="077E3B21" w:rsidRPr="3B456AE5">
        <w:rPr>
          <w:rFonts w:eastAsia="Times New Roman" w:cs="Times New Roman"/>
          <w:lang w:eastAsia="ar-SA"/>
        </w:rPr>
        <w:t xml:space="preserve"> lõikes 5 sätestatud kasutamata </w:t>
      </w:r>
      <w:r w:rsidR="27D9AD7C" w:rsidRPr="3B456AE5">
        <w:rPr>
          <w:rFonts w:eastAsia="Times New Roman" w:cs="Times New Roman"/>
          <w:lang w:eastAsia="ar-SA"/>
        </w:rPr>
        <w:t>UPT</w:t>
      </w:r>
      <w:r w:rsidR="077E3B21" w:rsidRPr="3B456AE5">
        <w:rPr>
          <w:rFonts w:eastAsia="Times New Roman" w:cs="Times New Roman"/>
          <w:lang w:eastAsia="ar-SA"/>
        </w:rPr>
        <w:t xml:space="preserve"> makse suurust, ei ole see praktikas</w:t>
      </w:r>
      <w:r w:rsidR="1DFE114C" w:rsidRPr="3B456AE5">
        <w:rPr>
          <w:rFonts w:eastAsia="Times New Roman" w:cs="Times New Roman"/>
          <w:lang w:eastAsia="ar-SA"/>
        </w:rPr>
        <w:t xml:space="preserve"> enam</w:t>
      </w:r>
      <w:r w:rsidR="077E3B21" w:rsidRPr="3B456AE5">
        <w:rPr>
          <w:rFonts w:eastAsia="Times New Roman" w:cs="Times New Roman"/>
          <w:lang w:eastAsia="ar-SA"/>
        </w:rPr>
        <w:t xml:space="preserve"> töötav lahendus. UPT makseid teeb 99,9% juhtudel UPT osutaja, ehk AS Eesti Post ise</w:t>
      </w:r>
      <w:r w:rsidR="1DFE114C" w:rsidRPr="3B456AE5">
        <w:rPr>
          <w:rFonts w:eastAsia="Times New Roman" w:cs="Times New Roman"/>
          <w:lang w:eastAsia="ar-SA"/>
        </w:rPr>
        <w:t xml:space="preserve"> ning ka ebamõistlikult koormavate kulude küsimuse õigus on temal endal</w:t>
      </w:r>
      <w:r w:rsidR="077E3B21" w:rsidRPr="3B456AE5">
        <w:rPr>
          <w:rFonts w:eastAsia="Times New Roman" w:cs="Times New Roman"/>
          <w:lang w:eastAsia="ar-SA"/>
        </w:rPr>
        <w:t xml:space="preserve">. Seega ei ole </w:t>
      </w:r>
      <w:r w:rsidR="1DFE114C" w:rsidRPr="3B456AE5">
        <w:rPr>
          <w:rFonts w:eastAsia="Times New Roman" w:cs="Times New Roman"/>
          <w:lang w:eastAsia="ar-SA"/>
        </w:rPr>
        <w:t xml:space="preserve">mõistlik ega loogiline suurendada </w:t>
      </w:r>
      <w:r w:rsidR="077E3B21" w:rsidRPr="3B456AE5">
        <w:rPr>
          <w:rFonts w:eastAsia="Times New Roman" w:cs="Times New Roman"/>
          <w:lang w:eastAsia="ar-SA"/>
        </w:rPr>
        <w:t xml:space="preserve">UPT fondi </w:t>
      </w:r>
      <w:r w:rsidR="1DFE114C" w:rsidRPr="3B456AE5">
        <w:rPr>
          <w:rFonts w:eastAsia="Times New Roman" w:cs="Times New Roman"/>
          <w:lang w:eastAsia="ar-SA"/>
        </w:rPr>
        <w:t>makseid</w:t>
      </w:r>
      <w:r w:rsidR="077E3B21" w:rsidRPr="3B456AE5">
        <w:rPr>
          <w:rFonts w:eastAsia="Times New Roman" w:cs="Times New Roman"/>
          <w:lang w:eastAsia="ar-SA"/>
        </w:rPr>
        <w:t>,</w:t>
      </w:r>
      <w:r w:rsidR="1DFE114C" w:rsidRPr="3B456AE5">
        <w:rPr>
          <w:rFonts w:eastAsia="Times New Roman" w:cs="Times New Roman"/>
          <w:lang w:eastAsia="ar-SA"/>
        </w:rPr>
        <w:t xml:space="preserve"> millega suureneks AS Eesti Posti kohustused, </w:t>
      </w:r>
      <w:r w:rsidR="077E3B21" w:rsidRPr="3B456AE5">
        <w:rPr>
          <w:rFonts w:eastAsia="Times New Roman" w:cs="Times New Roman"/>
          <w:lang w:eastAsia="ar-SA"/>
        </w:rPr>
        <w:t>et</w:t>
      </w:r>
      <w:r w:rsidR="1DFE114C" w:rsidRPr="3B456AE5">
        <w:rPr>
          <w:rFonts w:eastAsia="Times New Roman" w:cs="Times New Roman"/>
          <w:lang w:eastAsia="ar-SA"/>
        </w:rPr>
        <w:t xml:space="preserve"> viimane saaks</w:t>
      </w:r>
      <w:r w:rsidR="077E3B21" w:rsidRPr="3B456AE5">
        <w:rPr>
          <w:rFonts w:eastAsia="Times New Roman" w:cs="Times New Roman"/>
          <w:lang w:eastAsia="ar-SA"/>
        </w:rPr>
        <w:t xml:space="preserve"> hiljem</w:t>
      </w:r>
      <w:r w:rsidR="1DFE114C" w:rsidRPr="3B456AE5">
        <w:rPr>
          <w:rFonts w:eastAsia="Times New Roman" w:cs="Times New Roman"/>
          <w:lang w:eastAsia="ar-SA"/>
        </w:rPr>
        <w:t xml:space="preserve"> läbi keeruka ja aeganõudva </w:t>
      </w:r>
      <w:r w:rsidR="1DFE114C" w:rsidRPr="3B456AE5">
        <w:rPr>
          <w:rFonts w:eastAsia="Times New Roman" w:cs="Times New Roman"/>
          <w:lang w:eastAsia="ar-SA"/>
        </w:rPr>
        <w:lastRenderedPageBreak/>
        <w:t>protsessi</w:t>
      </w:r>
      <w:r w:rsidR="077E3B21" w:rsidRPr="3B456AE5">
        <w:rPr>
          <w:rFonts w:eastAsia="Times New Roman" w:cs="Times New Roman"/>
          <w:lang w:eastAsia="ar-SA"/>
        </w:rPr>
        <w:t xml:space="preserve"> </w:t>
      </w:r>
      <w:r w:rsidR="1DFE114C" w:rsidRPr="3B456AE5">
        <w:rPr>
          <w:rFonts w:eastAsia="Times New Roman" w:cs="Times New Roman"/>
          <w:lang w:eastAsia="ar-SA"/>
        </w:rPr>
        <w:t>küsida hüvitist UPT ebamõistlikult koormavate kulude eest. Teisalt, arvestades, et AS Eesti Post on täitnud eelnimetatud olukorras talle pandud kohustusi, on igati õigustatud, et temale kui UPT osutajale, hüvitatakse ettenähtud põhjendatud ebamõistlikult koormavad kulud UPT osutamise eest</w:t>
      </w:r>
      <w:r w:rsidR="6F322461" w:rsidRPr="3B456AE5">
        <w:rPr>
          <w:rFonts w:eastAsia="Times New Roman" w:cs="Times New Roman"/>
          <w:lang w:eastAsia="ar-SA"/>
        </w:rPr>
        <w:t xml:space="preserve"> olukorras mil toimub üleminek uuele rahastusskeemile</w:t>
      </w:r>
      <w:r w:rsidR="1DFE114C" w:rsidRPr="3B456AE5">
        <w:rPr>
          <w:rFonts w:eastAsia="Times New Roman" w:cs="Times New Roman"/>
          <w:lang w:eastAsia="ar-SA"/>
        </w:rPr>
        <w:t>.</w:t>
      </w:r>
    </w:p>
    <w:p w14:paraId="60A3B8F8" w14:textId="77777777" w:rsidR="00514693" w:rsidRPr="008940D2" w:rsidRDefault="00514693" w:rsidP="00514693">
      <w:pPr>
        <w:suppressAutoHyphens/>
        <w:rPr>
          <w:rFonts w:eastAsia="Times New Roman" w:cs="Times New Roman"/>
          <w:szCs w:val="24"/>
          <w:lang w:eastAsia="ar-SA"/>
        </w:rPr>
      </w:pPr>
    </w:p>
    <w:p w14:paraId="6FF2C8AA" w14:textId="70683769" w:rsidR="005B1E76" w:rsidRDefault="00514693" w:rsidP="00514693">
      <w:pPr>
        <w:suppressAutoHyphens/>
        <w:rPr>
          <w:rFonts w:eastAsia="Times New Roman" w:cs="Times New Roman"/>
          <w:szCs w:val="24"/>
          <w:lang w:eastAsia="ar-SA"/>
        </w:rPr>
      </w:pPr>
      <w:r w:rsidRPr="008940D2">
        <w:rPr>
          <w:rFonts w:eastAsia="Times New Roman" w:cs="Times New Roman"/>
          <w:szCs w:val="24"/>
          <w:lang w:eastAsia="ar-SA"/>
        </w:rPr>
        <w:t xml:space="preserve">Seega on oluline, et </w:t>
      </w:r>
      <w:r w:rsidR="005B1E76" w:rsidRPr="008940D2">
        <w:rPr>
          <w:rFonts w:eastAsia="Times New Roman" w:cs="Times New Roman"/>
          <w:szCs w:val="24"/>
          <w:lang w:eastAsia="ar-SA"/>
        </w:rPr>
        <w:t xml:space="preserve">Konkurentsiamet </w:t>
      </w:r>
      <w:r w:rsidRPr="008940D2">
        <w:rPr>
          <w:rFonts w:eastAsia="Times New Roman" w:cs="Times New Roman"/>
          <w:szCs w:val="24"/>
          <w:lang w:eastAsia="ar-SA"/>
        </w:rPr>
        <w:t xml:space="preserve">hindab </w:t>
      </w:r>
      <w:r w:rsidR="00202FA7" w:rsidRPr="008940D2">
        <w:rPr>
          <w:rFonts w:eastAsia="Times New Roman" w:cs="Times New Roman"/>
          <w:szCs w:val="24"/>
          <w:lang w:eastAsia="ar-SA"/>
        </w:rPr>
        <w:t xml:space="preserve">eelnevate aastate menetluste, kehtiva UPT tasude ja </w:t>
      </w:r>
      <w:r w:rsidRPr="008940D2">
        <w:rPr>
          <w:rFonts w:eastAsia="Times New Roman" w:cs="Times New Roman"/>
          <w:szCs w:val="24"/>
          <w:lang w:eastAsia="ar-SA"/>
        </w:rPr>
        <w:t xml:space="preserve">laekuvate </w:t>
      </w:r>
      <w:r w:rsidR="00202FA7" w:rsidRPr="008940D2">
        <w:rPr>
          <w:rFonts w:eastAsia="Times New Roman" w:cs="Times New Roman"/>
          <w:szCs w:val="24"/>
          <w:lang w:eastAsia="ar-SA"/>
        </w:rPr>
        <w:t xml:space="preserve">UPT maksete </w:t>
      </w:r>
      <w:r w:rsidRPr="008940D2">
        <w:rPr>
          <w:rFonts w:eastAsia="Times New Roman" w:cs="Times New Roman"/>
          <w:szCs w:val="24"/>
          <w:lang w:eastAsia="ar-SA"/>
        </w:rPr>
        <w:t>suuruse</w:t>
      </w:r>
      <w:r w:rsidR="002D5C9E" w:rsidRPr="008940D2">
        <w:rPr>
          <w:rFonts w:eastAsia="Times New Roman" w:cs="Times New Roman"/>
          <w:szCs w:val="24"/>
          <w:lang w:eastAsia="ar-SA"/>
        </w:rPr>
        <w:t xml:space="preserve"> pealt</w:t>
      </w:r>
      <w:r w:rsidRPr="008940D2">
        <w:rPr>
          <w:rFonts w:eastAsia="Times New Roman" w:cs="Times New Roman"/>
          <w:szCs w:val="24"/>
          <w:lang w:eastAsia="ar-SA"/>
        </w:rPr>
        <w:t xml:space="preserve">, </w:t>
      </w:r>
      <w:r w:rsidR="005B1E76" w:rsidRPr="008940D2">
        <w:rPr>
          <w:rFonts w:eastAsia="Times New Roman" w:cs="Times New Roman"/>
          <w:szCs w:val="24"/>
          <w:lang w:eastAsia="ar-SA"/>
        </w:rPr>
        <w:t>kas senini tehtud UPT maksed on piisavad</w:t>
      </w:r>
      <w:r w:rsidRPr="008940D2">
        <w:rPr>
          <w:rFonts w:eastAsia="Times New Roman" w:cs="Times New Roman"/>
          <w:szCs w:val="24"/>
          <w:lang w:eastAsia="ar-SA"/>
        </w:rPr>
        <w:t xml:space="preserve"> viimaste ebamõistlikult koormavate kulude hüvitamiseks. Kui mitte, tuleks läbi </w:t>
      </w:r>
      <w:r w:rsidR="005B1E76" w:rsidRPr="008940D2">
        <w:rPr>
          <w:rFonts w:eastAsia="Times New Roman" w:cs="Times New Roman"/>
          <w:szCs w:val="24"/>
          <w:lang w:eastAsia="ar-SA"/>
        </w:rPr>
        <w:t xml:space="preserve">vastutava ministeeriumi </w:t>
      </w:r>
      <w:r w:rsidRPr="008940D2">
        <w:rPr>
          <w:rFonts w:eastAsia="Times New Roman" w:cs="Times New Roman"/>
          <w:szCs w:val="24"/>
          <w:lang w:eastAsia="ar-SA"/>
        </w:rPr>
        <w:t xml:space="preserve">esitada </w:t>
      </w:r>
      <w:r w:rsidR="005B1E76" w:rsidRPr="008940D2">
        <w:rPr>
          <w:rFonts w:eastAsia="Times New Roman" w:cs="Times New Roman"/>
          <w:szCs w:val="24"/>
          <w:lang w:eastAsia="ar-SA"/>
        </w:rPr>
        <w:t>taotlus</w:t>
      </w:r>
      <w:r w:rsidRPr="008940D2">
        <w:rPr>
          <w:rFonts w:eastAsia="Times New Roman" w:cs="Times New Roman"/>
          <w:szCs w:val="24"/>
          <w:lang w:eastAsia="ar-SA"/>
        </w:rPr>
        <w:t xml:space="preserve"> täiendavate vahendite saamiseks</w:t>
      </w:r>
      <w:r w:rsidR="005B1E76" w:rsidRPr="008940D2">
        <w:rPr>
          <w:rFonts w:eastAsia="Times New Roman" w:cs="Times New Roman"/>
          <w:szCs w:val="24"/>
          <w:lang w:eastAsia="ar-SA"/>
        </w:rPr>
        <w:t xml:space="preserve"> riigieelarve protsessi raames.</w:t>
      </w:r>
    </w:p>
    <w:p w14:paraId="4943B5C0" w14:textId="77777777" w:rsidR="00E04B59" w:rsidRDefault="00E04B59" w:rsidP="00514693">
      <w:pPr>
        <w:suppressAutoHyphens/>
        <w:rPr>
          <w:rFonts w:eastAsia="Times New Roman" w:cs="Times New Roman"/>
          <w:szCs w:val="24"/>
          <w:lang w:eastAsia="ar-SA"/>
        </w:rPr>
      </w:pPr>
    </w:p>
    <w:p w14:paraId="4883EC6D" w14:textId="77777777" w:rsidR="00E04B59" w:rsidRPr="00E04B59" w:rsidRDefault="00E04B59" w:rsidP="00E04B59">
      <w:pPr>
        <w:suppressAutoHyphens/>
        <w:rPr>
          <w:rFonts w:eastAsia="Times New Roman" w:cs="Times New Roman"/>
          <w:b/>
          <w:szCs w:val="24"/>
          <w:lang w:eastAsia="ar-SA"/>
        </w:rPr>
      </w:pPr>
      <w:r w:rsidRPr="00E04B59">
        <w:rPr>
          <w:rFonts w:eastAsia="Times New Roman" w:cs="Times New Roman"/>
          <w:b/>
          <w:szCs w:val="24"/>
          <w:lang w:eastAsia="ar-SA"/>
        </w:rPr>
        <w:t>Eelnõu § 1 punkt 58</w:t>
      </w:r>
    </w:p>
    <w:p w14:paraId="0811FC99" w14:textId="77777777" w:rsidR="00E04B59" w:rsidRPr="0071340A" w:rsidRDefault="00E04B59" w:rsidP="00E04B59">
      <w:pPr>
        <w:suppressAutoHyphens/>
        <w:rPr>
          <w:rFonts w:eastAsia="Times New Roman" w:cs="Times New Roman"/>
          <w:bCs/>
          <w:szCs w:val="24"/>
          <w:lang w:eastAsia="ar-SA"/>
        </w:rPr>
      </w:pPr>
      <w:r w:rsidRPr="00E04B59">
        <w:rPr>
          <w:rFonts w:eastAsia="Times New Roman" w:cs="Times New Roman"/>
          <w:szCs w:val="24"/>
          <w:lang w:eastAsia="ar-SA"/>
        </w:rPr>
        <w:t>Eelnõu § 1 punkti 58 kohaselt tunnistatakse seaduse § 53 lõige 9 kehtetuks. Tegemist on üleminekusättega, mis reguleeris väljaspool UPT tegevuslubade kehtima hakkamist. Kuna kõnealuse eelnõuga tunnistatakse väljaspool UPT-d olevad tegevusload kehtetuks, ei ole enam vajalik säilitada ka eelmainitud üleminekusätet.</w:t>
      </w:r>
    </w:p>
    <w:p w14:paraId="33366315" w14:textId="77777777" w:rsidR="00E04B59" w:rsidRPr="008940D2" w:rsidRDefault="00E04B59" w:rsidP="00514693">
      <w:pPr>
        <w:suppressAutoHyphens/>
        <w:rPr>
          <w:rFonts w:eastAsia="Times New Roman" w:cs="Times New Roman"/>
          <w:szCs w:val="24"/>
          <w:lang w:eastAsia="ar-SA"/>
        </w:rPr>
      </w:pPr>
    </w:p>
    <w:p w14:paraId="48FB0AC2" w14:textId="1F20B8FE" w:rsidR="00AD2946" w:rsidRPr="008940D2" w:rsidRDefault="0835B683" w:rsidP="00681309">
      <w:pPr>
        <w:suppressAutoHyphens/>
        <w:rPr>
          <w:ins w:id="140" w:author="Maarja-Liis Lall - JUSTDIGI" w:date="2025-10-21T06:36:00Z" w16du:dateUtc="2025-10-21T06:36:00Z"/>
          <w:rFonts w:eastAsia="Times New Roman" w:cs="Times New Roman"/>
          <w:b/>
          <w:bCs/>
          <w:lang w:eastAsia="ar-SA"/>
        </w:rPr>
      </w:pPr>
      <w:ins w:id="141" w:author="Maarja-Liis Lall - JUSTDIGI" w:date="2025-10-21T06:35:00Z">
        <w:r w:rsidRPr="2E2F4E31">
          <w:rPr>
            <w:rFonts w:eastAsia="Times New Roman" w:cs="Times New Roman"/>
            <w:b/>
            <w:bCs/>
            <w:lang w:eastAsia="ar-SA"/>
          </w:rPr>
          <w:t>3.2. Konkurentsiseaduse</w:t>
        </w:r>
      </w:ins>
      <w:ins w:id="142" w:author="Maarja-Liis Lall - JUSTDIGI" w:date="2025-10-21T08:04:00Z">
        <w:r w:rsidR="58CD2D5F" w:rsidRPr="2E2F4E31">
          <w:rPr>
            <w:rFonts w:eastAsia="Times New Roman" w:cs="Times New Roman"/>
            <w:b/>
            <w:bCs/>
            <w:lang w:eastAsia="ar-SA"/>
          </w:rPr>
          <w:t xml:space="preserve"> ja riigilõivuseaduse</w:t>
        </w:r>
      </w:ins>
      <w:ins w:id="143" w:author="Maarja-Liis Lall - JUSTDIGI" w:date="2025-10-21T06:35:00Z">
        <w:r w:rsidRPr="2E2F4E31">
          <w:rPr>
            <w:rFonts w:eastAsia="Times New Roman" w:cs="Times New Roman"/>
            <w:b/>
            <w:bCs/>
            <w:lang w:eastAsia="ar-SA"/>
          </w:rPr>
          <w:t xml:space="preserve"> muutmine</w:t>
        </w:r>
      </w:ins>
    </w:p>
    <w:p w14:paraId="264D1757" w14:textId="005C6024" w:rsidR="2E2F4E31" w:rsidRDefault="2E2F4E31" w:rsidP="2E2F4E31">
      <w:pPr>
        <w:rPr>
          <w:rFonts w:eastAsia="Times New Roman" w:cs="Times New Roman"/>
          <w:b/>
          <w:bCs/>
          <w:lang w:eastAsia="ar-SA"/>
        </w:rPr>
      </w:pPr>
    </w:p>
    <w:p w14:paraId="48D48975" w14:textId="48F24A76" w:rsidR="001A391F" w:rsidRDefault="001A391F" w:rsidP="2E2F4E31">
      <w:pPr>
        <w:rPr>
          <w:rFonts w:cs="Times New Roman"/>
        </w:rPr>
      </w:pPr>
      <w:r w:rsidRPr="2E2F4E31">
        <w:rPr>
          <w:rFonts w:eastAsia="Times New Roman" w:cs="Times New Roman"/>
          <w:b/>
          <w:bCs/>
          <w:lang w:eastAsia="ar-SA"/>
        </w:rPr>
        <w:t xml:space="preserve">Eelnõu § 2 </w:t>
      </w:r>
      <w:r w:rsidRPr="2E2F4E31">
        <w:rPr>
          <w:rFonts w:eastAsia="Times New Roman" w:cs="Times New Roman"/>
          <w:lang w:eastAsia="ar-SA"/>
        </w:rPr>
        <w:t xml:space="preserve">kohaselt muudetakse konkurentsiseadust. Kuna edaspidi kooskõlastab Konkurentsiamet ka UPT osutaja põhjendatud tasu, eemaldatakse konkurentsiseadusest vastavad erisused UPT osutaja osas. Muudatuse tulemusena ei muutu UPT osutaja poolt makstav järelevalvetasu, mis on jätkuvalt konkurentsiseaduse § 53² lõike </w:t>
      </w:r>
      <w:r w:rsidR="000723B3" w:rsidRPr="2E2F4E31">
        <w:rPr>
          <w:rFonts w:eastAsia="Times New Roman" w:cs="Times New Roman"/>
          <w:lang w:eastAsia="ar-SA"/>
        </w:rPr>
        <w:t>1</w:t>
      </w:r>
      <w:r w:rsidRPr="2E2F4E31">
        <w:rPr>
          <w:rFonts w:eastAsia="Times New Roman" w:cs="Times New Roman"/>
          <w:lang w:eastAsia="ar-SA"/>
        </w:rPr>
        <w:t xml:space="preserve"> kohaselt </w:t>
      </w:r>
      <w:r w:rsidRPr="2E2F4E31">
        <w:rPr>
          <w:rFonts w:cs="Times New Roman"/>
        </w:rPr>
        <w:t>0,2 protsenti talle antud haldusaktis märgitud müügitulust.</w:t>
      </w:r>
    </w:p>
    <w:p w14:paraId="0EA680F8" w14:textId="77777777" w:rsidR="001A391F" w:rsidRPr="008940D2" w:rsidRDefault="001A391F" w:rsidP="001A391F">
      <w:pPr>
        <w:suppressAutoHyphens/>
        <w:rPr>
          <w:rFonts w:eastAsia="Times New Roman" w:cs="Times New Roman"/>
          <w:szCs w:val="24"/>
          <w:lang w:eastAsia="ar-SA"/>
        </w:rPr>
      </w:pPr>
    </w:p>
    <w:p w14:paraId="4D482E57" w14:textId="06C44D2C" w:rsidR="00FB2F57" w:rsidRPr="008940D2" w:rsidRDefault="33C6F68D" w:rsidP="79A72EDF">
      <w:pPr>
        <w:suppressAutoHyphens/>
        <w:rPr>
          <w:rFonts w:eastAsia="Times New Roman" w:cs="Times New Roman"/>
          <w:lang w:eastAsia="ar-SA"/>
        </w:rPr>
      </w:pPr>
      <w:r w:rsidRPr="79A72EDF">
        <w:rPr>
          <w:rFonts w:eastAsia="Times New Roman" w:cs="Times New Roman"/>
          <w:b/>
          <w:bCs/>
          <w:lang w:eastAsia="ar-SA"/>
        </w:rPr>
        <w:t>Eelnõu §</w:t>
      </w:r>
      <w:r w:rsidR="592F9841" w:rsidRPr="79A72EDF">
        <w:rPr>
          <w:rFonts w:eastAsia="Times New Roman" w:cs="Times New Roman"/>
          <w:b/>
          <w:bCs/>
          <w:lang w:eastAsia="ar-SA"/>
        </w:rPr>
        <w:t xml:space="preserve"> </w:t>
      </w:r>
      <w:r w:rsidR="001A391F">
        <w:rPr>
          <w:rFonts w:eastAsia="Times New Roman" w:cs="Times New Roman"/>
          <w:b/>
          <w:bCs/>
          <w:lang w:eastAsia="ar-SA"/>
        </w:rPr>
        <w:t>3</w:t>
      </w:r>
      <w:r w:rsidR="1FE7E3B7" w:rsidRPr="79A72EDF">
        <w:rPr>
          <w:rFonts w:eastAsia="Times New Roman" w:cs="Times New Roman"/>
          <w:b/>
          <w:bCs/>
          <w:lang w:eastAsia="ar-SA"/>
        </w:rPr>
        <w:t xml:space="preserve"> </w:t>
      </w:r>
      <w:r w:rsidRPr="79A72EDF">
        <w:rPr>
          <w:rFonts w:eastAsia="Times New Roman" w:cs="Times New Roman"/>
          <w:lang w:eastAsia="ar-SA"/>
        </w:rPr>
        <w:t xml:space="preserve">kohaselt tunnistatakse kehtetuks </w:t>
      </w:r>
      <w:r w:rsidR="095D950F" w:rsidRPr="79A72EDF">
        <w:rPr>
          <w:rFonts w:eastAsia="Times New Roman" w:cs="Times New Roman"/>
          <w:lang w:eastAsia="ar-SA"/>
        </w:rPr>
        <w:t>r</w:t>
      </w:r>
      <w:r w:rsidRPr="79A72EDF">
        <w:rPr>
          <w:rFonts w:eastAsia="Times New Roman" w:cs="Times New Roman"/>
          <w:lang w:eastAsia="ar-SA"/>
        </w:rPr>
        <w:t>iigilõivuseaduse § 261</w:t>
      </w:r>
      <w:r w:rsidRPr="79A72EDF">
        <w:rPr>
          <w:rFonts w:eastAsia="Times New Roman" w:cs="Times New Roman"/>
          <w:vertAlign w:val="superscript"/>
          <w:lang w:eastAsia="ar-SA"/>
        </w:rPr>
        <w:t>5</w:t>
      </w:r>
      <w:r w:rsidRPr="79A72EDF">
        <w:rPr>
          <w:rFonts w:eastAsia="Times New Roman" w:cs="Times New Roman"/>
          <w:lang w:eastAsia="ar-SA"/>
        </w:rPr>
        <w:t>,</w:t>
      </w:r>
      <w:r w:rsidRPr="79A72EDF">
        <w:rPr>
          <w:rFonts w:eastAsia="Times New Roman" w:cs="Times New Roman"/>
          <w:b/>
          <w:bCs/>
          <w:lang w:eastAsia="ar-SA"/>
        </w:rPr>
        <w:t xml:space="preserve"> </w:t>
      </w:r>
      <w:r w:rsidRPr="79A72EDF">
        <w:rPr>
          <w:rFonts w:eastAsia="Times New Roman" w:cs="Times New Roman"/>
          <w:lang w:eastAsia="ar-SA"/>
        </w:rPr>
        <w:t>mis sätesta</w:t>
      </w:r>
      <w:r w:rsidR="592F9841" w:rsidRPr="79A72EDF">
        <w:rPr>
          <w:rFonts w:eastAsia="Times New Roman" w:cs="Times New Roman"/>
          <w:lang w:eastAsia="ar-SA"/>
        </w:rPr>
        <w:t>b</w:t>
      </w:r>
      <w:r w:rsidRPr="79A72EDF">
        <w:rPr>
          <w:rFonts w:eastAsia="Times New Roman" w:cs="Times New Roman"/>
          <w:lang w:eastAsia="ar-SA"/>
        </w:rPr>
        <w:t xml:space="preserve"> </w:t>
      </w:r>
      <w:r w:rsidR="592F9841" w:rsidRPr="79A72EDF">
        <w:rPr>
          <w:rFonts w:eastAsia="Times New Roman" w:cs="Times New Roman"/>
          <w:lang w:eastAsia="ar-SA"/>
        </w:rPr>
        <w:t xml:space="preserve">seaduse alusel tehtavate toimingute </w:t>
      </w:r>
      <w:r w:rsidRPr="79A72EDF">
        <w:rPr>
          <w:rFonts w:eastAsia="Times New Roman" w:cs="Times New Roman"/>
          <w:lang w:eastAsia="ar-SA"/>
        </w:rPr>
        <w:t xml:space="preserve">summad postiteenuse tegevusloa andmiseks ja muutmise taotluse läbivaatamiseks. </w:t>
      </w:r>
      <w:r w:rsidR="592F9841" w:rsidRPr="79A72EDF">
        <w:rPr>
          <w:rFonts w:eastAsia="Times New Roman" w:cs="Times New Roman"/>
          <w:lang w:eastAsia="ar-SA"/>
        </w:rPr>
        <w:t>Eelnõu § 1 välja toodud</w:t>
      </w:r>
      <w:r w:rsidRPr="79A72EDF">
        <w:rPr>
          <w:rFonts w:eastAsia="Times New Roman" w:cs="Times New Roman"/>
          <w:lang w:eastAsia="ar-SA"/>
        </w:rPr>
        <w:t xml:space="preserve"> muudatuste järgselt kohaldub tegevusloa regulatsioon</w:t>
      </w:r>
      <w:r w:rsidR="592F9841" w:rsidRPr="79A72EDF">
        <w:rPr>
          <w:rFonts w:eastAsia="Times New Roman" w:cs="Times New Roman"/>
          <w:lang w:eastAsia="ar-SA"/>
        </w:rPr>
        <w:t xml:space="preserve"> postiteenuste puhul</w:t>
      </w:r>
      <w:r w:rsidRPr="79A72EDF">
        <w:rPr>
          <w:rFonts w:eastAsia="Times New Roman" w:cs="Times New Roman"/>
          <w:lang w:eastAsia="ar-SA"/>
        </w:rPr>
        <w:t xml:space="preserve"> ainult UPT korral ning ülejäänud postiteenustele hakkab kehtima </w:t>
      </w:r>
      <w:r w:rsidR="3CE163B2" w:rsidRPr="79A72EDF">
        <w:rPr>
          <w:rFonts w:eastAsia="Times New Roman" w:cs="Times New Roman"/>
          <w:lang w:eastAsia="ar-SA"/>
        </w:rPr>
        <w:t>teatamis</w:t>
      </w:r>
      <w:r w:rsidRPr="79A72EDF">
        <w:rPr>
          <w:rFonts w:eastAsia="Times New Roman" w:cs="Times New Roman"/>
          <w:lang w:eastAsia="ar-SA"/>
        </w:rPr>
        <w:t>kohustus</w:t>
      </w:r>
      <w:r w:rsidR="592F9841" w:rsidRPr="79A72EDF">
        <w:rPr>
          <w:rFonts w:eastAsia="Times New Roman" w:cs="Times New Roman"/>
          <w:lang w:eastAsia="ar-SA"/>
        </w:rPr>
        <w:t>, mis senini kehtis ainult teatud postiteenustele väljaspool UPT-d</w:t>
      </w:r>
      <w:r w:rsidRPr="79A72EDF">
        <w:rPr>
          <w:rFonts w:eastAsia="Times New Roman" w:cs="Times New Roman"/>
          <w:lang w:eastAsia="ar-SA"/>
        </w:rPr>
        <w:t xml:space="preserve">. </w:t>
      </w:r>
      <w:r w:rsidR="592F9841" w:rsidRPr="79A72EDF">
        <w:rPr>
          <w:rFonts w:eastAsia="Times New Roman" w:cs="Times New Roman"/>
          <w:lang w:eastAsia="ar-SA"/>
        </w:rPr>
        <w:t xml:space="preserve">UPT korral muudatusi tegevusloa regulatsioonis ei tehta ning seega jääb kehtima ka </w:t>
      </w:r>
      <w:r w:rsidR="095D950F" w:rsidRPr="79A72EDF">
        <w:rPr>
          <w:rFonts w:eastAsia="Times New Roman" w:cs="Times New Roman"/>
          <w:lang w:eastAsia="ar-SA"/>
        </w:rPr>
        <w:t>r</w:t>
      </w:r>
      <w:r w:rsidR="592F9841" w:rsidRPr="79A72EDF">
        <w:rPr>
          <w:rFonts w:eastAsia="Times New Roman" w:cs="Times New Roman"/>
          <w:lang w:eastAsia="ar-SA"/>
        </w:rPr>
        <w:t>iigilõivuseaduse §</w:t>
      </w:r>
      <w:r w:rsidR="095D950F" w:rsidRPr="79A72EDF">
        <w:rPr>
          <w:rFonts w:eastAsia="Times New Roman" w:cs="Times New Roman"/>
          <w:lang w:eastAsia="ar-SA"/>
        </w:rPr>
        <w:t> </w:t>
      </w:r>
      <w:r w:rsidR="592F9841" w:rsidRPr="79A72EDF">
        <w:rPr>
          <w:rFonts w:eastAsia="Times New Roman" w:cs="Times New Roman"/>
          <w:lang w:eastAsia="ar-SA"/>
        </w:rPr>
        <w:t>261</w:t>
      </w:r>
      <w:r w:rsidR="592F9841" w:rsidRPr="79A72EDF">
        <w:rPr>
          <w:rFonts w:eastAsia="Times New Roman" w:cs="Times New Roman"/>
          <w:vertAlign w:val="superscript"/>
          <w:lang w:eastAsia="ar-SA"/>
        </w:rPr>
        <w:t>4</w:t>
      </w:r>
      <w:r w:rsidR="592F9841" w:rsidRPr="79A72EDF">
        <w:rPr>
          <w:rFonts w:eastAsia="Times New Roman" w:cs="Times New Roman"/>
          <w:lang w:eastAsia="ar-SA"/>
        </w:rPr>
        <w:t>.</w:t>
      </w:r>
    </w:p>
    <w:p w14:paraId="0655830F" w14:textId="77777777" w:rsidR="0036789F" w:rsidRPr="008940D2" w:rsidRDefault="0036789F" w:rsidP="00681309">
      <w:pPr>
        <w:suppressAutoHyphens/>
        <w:rPr>
          <w:rFonts w:eastAsia="Times New Roman" w:cs="Times New Roman"/>
          <w:b/>
          <w:bCs/>
          <w:szCs w:val="24"/>
          <w:lang w:eastAsia="ar-SA"/>
        </w:rPr>
      </w:pPr>
    </w:p>
    <w:p w14:paraId="33A18088" w14:textId="45DDF5B9" w:rsidR="005F3008" w:rsidRPr="008940D2" w:rsidRDefault="413C3516" w:rsidP="00353CB3">
      <w:pPr>
        <w:suppressAutoHyphens/>
        <w:rPr>
          <w:ins w:id="144" w:author="Maarja-Liis Lall - JUSTDIGI" w:date="2025-10-21T06:36:00Z" w16du:dateUtc="2025-10-21T06:36:30Z"/>
          <w:rFonts w:eastAsia="Times New Roman" w:cs="Times New Roman"/>
          <w:b/>
          <w:bCs/>
          <w:lang w:eastAsia="ar-SA"/>
        </w:rPr>
      </w:pPr>
      <w:commentRangeStart w:id="145"/>
      <w:ins w:id="146" w:author="Maarja-Liis Lall - JUSTDIGI" w:date="2025-10-21T06:36:00Z">
        <w:r w:rsidRPr="3B456AE5">
          <w:rPr>
            <w:rFonts w:eastAsia="Times New Roman" w:cs="Times New Roman"/>
            <w:b/>
            <w:bCs/>
            <w:lang w:eastAsia="ar-SA"/>
          </w:rPr>
          <w:t>3.4. Seaduse jõustumine</w:t>
        </w:r>
      </w:ins>
      <w:commentRangeEnd w:id="145"/>
      <w:r w:rsidR="5EBECCDD">
        <w:rPr>
          <w:rStyle w:val="Kommentaariviide"/>
        </w:rPr>
        <w:commentReference w:id="145"/>
      </w:r>
    </w:p>
    <w:p w14:paraId="198E92DE" w14:textId="7D9C89D1" w:rsidR="2E2F4E31" w:rsidRDefault="2E2F4E31" w:rsidP="2E2F4E31">
      <w:pPr>
        <w:rPr>
          <w:rFonts w:eastAsia="Times New Roman" w:cs="Times New Roman"/>
          <w:b/>
          <w:bCs/>
          <w:lang w:eastAsia="ar-SA"/>
        </w:rPr>
      </w:pPr>
    </w:p>
    <w:p w14:paraId="63AE64FA" w14:textId="6FDD9E9A" w:rsidR="00353CB3" w:rsidRPr="007872A2" w:rsidRDefault="26F5FF26" w:rsidP="79A72EDF">
      <w:pPr>
        <w:suppressAutoHyphens/>
        <w:rPr>
          <w:rFonts w:eastAsia="Times New Roman" w:cs="Times New Roman"/>
          <w:lang w:eastAsia="ar-SA"/>
        </w:rPr>
      </w:pPr>
      <w:r w:rsidRPr="007872A2">
        <w:rPr>
          <w:rFonts w:eastAsia="Times New Roman" w:cs="Times New Roman"/>
          <w:b/>
          <w:bCs/>
          <w:lang w:eastAsia="ar-SA"/>
        </w:rPr>
        <w:t xml:space="preserve">Eelnõu § </w:t>
      </w:r>
      <w:r w:rsidR="2B585281" w:rsidRPr="007872A2">
        <w:rPr>
          <w:rFonts w:eastAsia="Times New Roman" w:cs="Times New Roman"/>
          <w:b/>
          <w:bCs/>
          <w:lang w:eastAsia="ar-SA"/>
        </w:rPr>
        <w:t>4</w:t>
      </w:r>
      <w:r w:rsidRPr="007872A2">
        <w:rPr>
          <w:rFonts w:eastAsia="Times New Roman" w:cs="Times New Roman"/>
          <w:b/>
          <w:bCs/>
          <w:lang w:eastAsia="ar-SA"/>
        </w:rPr>
        <w:t xml:space="preserve"> </w:t>
      </w:r>
      <w:r w:rsidR="4FB5D24D" w:rsidRPr="007872A2">
        <w:rPr>
          <w:rFonts w:eastAsia="Times New Roman" w:cs="Times New Roman"/>
          <w:b/>
          <w:bCs/>
          <w:lang w:eastAsia="ar-SA"/>
        </w:rPr>
        <w:t>lõike</w:t>
      </w:r>
      <w:r w:rsidRPr="007872A2">
        <w:rPr>
          <w:rFonts w:eastAsia="Times New Roman" w:cs="Times New Roman"/>
          <w:b/>
          <w:bCs/>
          <w:lang w:eastAsia="ar-SA"/>
        </w:rPr>
        <w:t xml:space="preserve"> 1</w:t>
      </w:r>
      <w:r w:rsidRPr="007872A2">
        <w:rPr>
          <w:rFonts w:eastAsia="Times New Roman" w:cs="Times New Roman"/>
          <w:lang w:eastAsia="ar-SA"/>
        </w:rPr>
        <w:t xml:space="preserve"> kohaselt jõustub</w:t>
      </w:r>
      <w:r w:rsidR="5BD2B17E" w:rsidRPr="007872A2">
        <w:rPr>
          <w:rFonts w:eastAsia="Times New Roman" w:cs="Times New Roman"/>
          <w:lang w:eastAsia="ar-SA"/>
        </w:rPr>
        <w:t xml:space="preserve"> seadus</w:t>
      </w:r>
      <w:r w:rsidRPr="007872A2">
        <w:rPr>
          <w:rFonts w:eastAsia="Times New Roman" w:cs="Times New Roman"/>
          <w:lang w:eastAsia="ar-SA"/>
        </w:rPr>
        <w:t xml:space="preserve"> </w:t>
      </w:r>
      <w:r w:rsidR="2DA7A0FA" w:rsidRPr="007872A2">
        <w:rPr>
          <w:rFonts w:eastAsia="Times New Roman" w:cs="Times New Roman"/>
          <w:lang w:eastAsia="ar-SA"/>
        </w:rPr>
        <w:t>202</w:t>
      </w:r>
      <w:r w:rsidR="49553C50" w:rsidRPr="007872A2">
        <w:rPr>
          <w:rFonts w:eastAsia="Times New Roman" w:cs="Times New Roman"/>
          <w:lang w:eastAsia="ar-SA"/>
        </w:rPr>
        <w:t>6</w:t>
      </w:r>
      <w:r w:rsidR="2DA7A0FA" w:rsidRPr="007872A2">
        <w:rPr>
          <w:rFonts w:eastAsia="Times New Roman" w:cs="Times New Roman"/>
          <w:lang w:eastAsia="ar-SA"/>
        </w:rPr>
        <w:t>. aasta 1. j</w:t>
      </w:r>
      <w:r w:rsidR="49553C50" w:rsidRPr="007872A2">
        <w:rPr>
          <w:rFonts w:eastAsia="Times New Roman" w:cs="Times New Roman"/>
          <w:lang w:eastAsia="ar-SA"/>
        </w:rPr>
        <w:t>aanuaril.</w:t>
      </w:r>
      <w:r w:rsidR="00D71548" w:rsidRPr="007872A2">
        <w:rPr>
          <w:rFonts w:eastAsia="Times New Roman" w:cs="Times New Roman"/>
          <w:lang w:eastAsia="ar-SA"/>
        </w:rPr>
        <w:t xml:space="preserve"> </w:t>
      </w:r>
      <w:commentRangeStart w:id="147"/>
      <w:r w:rsidR="002940FD" w:rsidRPr="007872A2">
        <w:rPr>
          <w:rFonts w:eastAsia="Times New Roman" w:cs="Times New Roman"/>
          <w:lang w:eastAsia="ar-SA"/>
        </w:rPr>
        <w:t>Nimetatud tähtaeg võimaldab kohaldada eelnõuga tehtud muudatusi võimalikult kiirelt, mis toetavad ka põhjendatud tasule üleminekut esimesel võimalusel.</w:t>
      </w:r>
      <w:commentRangeEnd w:id="147"/>
      <w:r>
        <w:rPr>
          <w:rStyle w:val="Kommentaariviide"/>
        </w:rPr>
        <w:commentReference w:id="147"/>
      </w:r>
    </w:p>
    <w:p w14:paraId="3464C148" w14:textId="77777777" w:rsidR="00353CB3" w:rsidRPr="007872A2" w:rsidRDefault="00353CB3" w:rsidP="00353CB3">
      <w:pPr>
        <w:suppressAutoHyphens/>
        <w:rPr>
          <w:rFonts w:eastAsia="Times New Roman" w:cs="Times New Roman"/>
          <w:szCs w:val="24"/>
          <w:lang w:eastAsia="ar-SA"/>
        </w:rPr>
      </w:pPr>
    </w:p>
    <w:p w14:paraId="125EE613" w14:textId="597D20F0" w:rsidR="00824556" w:rsidRPr="007872A2" w:rsidRDefault="1D70DF2B" w:rsidP="79A72EDF">
      <w:pPr>
        <w:suppressAutoHyphens/>
        <w:rPr>
          <w:rFonts w:eastAsia="Times New Roman" w:cs="Times New Roman"/>
          <w:lang w:eastAsia="ar-SA"/>
        </w:rPr>
      </w:pPr>
      <w:bookmarkStart w:id="148" w:name="_Hlk105365283"/>
      <w:r w:rsidRPr="007872A2">
        <w:rPr>
          <w:rFonts w:eastAsia="Times New Roman" w:cs="Times New Roman"/>
          <w:b/>
          <w:bCs/>
          <w:lang w:eastAsia="ar-SA"/>
        </w:rPr>
        <w:t xml:space="preserve">Eelnõu § </w:t>
      </w:r>
      <w:r w:rsidR="2B585281" w:rsidRPr="007872A2">
        <w:rPr>
          <w:rFonts w:eastAsia="Times New Roman" w:cs="Times New Roman"/>
          <w:b/>
          <w:bCs/>
          <w:lang w:eastAsia="ar-SA"/>
        </w:rPr>
        <w:t>4</w:t>
      </w:r>
      <w:r w:rsidRPr="007872A2">
        <w:rPr>
          <w:rFonts w:eastAsia="Times New Roman" w:cs="Times New Roman"/>
          <w:b/>
          <w:bCs/>
          <w:lang w:eastAsia="ar-SA"/>
        </w:rPr>
        <w:t xml:space="preserve"> </w:t>
      </w:r>
      <w:r w:rsidR="4FB5D24D" w:rsidRPr="007872A2">
        <w:rPr>
          <w:rFonts w:eastAsia="Times New Roman" w:cs="Times New Roman"/>
          <w:b/>
          <w:bCs/>
          <w:lang w:eastAsia="ar-SA"/>
        </w:rPr>
        <w:t>lõike</w:t>
      </w:r>
      <w:r w:rsidRPr="007872A2">
        <w:rPr>
          <w:rFonts w:eastAsia="Times New Roman" w:cs="Times New Roman"/>
          <w:b/>
          <w:bCs/>
          <w:lang w:eastAsia="ar-SA"/>
        </w:rPr>
        <w:t xml:space="preserve"> </w:t>
      </w:r>
      <w:r w:rsidR="2E7680C1" w:rsidRPr="007872A2">
        <w:rPr>
          <w:rFonts w:eastAsia="Times New Roman" w:cs="Times New Roman"/>
          <w:b/>
          <w:bCs/>
          <w:lang w:eastAsia="ar-SA"/>
        </w:rPr>
        <w:t>2</w:t>
      </w:r>
      <w:r w:rsidRPr="007872A2">
        <w:rPr>
          <w:rFonts w:eastAsia="Times New Roman" w:cs="Times New Roman"/>
          <w:lang w:eastAsia="ar-SA"/>
        </w:rPr>
        <w:t xml:space="preserve"> </w:t>
      </w:r>
      <w:bookmarkStart w:id="149" w:name="_Hlk163117163"/>
      <w:r w:rsidRPr="007872A2">
        <w:rPr>
          <w:rFonts w:eastAsia="Times New Roman" w:cs="Times New Roman"/>
          <w:lang w:eastAsia="ar-SA"/>
        </w:rPr>
        <w:t>kohaselt jõustu</w:t>
      </w:r>
      <w:r w:rsidR="28D07C78" w:rsidRPr="007872A2">
        <w:rPr>
          <w:rFonts w:eastAsia="Times New Roman" w:cs="Times New Roman"/>
          <w:lang w:eastAsia="ar-SA"/>
        </w:rPr>
        <w:t>vad</w:t>
      </w:r>
      <w:r w:rsidRPr="007872A2">
        <w:rPr>
          <w:rFonts w:eastAsia="Times New Roman" w:cs="Times New Roman"/>
          <w:lang w:eastAsia="ar-SA"/>
        </w:rPr>
        <w:t xml:space="preserve"> käesoleva seaduse § 1 punkti</w:t>
      </w:r>
      <w:r w:rsidR="73A0913F" w:rsidRPr="007872A2">
        <w:rPr>
          <w:rFonts w:eastAsia="Times New Roman" w:cs="Times New Roman"/>
          <w:lang w:eastAsia="ar-SA"/>
        </w:rPr>
        <w:t>d 1 (</w:t>
      </w:r>
      <w:r w:rsidR="6E83A80E" w:rsidRPr="007872A2">
        <w:rPr>
          <w:rFonts w:eastAsia="Times New Roman" w:cs="Times New Roman"/>
          <w:lang w:eastAsia="ar-SA"/>
        </w:rPr>
        <w:t xml:space="preserve">seaduse tekstis </w:t>
      </w:r>
      <w:r w:rsidR="73A0913F" w:rsidRPr="007872A2">
        <w:rPr>
          <w:rFonts w:eastAsia="Times New Roman" w:cs="Times New Roman"/>
          <w:lang w:eastAsia="ar-SA"/>
        </w:rPr>
        <w:t>sõnade „taskukohase tasu“ asendamine sõnadega „põhjendatud tasu“</w:t>
      </w:r>
      <w:r w:rsidR="6E83A80E" w:rsidRPr="007872A2">
        <w:rPr>
          <w:rFonts w:eastAsia="Times New Roman" w:cs="Times New Roman"/>
          <w:lang w:eastAsia="ar-SA"/>
        </w:rPr>
        <w:t>)</w:t>
      </w:r>
      <w:r w:rsidR="5979C37D" w:rsidRPr="007872A2">
        <w:rPr>
          <w:rFonts w:eastAsia="Times New Roman" w:cs="Times New Roman"/>
          <w:lang w:eastAsia="ar-SA"/>
        </w:rPr>
        <w:t>,</w:t>
      </w:r>
      <w:r w:rsidRPr="007872A2">
        <w:rPr>
          <w:rFonts w:eastAsia="Times New Roman" w:cs="Times New Roman"/>
          <w:lang w:eastAsia="ar-SA"/>
        </w:rPr>
        <w:t xml:space="preserve"> </w:t>
      </w:r>
      <w:r w:rsidR="0C6678F2" w:rsidRPr="007872A2">
        <w:rPr>
          <w:rFonts w:eastAsia="Times New Roman" w:cs="Times New Roman"/>
          <w:lang w:eastAsia="ar-SA"/>
        </w:rPr>
        <w:t xml:space="preserve">punkt </w:t>
      </w:r>
      <w:r w:rsidR="3162B36D" w:rsidRPr="007872A2">
        <w:rPr>
          <w:rFonts w:eastAsia="Times New Roman" w:cs="Times New Roman"/>
          <w:lang w:eastAsia="ar-SA"/>
        </w:rPr>
        <w:t>1</w:t>
      </w:r>
      <w:r w:rsidR="538E9F31" w:rsidRPr="007872A2">
        <w:rPr>
          <w:rFonts w:eastAsia="Times New Roman" w:cs="Times New Roman"/>
          <w:lang w:eastAsia="ar-SA"/>
        </w:rPr>
        <w:t>5</w:t>
      </w:r>
      <w:r w:rsidRPr="007872A2">
        <w:rPr>
          <w:rFonts w:eastAsia="Times New Roman" w:cs="Times New Roman"/>
          <w:lang w:eastAsia="ar-SA"/>
        </w:rPr>
        <w:t xml:space="preserve"> </w:t>
      </w:r>
      <w:r w:rsidR="28D07C78" w:rsidRPr="007872A2">
        <w:rPr>
          <w:rFonts w:eastAsia="Times New Roman" w:cs="Times New Roman"/>
          <w:lang w:eastAsia="ar-SA"/>
        </w:rPr>
        <w:t xml:space="preserve">(seaduse § </w:t>
      </w:r>
      <w:r w:rsidRPr="007872A2">
        <w:rPr>
          <w:rFonts w:eastAsia="Times New Roman" w:cs="Times New Roman"/>
          <w:lang w:eastAsia="ar-SA"/>
        </w:rPr>
        <w:t>6</w:t>
      </w:r>
      <w:r w:rsidRPr="007872A2">
        <w:rPr>
          <w:rFonts w:eastAsia="Times New Roman" w:cs="Times New Roman"/>
          <w:vertAlign w:val="superscript"/>
          <w:lang w:eastAsia="ar-SA"/>
        </w:rPr>
        <w:t>1</w:t>
      </w:r>
      <w:r w:rsidRPr="007872A2">
        <w:rPr>
          <w:rFonts w:eastAsia="Times New Roman" w:cs="Times New Roman"/>
          <w:lang w:eastAsia="ar-SA"/>
        </w:rPr>
        <w:t xml:space="preserve"> kehtetuks tunnista</w:t>
      </w:r>
      <w:r w:rsidR="62F8E98F" w:rsidRPr="007872A2">
        <w:rPr>
          <w:rFonts w:eastAsia="Times New Roman" w:cs="Times New Roman"/>
          <w:lang w:eastAsia="ar-SA"/>
        </w:rPr>
        <w:t>mine</w:t>
      </w:r>
      <w:r w:rsidR="28D07C78" w:rsidRPr="007872A2">
        <w:rPr>
          <w:rFonts w:eastAsia="Times New Roman" w:cs="Times New Roman"/>
          <w:lang w:eastAsia="ar-SA"/>
        </w:rPr>
        <w:t>)</w:t>
      </w:r>
      <w:r w:rsidR="5979C37D" w:rsidRPr="007872A2">
        <w:rPr>
          <w:rFonts w:eastAsia="Times New Roman" w:cs="Times New Roman"/>
          <w:lang w:eastAsia="ar-SA"/>
        </w:rPr>
        <w:t xml:space="preserve"> ja punktid </w:t>
      </w:r>
      <w:r w:rsidR="3196AF4E" w:rsidRPr="007872A2">
        <w:rPr>
          <w:rFonts w:eastAsia="Times New Roman" w:cs="Times New Roman"/>
          <w:lang w:eastAsia="ar-SA"/>
        </w:rPr>
        <w:t>2</w:t>
      </w:r>
      <w:r w:rsidR="538E9F31" w:rsidRPr="007872A2">
        <w:rPr>
          <w:rFonts w:eastAsia="Times New Roman" w:cs="Times New Roman"/>
          <w:lang w:eastAsia="ar-SA"/>
        </w:rPr>
        <w:t>2</w:t>
      </w:r>
      <w:r w:rsidR="398A7F3F" w:rsidRPr="007872A2">
        <w:rPr>
          <w:rFonts w:eastAsia="Times New Roman" w:cs="Times New Roman"/>
          <w:lang w:eastAsia="ar-SA"/>
        </w:rPr>
        <w:t>–</w:t>
      </w:r>
      <w:r w:rsidR="5979C37D" w:rsidRPr="007872A2">
        <w:rPr>
          <w:rFonts w:eastAsia="Times New Roman" w:cs="Times New Roman"/>
          <w:lang w:eastAsia="ar-SA"/>
        </w:rPr>
        <w:t>2</w:t>
      </w:r>
      <w:r w:rsidR="538E9F31" w:rsidRPr="007872A2">
        <w:rPr>
          <w:rFonts w:eastAsia="Times New Roman" w:cs="Times New Roman"/>
          <w:lang w:eastAsia="ar-SA"/>
        </w:rPr>
        <w:t>9</w:t>
      </w:r>
      <w:r w:rsidR="00E04B59" w:rsidRPr="007872A2">
        <w:rPr>
          <w:rFonts w:eastAsia="Times New Roman" w:cs="Times New Roman"/>
          <w:lang w:eastAsia="ar-SA"/>
        </w:rPr>
        <w:t xml:space="preserve"> ja 58</w:t>
      </w:r>
      <w:r w:rsidR="5979C37D" w:rsidRPr="007872A2">
        <w:rPr>
          <w:rFonts w:eastAsia="Times New Roman" w:cs="Times New Roman"/>
          <w:lang w:eastAsia="ar-SA"/>
        </w:rPr>
        <w:t xml:space="preserve"> (tegevusloa regulatsiooni muutmine)</w:t>
      </w:r>
      <w:r w:rsidR="5ABB3A09" w:rsidRPr="007872A2">
        <w:rPr>
          <w:rFonts w:eastAsia="Times New Roman" w:cs="Times New Roman"/>
          <w:lang w:eastAsia="ar-SA"/>
        </w:rPr>
        <w:t xml:space="preserve"> ning § 2 ja § 3</w:t>
      </w:r>
      <w:r w:rsidR="0C6678F2" w:rsidRPr="007872A2">
        <w:rPr>
          <w:rFonts w:eastAsia="Times New Roman" w:cs="Times New Roman"/>
          <w:lang w:eastAsia="ar-SA"/>
        </w:rPr>
        <w:t xml:space="preserve"> </w:t>
      </w:r>
      <w:bookmarkEnd w:id="149"/>
      <w:r w:rsidR="2DA7A0FA" w:rsidRPr="007872A2">
        <w:rPr>
          <w:rFonts w:eastAsia="Times New Roman" w:cs="Times New Roman"/>
          <w:lang w:eastAsia="ar-SA"/>
        </w:rPr>
        <w:t>2026. aasta 1.</w:t>
      </w:r>
      <w:r w:rsidR="27FB03F5" w:rsidRPr="007872A2">
        <w:rPr>
          <w:rFonts w:eastAsia="Times New Roman" w:cs="Times New Roman"/>
          <w:lang w:eastAsia="ar-SA"/>
        </w:rPr>
        <w:t xml:space="preserve"> </w:t>
      </w:r>
      <w:r w:rsidR="00E04B59" w:rsidRPr="007872A2">
        <w:rPr>
          <w:rFonts w:eastAsia="Times New Roman" w:cs="Times New Roman"/>
          <w:lang w:eastAsia="ar-SA"/>
        </w:rPr>
        <w:t>oktoobril</w:t>
      </w:r>
      <w:r w:rsidR="2DA7A0FA" w:rsidRPr="007872A2">
        <w:rPr>
          <w:rFonts w:eastAsia="Times New Roman" w:cs="Times New Roman"/>
          <w:lang w:eastAsia="ar-SA"/>
        </w:rPr>
        <w:t>.</w:t>
      </w:r>
      <w:r w:rsidR="00D71548" w:rsidRPr="007872A2">
        <w:rPr>
          <w:rFonts w:eastAsia="Times New Roman" w:cs="Times New Roman"/>
          <w:lang w:eastAsia="ar-SA"/>
        </w:rPr>
        <w:t xml:space="preserve"> </w:t>
      </w:r>
    </w:p>
    <w:p w14:paraId="572CD223" w14:textId="77777777" w:rsidR="00824556" w:rsidRPr="007872A2" w:rsidRDefault="00824556" w:rsidP="79A72EDF">
      <w:pPr>
        <w:suppressAutoHyphens/>
        <w:rPr>
          <w:rFonts w:eastAsia="Times New Roman" w:cs="Times New Roman"/>
          <w:lang w:eastAsia="ar-SA"/>
        </w:rPr>
      </w:pPr>
    </w:p>
    <w:p w14:paraId="7B900457" w14:textId="5BF26418" w:rsidR="00B47B21" w:rsidRPr="007872A2" w:rsidRDefault="4B381165" w:rsidP="79A72EDF">
      <w:pPr>
        <w:suppressAutoHyphens/>
        <w:rPr>
          <w:rFonts w:eastAsia="Times New Roman" w:cs="Times New Roman"/>
          <w:lang w:eastAsia="ar-SA"/>
        </w:rPr>
      </w:pPr>
      <w:r w:rsidRPr="3B456AE5">
        <w:rPr>
          <w:rFonts w:eastAsia="Times New Roman" w:cs="Times New Roman"/>
          <w:lang w:eastAsia="ar-SA"/>
        </w:rPr>
        <w:t>Punktide 22-29</w:t>
      </w:r>
      <w:r w:rsidR="1989E7BD" w:rsidRPr="3B456AE5">
        <w:rPr>
          <w:rFonts w:eastAsia="Times New Roman" w:cs="Times New Roman"/>
          <w:lang w:eastAsia="ar-SA"/>
        </w:rPr>
        <w:t xml:space="preserve"> ja 58</w:t>
      </w:r>
      <w:r w:rsidRPr="3B456AE5">
        <w:rPr>
          <w:rFonts w:eastAsia="Times New Roman" w:cs="Times New Roman"/>
          <w:lang w:eastAsia="ar-SA"/>
        </w:rPr>
        <w:t xml:space="preserve"> hilisem jõustumine on vajalik, kuna </w:t>
      </w:r>
      <w:r w:rsidR="36F1C3D6" w:rsidRPr="3B456AE5">
        <w:rPr>
          <w:rFonts w:eastAsia="Times New Roman" w:cs="Times New Roman"/>
          <w:lang w:eastAsia="ar-SA"/>
        </w:rPr>
        <w:t>kehtiva</w:t>
      </w:r>
      <w:r w:rsidRPr="3B456AE5">
        <w:rPr>
          <w:rFonts w:eastAsia="Times New Roman" w:cs="Times New Roman"/>
          <w:lang w:eastAsia="ar-SA"/>
        </w:rPr>
        <w:t xml:space="preserve"> seaduse kohaselt peavad UPT makseid teostama rahastamiskohustusega postiteenuse osutajad. Seaduse § 41</w:t>
      </w:r>
      <w:r w:rsidRPr="3B456AE5">
        <w:rPr>
          <w:rFonts w:eastAsia="Times New Roman" w:cs="Times New Roman"/>
          <w:vertAlign w:val="superscript"/>
          <w:lang w:eastAsia="ar-SA"/>
        </w:rPr>
        <w:t>3</w:t>
      </w:r>
      <w:r w:rsidRPr="3B456AE5">
        <w:rPr>
          <w:rFonts w:eastAsia="Times New Roman" w:cs="Times New Roman"/>
          <w:lang w:eastAsia="ar-SA"/>
        </w:rPr>
        <w:t xml:space="preserve"> kohaselt on rahastamiskohustus postiteenuse osutajal, kes on § 10 lõike 1 punktides 2 ja 3 nimetatud postiteenuste osutamiseks saanud tegevusloa. </w:t>
      </w:r>
      <w:r w:rsidR="36F1C3D6" w:rsidRPr="3B456AE5">
        <w:rPr>
          <w:rFonts w:eastAsia="Times New Roman" w:cs="Times New Roman"/>
          <w:lang w:eastAsia="ar-SA"/>
        </w:rPr>
        <w:t>Seetõttu on vajalik jõustada tegevusloaga seotud muudatused samal ajal, kui muutub rahastamiskohustus (eelnõuga lisatava § 53</w:t>
      </w:r>
      <w:r w:rsidR="36F1C3D6" w:rsidRPr="3B456AE5">
        <w:rPr>
          <w:rFonts w:eastAsia="Times New Roman" w:cs="Times New Roman"/>
          <w:vertAlign w:val="superscript"/>
          <w:lang w:eastAsia="ar-SA"/>
        </w:rPr>
        <w:t xml:space="preserve">2 </w:t>
      </w:r>
      <w:r w:rsidR="36F1C3D6" w:rsidRPr="3B456AE5">
        <w:rPr>
          <w:rFonts w:eastAsia="Times New Roman" w:cs="Times New Roman"/>
          <w:lang w:eastAsia="ar-SA"/>
        </w:rPr>
        <w:t>lõike 2 kohaselt</w:t>
      </w:r>
      <w:r w:rsidR="3C417E35" w:rsidRPr="3B456AE5">
        <w:rPr>
          <w:rFonts w:eastAsia="Times New Roman" w:cs="Times New Roman"/>
          <w:lang w:eastAsia="ar-SA"/>
        </w:rPr>
        <w:t xml:space="preserve"> tasutakse universaalse postiteenuse makse viimast korda hiljemalt 2026. aasta 25. </w:t>
      </w:r>
      <w:r w:rsidR="1989E7BD" w:rsidRPr="3B456AE5">
        <w:rPr>
          <w:rFonts w:eastAsia="Times New Roman" w:cs="Times New Roman"/>
          <w:lang w:eastAsia="ar-SA"/>
        </w:rPr>
        <w:t>oktoobriks</w:t>
      </w:r>
      <w:ins w:id="150" w:author="Maarja-Liis Lall - JUSTDIGI" w:date="2025-10-21T14:26:00Z">
        <w:r w:rsidR="077502DF" w:rsidRPr="3B456AE5">
          <w:rPr>
            <w:rFonts w:eastAsia="Times New Roman" w:cs="Times New Roman"/>
            <w:lang w:eastAsia="ar-SA"/>
          </w:rPr>
          <w:t>)</w:t>
        </w:r>
      </w:ins>
      <w:r w:rsidR="3C417E35" w:rsidRPr="3B456AE5">
        <w:rPr>
          <w:rFonts w:eastAsia="Times New Roman" w:cs="Times New Roman"/>
          <w:lang w:eastAsia="ar-SA"/>
        </w:rPr>
        <w:t>. Peale seda, kui on jõustunud põhjendatud tasu, muutub ka tegevusloa regulatsioon selliselt, et tegevusluba on nõutav ainult UPT korral ning kõigi teiste postiteenuste osas on teatamiskohustus.</w:t>
      </w:r>
    </w:p>
    <w:p w14:paraId="370A0498" w14:textId="77777777" w:rsidR="00B47B21" w:rsidRPr="007872A2" w:rsidRDefault="00B47B21" w:rsidP="00F95556">
      <w:pPr>
        <w:suppressAutoHyphens/>
        <w:rPr>
          <w:rFonts w:eastAsia="Times New Roman" w:cs="Times New Roman"/>
          <w:szCs w:val="24"/>
          <w:lang w:eastAsia="ar-SA"/>
        </w:rPr>
      </w:pPr>
    </w:p>
    <w:bookmarkEnd w:id="148"/>
    <w:p w14:paraId="5671CADF" w14:textId="56069C00" w:rsidR="00F95556" w:rsidRPr="007872A2" w:rsidRDefault="00201BF2" w:rsidP="00F95556">
      <w:pPr>
        <w:suppressAutoHyphens/>
        <w:rPr>
          <w:rFonts w:eastAsia="Times New Roman" w:cs="Times New Roman"/>
          <w:szCs w:val="24"/>
          <w:lang w:eastAsia="ar-SA"/>
        </w:rPr>
      </w:pPr>
      <w:r w:rsidRPr="007872A2">
        <w:rPr>
          <w:rFonts w:eastAsia="Times New Roman" w:cs="Times New Roman"/>
          <w:szCs w:val="24"/>
          <w:lang w:eastAsia="ar-SA"/>
        </w:rPr>
        <w:t>Kehtiva s</w:t>
      </w:r>
      <w:r w:rsidR="00F95556" w:rsidRPr="007872A2">
        <w:rPr>
          <w:rFonts w:eastAsia="Times New Roman" w:cs="Times New Roman"/>
          <w:szCs w:val="24"/>
          <w:lang w:eastAsia="ar-SA"/>
        </w:rPr>
        <w:t xml:space="preserve">eaduse </w:t>
      </w:r>
      <w:r w:rsidR="00B47B21" w:rsidRPr="007872A2">
        <w:rPr>
          <w:rFonts w:eastAsia="Times New Roman" w:cs="Times New Roman"/>
          <w:szCs w:val="24"/>
          <w:lang w:eastAsia="ar-SA"/>
        </w:rPr>
        <w:t>§</w:t>
      </w:r>
      <w:r w:rsidR="00F95556" w:rsidRPr="007872A2">
        <w:rPr>
          <w:rFonts w:eastAsia="Times New Roman" w:cs="Times New Roman"/>
          <w:szCs w:val="24"/>
          <w:lang w:eastAsia="ar-SA"/>
        </w:rPr>
        <w:t xml:space="preserve"> 6</w:t>
      </w:r>
      <w:r w:rsidR="00B47B21" w:rsidRPr="007872A2">
        <w:rPr>
          <w:rFonts w:eastAsia="Times New Roman" w:cs="Times New Roman"/>
          <w:szCs w:val="24"/>
          <w:vertAlign w:val="superscript"/>
          <w:lang w:eastAsia="ar-SA"/>
        </w:rPr>
        <w:t>1</w:t>
      </w:r>
      <w:r w:rsidR="00F95556" w:rsidRPr="007872A2">
        <w:rPr>
          <w:rFonts w:eastAsia="Times New Roman" w:cs="Times New Roman"/>
          <w:szCs w:val="24"/>
          <w:lang w:eastAsia="ar-SA"/>
        </w:rPr>
        <w:t xml:space="preserve"> lõike 2 järgi määrab taskukohase tasu suuruse valdkonna eest vastutav minister määrusega Konkurentsiameti ettepanekul iga </w:t>
      </w:r>
      <w:r w:rsidR="00B36E72" w:rsidRPr="007872A2">
        <w:rPr>
          <w:rFonts w:eastAsia="Times New Roman" w:cs="Times New Roman"/>
          <w:szCs w:val="24"/>
          <w:lang w:eastAsia="ar-SA"/>
        </w:rPr>
        <w:t>UPT</w:t>
      </w:r>
      <w:r w:rsidR="00F95556" w:rsidRPr="007872A2">
        <w:rPr>
          <w:rFonts w:eastAsia="Times New Roman" w:cs="Times New Roman"/>
          <w:szCs w:val="24"/>
          <w:lang w:eastAsia="ar-SA"/>
        </w:rPr>
        <w:t xml:space="preserve"> alla kuuluva teenuse osas ühesugusena kogu riigi territooriumil.</w:t>
      </w:r>
      <w:r w:rsidR="00106171" w:rsidRPr="007872A2">
        <w:rPr>
          <w:rFonts w:eastAsia="Times New Roman" w:cs="Times New Roman"/>
          <w:szCs w:val="24"/>
          <w:lang w:eastAsia="ar-SA"/>
        </w:rPr>
        <w:t xml:space="preserve"> </w:t>
      </w:r>
      <w:r w:rsidR="0047453B" w:rsidRPr="007872A2">
        <w:rPr>
          <w:rFonts w:eastAsia="Times New Roman" w:cs="Times New Roman"/>
          <w:szCs w:val="24"/>
          <w:lang w:eastAsia="ar-SA"/>
        </w:rPr>
        <w:t>Muudatuse</w:t>
      </w:r>
      <w:r w:rsidR="00B320CD" w:rsidRPr="007872A2">
        <w:rPr>
          <w:rFonts w:eastAsia="Times New Roman" w:cs="Times New Roman"/>
          <w:szCs w:val="24"/>
          <w:lang w:eastAsia="ar-SA"/>
        </w:rPr>
        <w:t xml:space="preserve"> järgselt</w:t>
      </w:r>
      <w:r w:rsidR="00F95556" w:rsidRPr="007872A2">
        <w:rPr>
          <w:rFonts w:eastAsia="Times New Roman" w:cs="Times New Roman"/>
          <w:szCs w:val="24"/>
          <w:lang w:eastAsia="ar-SA"/>
        </w:rPr>
        <w:t xml:space="preserve"> hakkab </w:t>
      </w:r>
      <w:r w:rsidR="00343AF7" w:rsidRPr="007872A2">
        <w:rPr>
          <w:rFonts w:eastAsia="Times New Roman" w:cs="Times New Roman"/>
          <w:szCs w:val="24"/>
          <w:lang w:eastAsia="ar-SA"/>
        </w:rPr>
        <w:t xml:space="preserve">UPT </w:t>
      </w:r>
      <w:r w:rsidR="00F95556" w:rsidRPr="007872A2">
        <w:rPr>
          <w:rFonts w:eastAsia="Times New Roman" w:cs="Times New Roman"/>
          <w:szCs w:val="24"/>
          <w:lang w:eastAsia="ar-SA"/>
        </w:rPr>
        <w:t>põhjendatud tasu</w:t>
      </w:r>
      <w:r w:rsidR="0047453B" w:rsidRPr="007872A2">
        <w:rPr>
          <w:rFonts w:eastAsia="Times New Roman" w:cs="Times New Roman"/>
          <w:szCs w:val="24"/>
          <w:lang w:eastAsia="ar-SA"/>
        </w:rPr>
        <w:t xml:space="preserve"> muutust kooskõlastama Konkurentsiamet</w:t>
      </w:r>
      <w:r w:rsidR="00F95556" w:rsidRPr="007872A2">
        <w:rPr>
          <w:rFonts w:eastAsia="Times New Roman" w:cs="Times New Roman"/>
          <w:szCs w:val="24"/>
          <w:lang w:eastAsia="ar-SA"/>
        </w:rPr>
        <w:t xml:space="preserve"> </w:t>
      </w:r>
      <w:r w:rsidR="00C140DA" w:rsidRPr="007872A2">
        <w:rPr>
          <w:rFonts w:eastAsia="Times New Roman" w:cs="Times New Roman"/>
          <w:szCs w:val="24"/>
          <w:lang w:eastAsia="ar-SA"/>
        </w:rPr>
        <w:t xml:space="preserve">enne valdkonna eest vastutava ministri </w:t>
      </w:r>
      <w:r w:rsidR="0047453B" w:rsidRPr="007872A2">
        <w:rPr>
          <w:rFonts w:eastAsia="Times New Roman" w:cs="Times New Roman"/>
          <w:szCs w:val="24"/>
          <w:lang w:eastAsia="ar-SA"/>
        </w:rPr>
        <w:t>poolset hinna kehtestamist.</w:t>
      </w:r>
    </w:p>
    <w:p w14:paraId="6680BFA6" w14:textId="77777777" w:rsidR="00F95556" w:rsidRPr="007872A2" w:rsidRDefault="00F95556" w:rsidP="00F95556">
      <w:pPr>
        <w:suppressAutoHyphens/>
        <w:rPr>
          <w:rFonts w:eastAsia="Times New Roman" w:cs="Times New Roman"/>
          <w:szCs w:val="24"/>
          <w:lang w:eastAsia="ar-SA"/>
        </w:rPr>
      </w:pPr>
    </w:p>
    <w:p w14:paraId="39BBC5AC" w14:textId="32B9CBCF" w:rsidR="00F95556" w:rsidRPr="007872A2" w:rsidRDefault="1D70DF2B" w:rsidP="79A72EDF">
      <w:pPr>
        <w:suppressAutoHyphens/>
        <w:rPr>
          <w:rFonts w:eastAsia="Times New Roman" w:cs="Times New Roman"/>
          <w:lang w:eastAsia="ar-SA"/>
        </w:rPr>
      </w:pPr>
      <w:bookmarkStart w:id="151" w:name="_Hlk163117216"/>
      <w:r w:rsidRPr="007872A2">
        <w:rPr>
          <w:rFonts w:eastAsia="Times New Roman" w:cs="Times New Roman"/>
          <w:lang w:eastAsia="ar-SA"/>
        </w:rPr>
        <w:t xml:space="preserve">Vältimaks olukorda, kus enne Konkurentsiameti poolt </w:t>
      </w:r>
      <w:r w:rsidR="62F8E98F" w:rsidRPr="007872A2">
        <w:rPr>
          <w:rFonts w:eastAsia="Times New Roman" w:cs="Times New Roman"/>
          <w:lang w:eastAsia="ar-SA"/>
        </w:rPr>
        <w:t>UPT</w:t>
      </w:r>
      <w:r w:rsidRPr="007872A2">
        <w:rPr>
          <w:rFonts w:eastAsia="Times New Roman" w:cs="Times New Roman"/>
          <w:lang w:eastAsia="ar-SA"/>
        </w:rPr>
        <w:t xml:space="preserve"> </w:t>
      </w:r>
      <w:r w:rsidR="62F8E98F" w:rsidRPr="007872A2">
        <w:rPr>
          <w:rFonts w:eastAsia="Times New Roman" w:cs="Times New Roman"/>
          <w:lang w:eastAsia="ar-SA"/>
        </w:rPr>
        <w:t xml:space="preserve">põhjendatud </w:t>
      </w:r>
      <w:r w:rsidRPr="007872A2">
        <w:rPr>
          <w:rFonts w:eastAsia="Times New Roman" w:cs="Times New Roman"/>
          <w:lang w:eastAsia="ar-SA"/>
        </w:rPr>
        <w:t xml:space="preserve">tasu kooskõlastamist ja </w:t>
      </w:r>
      <w:r w:rsidR="62F8E98F" w:rsidRPr="007872A2">
        <w:rPr>
          <w:rFonts w:eastAsia="Times New Roman" w:cs="Times New Roman"/>
          <w:lang w:eastAsia="ar-SA"/>
        </w:rPr>
        <w:t xml:space="preserve">UPT </w:t>
      </w:r>
      <w:r w:rsidRPr="007872A2">
        <w:rPr>
          <w:rFonts w:eastAsia="Times New Roman" w:cs="Times New Roman"/>
          <w:lang w:eastAsia="ar-SA"/>
        </w:rPr>
        <w:t xml:space="preserve">osutaja poolt selle </w:t>
      </w:r>
      <w:r w:rsidR="0C6678F2" w:rsidRPr="007872A2">
        <w:rPr>
          <w:rFonts w:eastAsia="Times New Roman" w:cs="Times New Roman"/>
          <w:lang w:eastAsia="ar-SA"/>
        </w:rPr>
        <w:t xml:space="preserve">jõustamist </w:t>
      </w:r>
      <w:r w:rsidRPr="007872A2">
        <w:rPr>
          <w:rFonts w:eastAsia="Times New Roman" w:cs="Times New Roman"/>
          <w:lang w:eastAsia="ar-SA"/>
        </w:rPr>
        <w:t>postiteenuse tasusid üldse ei kehtiks, jõustub seaduse</w:t>
      </w:r>
      <w:r w:rsidR="3CE163B2" w:rsidRPr="007872A2">
        <w:rPr>
          <w:rFonts w:eastAsia="Times New Roman" w:cs="Times New Roman"/>
          <w:lang w:eastAsia="ar-SA"/>
        </w:rPr>
        <w:t xml:space="preserve"> § </w:t>
      </w:r>
      <w:r w:rsidRPr="007872A2">
        <w:rPr>
          <w:rFonts w:eastAsia="Times New Roman" w:cs="Times New Roman"/>
          <w:lang w:eastAsia="ar-SA"/>
        </w:rPr>
        <w:t>6</w:t>
      </w:r>
      <w:r w:rsidRPr="007872A2">
        <w:rPr>
          <w:rFonts w:eastAsia="Times New Roman" w:cs="Times New Roman"/>
          <w:vertAlign w:val="superscript"/>
          <w:lang w:eastAsia="ar-SA"/>
        </w:rPr>
        <w:t>1</w:t>
      </w:r>
      <w:r w:rsidRPr="007872A2">
        <w:rPr>
          <w:rFonts w:eastAsia="Times New Roman" w:cs="Times New Roman"/>
          <w:lang w:eastAsia="ar-SA"/>
        </w:rPr>
        <w:t xml:space="preserve"> lõike 2 kehtetuks tunnistamine peale Konkurentsiameti poolt </w:t>
      </w:r>
      <w:r w:rsidR="3780CC76" w:rsidRPr="007872A2">
        <w:rPr>
          <w:rFonts w:eastAsia="Times New Roman" w:cs="Times New Roman"/>
          <w:lang w:eastAsia="ar-SA"/>
        </w:rPr>
        <w:t xml:space="preserve">esmast </w:t>
      </w:r>
      <w:r w:rsidRPr="007872A2">
        <w:rPr>
          <w:rFonts w:eastAsia="Times New Roman" w:cs="Times New Roman"/>
          <w:lang w:eastAsia="ar-SA"/>
        </w:rPr>
        <w:t xml:space="preserve">põhjendatud tasu kooskõlastamist ja </w:t>
      </w:r>
      <w:r w:rsidR="3786E164" w:rsidRPr="007872A2">
        <w:rPr>
          <w:rFonts w:eastAsia="Times New Roman" w:cs="Times New Roman"/>
          <w:lang w:eastAsia="ar-SA"/>
        </w:rPr>
        <w:t xml:space="preserve">UPT </w:t>
      </w:r>
      <w:r w:rsidRPr="007872A2">
        <w:rPr>
          <w:rFonts w:eastAsia="Times New Roman" w:cs="Times New Roman"/>
          <w:lang w:eastAsia="ar-SA"/>
        </w:rPr>
        <w:t xml:space="preserve">osutaja poolt tasu </w:t>
      </w:r>
      <w:r w:rsidR="4F72BB35" w:rsidRPr="007872A2">
        <w:rPr>
          <w:rFonts w:eastAsia="Times New Roman" w:cs="Times New Roman"/>
          <w:lang w:eastAsia="ar-SA"/>
        </w:rPr>
        <w:t>jõustamist</w:t>
      </w:r>
      <w:r w:rsidR="77784AFB" w:rsidRPr="007872A2">
        <w:rPr>
          <w:rFonts w:eastAsia="Times New Roman" w:cs="Times New Roman"/>
          <w:lang w:eastAsia="ar-SA"/>
        </w:rPr>
        <w:t>, s.o</w:t>
      </w:r>
      <w:r w:rsidR="2B767094" w:rsidRPr="007872A2">
        <w:rPr>
          <w:rFonts w:eastAsia="Times New Roman" w:cs="Times New Roman"/>
          <w:lang w:eastAsia="ar-SA"/>
        </w:rPr>
        <w:t xml:space="preserve"> 01.</w:t>
      </w:r>
      <w:r w:rsidR="75C477BA" w:rsidRPr="007872A2">
        <w:rPr>
          <w:rFonts w:eastAsia="Times New Roman" w:cs="Times New Roman"/>
          <w:lang w:eastAsia="ar-SA"/>
        </w:rPr>
        <w:t xml:space="preserve"> </w:t>
      </w:r>
      <w:r w:rsidR="00E04B59" w:rsidRPr="007872A2">
        <w:rPr>
          <w:rFonts w:eastAsia="Times New Roman" w:cs="Times New Roman"/>
          <w:lang w:eastAsia="ar-SA"/>
        </w:rPr>
        <w:t>oktoobril</w:t>
      </w:r>
      <w:r w:rsidR="2B767094" w:rsidRPr="007872A2">
        <w:rPr>
          <w:rFonts w:eastAsia="Times New Roman" w:cs="Times New Roman"/>
          <w:lang w:eastAsia="ar-SA"/>
        </w:rPr>
        <w:t xml:space="preserve"> 2026. aastal</w:t>
      </w:r>
      <w:r w:rsidRPr="007872A2">
        <w:rPr>
          <w:rFonts w:eastAsia="Times New Roman" w:cs="Times New Roman"/>
          <w:lang w:eastAsia="ar-SA"/>
        </w:rPr>
        <w:t>.</w:t>
      </w:r>
    </w:p>
    <w:bookmarkEnd w:id="151"/>
    <w:p w14:paraId="1ACE2962" w14:textId="3C788C22" w:rsidR="00BD483D" w:rsidRPr="007872A2" w:rsidRDefault="00BD483D" w:rsidP="00F95556">
      <w:pPr>
        <w:suppressAutoHyphens/>
        <w:rPr>
          <w:rFonts w:eastAsia="Times New Roman" w:cs="Times New Roman"/>
          <w:szCs w:val="24"/>
          <w:lang w:eastAsia="ar-SA"/>
        </w:rPr>
      </w:pPr>
    </w:p>
    <w:p w14:paraId="480F195F" w14:textId="02B4859C" w:rsidR="00B320CD" w:rsidRPr="007872A2" w:rsidRDefault="00296572" w:rsidP="00E8397B">
      <w:pPr>
        <w:suppressAutoHyphens/>
        <w:rPr>
          <w:rFonts w:eastAsia="Times New Roman" w:cs="Times New Roman"/>
          <w:szCs w:val="24"/>
          <w:lang w:eastAsia="ar-SA"/>
        </w:rPr>
      </w:pPr>
      <w:r w:rsidRPr="007872A2">
        <w:rPr>
          <w:rFonts w:eastAsia="Times New Roman" w:cs="Times New Roman"/>
          <w:szCs w:val="24"/>
          <w:lang w:eastAsia="ar-SA"/>
        </w:rPr>
        <w:t>UPT teenuse osutamine põhjendatud tasuga tähendab, et teenuse osutamisel on kaetud selle kulud ja tagatud on mõistliku kasumi teenimise võimalus. Taskukohase tasu põhjendatud tasuks viimine toob kaasa UPT osutamisega seotud kahjumi kadumise ning ebamõistlikult koormavate kulude regulatsioon tunnistatakse kehtetuks.</w:t>
      </w:r>
    </w:p>
    <w:p w14:paraId="049DC28C" w14:textId="77777777" w:rsidR="00CB194D" w:rsidRPr="007872A2" w:rsidRDefault="00CB194D" w:rsidP="00E8397B">
      <w:pPr>
        <w:suppressAutoHyphens/>
        <w:rPr>
          <w:rFonts w:eastAsia="Times New Roman" w:cs="Times New Roman"/>
          <w:szCs w:val="24"/>
          <w:lang w:eastAsia="ar-SA"/>
        </w:rPr>
      </w:pPr>
    </w:p>
    <w:p w14:paraId="6580C6F1" w14:textId="3F186C87" w:rsidR="00E04B59" w:rsidRPr="007872A2" w:rsidRDefault="7543A77B" w:rsidP="3B456AE5">
      <w:pPr>
        <w:suppressAutoHyphens/>
        <w:rPr>
          <w:rFonts w:eastAsia="Times New Roman" w:cs="Times New Roman"/>
          <w:lang w:eastAsia="ar-SA"/>
        </w:rPr>
      </w:pPr>
      <w:commentRangeStart w:id="152"/>
      <w:r w:rsidRPr="3B456AE5">
        <w:rPr>
          <w:rFonts w:eastAsia="Times New Roman" w:cs="Times New Roman"/>
          <w:lang w:eastAsia="ar-SA"/>
        </w:rPr>
        <w:t>2026. aasta 1.</w:t>
      </w:r>
      <w:r w:rsidR="1989E7BD" w:rsidRPr="3B456AE5">
        <w:rPr>
          <w:rFonts w:eastAsia="Times New Roman" w:cs="Times New Roman"/>
          <w:lang w:eastAsia="ar-SA"/>
        </w:rPr>
        <w:t xml:space="preserve"> oktoobri</w:t>
      </w:r>
      <w:r w:rsidR="09520F20" w:rsidRPr="3B456AE5">
        <w:rPr>
          <w:rFonts w:eastAsia="Times New Roman" w:cs="Times New Roman"/>
          <w:lang w:eastAsia="ar-SA"/>
        </w:rPr>
        <w:t>l</w:t>
      </w:r>
      <w:r w:rsidRPr="3B456AE5">
        <w:rPr>
          <w:rFonts w:eastAsia="Times New Roman" w:cs="Times New Roman"/>
          <w:lang w:eastAsia="ar-SA"/>
        </w:rPr>
        <w:t xml:space="preserve"> jõustub ka seaduse § </w:t>
      </w:r>
      <w:del w:id="153" w:author="Maarja-Liis Lall - JUSTDIGI" w:date="2025-10-23T07:04:00Z">
        <w:r w:rsidR="00CB194D" w:rsidRPr="3B456AE5" w:rsidDel="7543A77B">
          <w:rPr>
            <w:rFonts w:eastAsia="Times New Roman" w:cs="Times New Roman"/>
            <w:lang w:eastAsia="ar-SA"/>
          </w:rPr>
          <w:delText>2</w:delText>
        </w:r>
      </w:del>
      <w:ins w:id="154" w:author="Maarja-Liis Lall - JUSTDIGI" w:date="2025-10-23T07:04:00Z">
        <w:r w:rsidR="6E03AA2E" w:rsidRPr="3B456AE5">
          <w:rPr>
            <w:rFonts w:eastAsia="Times New Roman" w:cs="Times New Roman"/>
            <w:lang w:eastAsia="ar-SA"/>
          </w:rPr>
          <w:t>3</w:t>
        </w:r>
      </w:ins>
      <w:r w:rsidRPr="3B456AE5">
        <w:rPr>
          <w:rFonts w:eastAsia="Times New Roman" w:cs="Times New Roman"/>
          <w:lang w:eastAsia="ar-SA"/>
        </w:rPr>
        <w:t xml:space="preserve">, millega tunnistatakse kehtetuks postiteenuse tegevusloale menetluseks kohalduvad riigilõivud väljaspool universaalset postiteenust. Oluline on, et vastav muudatus toimuks samaaegselt, mil kaob tegevusloa nõue postiteenustelt väljaspool universaalset postiteenust. </w:t>
      </w:r>
    </w:p>
    <w:p w14:paraId="433CEC6F" w14:textId="77777777" w:rsidR="00E04B59" w:rsidRPr="007872A2" w:rsidRDefault="00E04B59" w:rsidP="00E8397B">
      <w:pPr>
        <w:suppressAutoHyphens/>
        <w:rPr>
          <w:rFonts w:eastAsia="Times New Roman" w:cs="Times New Roman"/>
          <w:szCs w:val="24"/>
          <w:lang w:eastAsia="ar-SA"/>
        </w:rPr>
      </w:pPr>
    </w:p>
    <w:p w14:paraId="0F32562E" w14:textId="208234F0" w:rsidR="00CB194D" w:rsidRPr="007872A2" w:rsidRDefault="7543A77B" w:rsidP="3B456AE5">
      <w:pPr>
        <w:suppressAutoHyphens/>
        <w:rPr>
          <w:rFonts w:eastAsia="Times New Roman" w:cs="Times New Roman"/>
          <w:lang w:eastAsia="ar-SA"/>
        </w:rPr>
      </w:pPr>
      <w:r w:rsidRPr="3B456AE5">
        <w:rPr>
          <w:rFonts w:eastAsia="Times New Roman" w:cs="Times New Roman"/>
          <w:lang w:eastAsia="ar-SA"/>
        </w:rPr>
        <w:t xml:space="preserve">Samuti jõustub samal ajal seaduse § </w:t>
      </w:r>
      <w:del w:id="155" w:author="Maarja-Liis Lall - JUSTDIGI" w:date="2025-10-23T07:04:00Z">
        <w:r w:rsidR="00CB194D" w:rsidRPr="3B456AE5" w:rsidDel="7543A77B">
          <w:rPr>
            <w:rFonts w:eastAsia="Times New Roman" w:cs="Times New Roman"/>
            <w:lang w:eastAsia="ar-SA"/>
          </w:rPr>
          <w:delText>3</w:delText>
        </w:r>
      </w:del>
      <w:ins w:id="156" w:author="Maarja-Liis Lall - JUSTDIGI" w:date="2025-10-23T07:04:00Z">
        <w:r w:rsidR="2EF99FB3" w:rsidRPr="3B456AE5">
          <w:rPr>
            <w:rFonts w:eastAsia="Times New Roman" w:cs="Times New Roman"/>
            <w:lang w:eastAsia="ar-SA"/>
          </w:rPr>
          <w:t>2</w:t>
        </w:r>
      </w:ins>
      <w:r w:rsidRPr="3B456AE5">
        <w:rPr>
          <w:rFonts w:eastAsia="Times New Roman" w:cs="Times New Roman"/>
          <w:lang w:eastAsia="ar-SA"/>
        </w:rPr>
        <w:t xml:space="preserve"> ehk muudatused Konkurentsiseaduses. Tehtud muudatused on tehnilised, kuid alates 1.</w:t>
      </w:r>
      <w:r w:rsidR="1989E7BD" w:rsidRPr="3B456AE5">
        <w:rPr>
          <w:rFonts w:eastAsia="Times New Roman" w:cs="Times New Roman"/>
          <w:lang w:eastAsia="ar-SA"/>
        </w:rPr>
        <w:t xml:space="preserve"> oktoobrist</w:t>
      </w:r>
      <w:r w:rsidRPr="3B456AE5">
        <w:rPr>
          <w:rFonts w:eastAsia="Times New Roman" w:cs="Times New Roman"/>
          <w:lang w:eastAsia="ar-SA"/>
        </w:rPr>
        <w:t xml:space="preserve"> 2026. aastal on võimalik </w:t>
      </w:r>
      <w:r w:rsidR="27D9AD7C" w:rsidRPr="3B456AE5">
        <w:rPr>
          <w:rFonts w:eastAsia="Times New Roman" w:cs="Times New Roman"/>
          <w:lang w:eastAsia="ar-SA"/>
        </w:rPr>
        <w:t>UPT</w:t>
      </w:r>
      <w:r w:rsidRPr="3B456AE5">
        <w:rPr>
          <w:rFonts w:eastAsia="Times New Roman" w:cs="Times New Roman"/>
          <w:lang w:eastAsia="ar-SA"/>
        </w:rPr>
        <w:t xml:space="preserve"> osutaja puhul lähtuda samasugusest loogikast nagu teiste ettevõtjate puhul, kelle teenuste hindasid ja tasusid kooskõlastab Konkurentsiamet.</w:t>
      </w:r>
      <w:commentRangeEnd w:id="152"/>
      <w:r w:rsidR="00CB194D">
        <w:rPr>
          <w:rStyle w:val="Kommentaariviide"/>
        </w:rPr>
        <w:commentReference w:id="152"/>
      </w:r>
    </w:p>
    <w:p w14:paraId="3858F1D1" w14:textId="77777777" w:rsidR="00B346F5" w:rsidRPr="007872A2" w:rsidRDefault="00B346F5" w:rsidP="00296572">
      <w:pPr>
        <w:suppressAutoHyphens/>
        <w:rPr>
          <w:rFonts w:eastAsia="Times New Roman" w:cs="Times New Roman"/>
          <w:szCs w:val="24"/>
          <w:lang w:eastAsia="ar-SA"/>
        </w:rPr>
      </w:pPr>
    </w:p>
    <w:p w14:paraId="52FB567E" w14:textId="3CD98181" w:rsidR="00E46C8C" w:rsidRPr="007872A2" w:rsidRDefault="4FB5D24D" w:rsidP="79A72EDF">
      <w:pPr>
        <w:suppressAutoHyphens/>
        <w:rPr>
          <w:rFonts w:eastAsia="Times New Roman" w:cs="Times New Roman"/>
          <w:lang w:eastAsia="ar-SA"/>
        </w:rPr>
      </w:pPr>
      <w:r w:rsidRPr="007872A2">
        <w:rPr>
          <w:rFonts w:eastAsia="Times New Roman" w:cs="Times New Roman"/>
          <w:b/>
          <w:bCs/>
          <w:lang w:eastAsia="ar-SA"/>
        </w:rPr>
        <w:t xml:space="preserve">Eelnõu § </w:t>
      </w:r>
      <w:r w:rsidR="2B585281" w:rsidRPr="007872A2">
        <w:rPr>
          <w:rFonts w:eastAsia="Times New Roman" w:cs="Times New Roman"/>
          <w:b/>
          <w:bCs/>
          <w:lang w:eastAsia="ar-SA"/>
        </w:rPr>
        <w:t>4</w:t>
      </w:r>
      <w:r w:rsidRPr="007872A2">
        <w:rPr>
          <w:rFonts w:eastAsia="Times New Roman" w:cs="Times New Roman"/>
          <w:b/>
          <w:bCs/>
          <w:lang w:eastAsia="ar-SA"/>
        </w:rPr>
        <w:t xml:space="preserve"> lõike </w:t>
      </w:r>
      <w:r w:rsidR="2B767094" w:rsidRPr="007872A2">
        <w:rPr>
          <w:rFonts w:eastAsia="Times New Roman" w:cs="Times New Roman"/>
          <w:b/>
          <w:bCs/>
          <w:lang w:eastAsia="ar-SA"/>
        </w:rPr>
        <w:t>3</w:t>
      </w:r>
      <w:r w:rsidRPr="007872A2">
        <w:rPr>
          <w:rFonts w:eastAsia="Times New Roman" w:cs="Times New Roman"/>
          <w:b/>
          <w:bCs/>
          <w:lang w:eastAsia="ar-SA"/>
        </w:rPr>
        <w:t xml:space="preserve"> </w:t>
      </w:r>
      <w:r w:rsidRPr="007872A2">
        <w:rPr>
          <w:rFonts w:eastAsia="Times New Roman" w:cs="Times New Roman"/>
          <w:lang w:eastAsia="ar-SA"/>
        </w:rPr>
        <w:t>kohaselt jõustu</w:t>
      </w:r>
      <w:r w:rsidR="70817B41" w:rsidRPr="007872A2">
        <w:rPr>
          <w:rFonts w:eastAsia="Times New Roman" w:cs="Times New Roman"/>
          <w:lang w:eastAsia="ar-SA"/>
        </w:rPr>
        <w:t>vad</w:t>
      </w:r>
      <w:r w:rsidRPr="007872A2">
        <w:rPr>
          <w:rFonts w:eastAsia="Times New Roman" w:cs="Times New Roman"/>
          <w:lang w:eastAsia="ar-SA"/>
        </w:rPr>
        <w:t xml:space="preserve"> seaduse § 1 punkt</w:t>
      </w:r>
      <w:r w:rsidR="2DA7A0FA" w:rsidRPr="007872A2">
        <w:rPr>
          <w:rFonts w:eastAsia="Times New Roman" w:cs="Times New Roman"/>
          <w:lang w:eastAsia="ar-SA"/>
        </w:rPr>
        <w:t xml:space="preserve"> </w:t>
      </w:r>
      <w:r w:rsidR="00E04B59" w:rsidRPr="007872A2">
        <w:rPr>
          <w:rFonts w:eastAsia="Times New Roman" w:cs="Times New Roman"/>
          <w:lang w:eastAsia="ar-SA"/>
        </w:rPr>
        <w:t>50</w:t>
      </w:r>
      <w:r w:rsidR="70817B41" w:rsidRPr="007872A2">
        <w:rPr>
          <w:rFonts w:eastAsia="Times New Roman" w:cs="Times New Roman"/>
          <w:lang w:eastAsia="ar-SA"/>
        </w:rPr>
        <w:t>, 5</w:t>
      </w:r>
      <w:r w:rsidR="00E04B59" w:rsidRPr="007872A2">
        <w:rPr>
          <w:rFonts w:eastAsia="Times New Roman" w:cs="Times New Roman"/>
          <w:lang w:eastAsia="ar-SA"/>
        </w:rPr>
        <w:t>2</w:t>
      </w:r>
      <w:r w:rsidR="4F72BB35" w:rsidRPr="007872A2">
        <w:rPr>
          <w:rFonts w:eastAsia="Times New Roman" w:cs="Times New Roman"/>
          <w:lang w:eastAsia="ar-SA"/>
        </w:rPr>
        <w:t>, 5</w:t>
      </w:r>
      <w:r w:rsidR="00E04B59" w:rsidRPr="007872A2">
        <w:rPr>
          <w:rFonts w:eastAsia="Times New Roman" w:cs="Times New Roman"/>
          <w:lang w:eastAsia="ar-SA"/>
        </w:rPr>
        <w:t>4</w:t>
      </w:r>
      <w:r w:rsidR="70817B41" w:rsidRPr="007872A2">
        <w:rPr>
          <w:rFonts w:eastAsia="Times New Roman" w:cs="Times New Roman"/>
          <w:lang w:eastAsia="ar-SA"/>
        </w:rPr>
        <w:t xml:space="preserve"> ja 5</w:t>
      </w:r>
      <w:r w:rsidR="00E04B59" w:rsidRPr="007872A2">
        <w:rPr>
          <w:rFonts w:eastAsia="Times New Roman" w:cs="Times New Roman"/>
          <w:lang w:eastAsia="ar-SA"/>
        </w:rPr>
        <w:t>6</w:t>
      </w:r>
      <w:r w:rsidR="70817B41" w:rsidRPr="007872A2">
        <w:rPr>
          <w:rFonts w:eastAsia="Times New Roman" w:cs="Times New Roman"/>
          <w:lang w:eastAsia="ar-SA"/>
        </w:rPr>
        <w:t xml:space="preserve"> 202</w:t>
      </w:r>
      <w:r w:rsidR="49553C50" w:rsidRPr="007872A2">
        <w:rPr>
          <w:rFonts w:eastAsia="Times New Roman" w:cs="Times New Roman"/>
          <w:lang w:eastAsia="ar-SA"/>
        </w:rPr>
        <w:t>7</w:t>
      </w:r>
      <w:r w:rsidR="70817B41" w:rsidRPr="007872A2">
        <w:rPr>
          <w:rFonts w:eastAsia="Times New Roman" w:cs="Times New Roman"/>
          <w:lang w:eastAsia="ar-SA"/>
        </w:rPr>
        <w:t xml:space="preserve">. aasta 1. juulil. Nimetatud sätete jõustumine on kooskõlas </w:t>
      </w:r>
      <w:r w:rsidR="49553C50" w:rsidRPr="007872A2">
        <w:rPr>
          <w:rFonts w:eastAsia="Times New Roman" w:cs="Times New Roman"/>
          <w:lang w:eastAsia="ar-SA"/>
        </w:rPr>
        <w:t>lähenemisega,</w:t>
      </w:r>
      <w:r w:rsidR="70817B41" w:rsidRPr="007872A2">
        <w:rPr>
          <w:rFonts w:eastAsia="Times New Roman" w:cs="Times New Roman"/>
          <w:lang w:eastAsia="ar-SA"/>
        </w:rPr>
        <w:t xml:space="preserve"> mille kohaselt esitatakse </w:t>
      </w:r>
      <w:r w:rsidR="104794B6" w:rsidRPr="007872A2">
        <w:rPr>
          <w:rFonts w:eastAsia="Times New Roman" w:cs="Times New Roman"/>
          <w:lang w:eastAsia="ar-SA"/>
        </w:rPr>
        <w:t>UPT</w:t>
      </w:r>
      <w:r w:rsidR="70817B41" w:rsidRPr="007872A2">
        <w:rPr>
          <w:rFonts w:eastAsia="Times New Roman" w:cs="Times New Roman"/>
          <w:lang w:eastAsia="ar-SA"/>
        </w:rPr>
        <w:t xml:space="preserve"> osutamise kohustuse täitmisega seotud ebamõistlikult koormavate kulude hüvitamiseks taotlus viimast korda hiljemalt 202</w:t>
      </w:r>
      <w:r w:rsidR="49553C50" w:rsidRPr="007872A2">
        <w:rPr>
          <w:rFonts w:eastAsia="Times New Roman" w:cs="Times New Roman"/>
          <w:lang w:eastAsia="ar-SA"/>
        </w:rPr>
        <w:t>7</w:t>
      </w:r>
      <w:r w:rsidR="70817B41" w:rsidRPr="007872A2">
        <w:rPr>
          <w:rFonts w:eastAsia="Times New Roman" w:cs="Times New Roman"/>
          <w:lang w:eastAsia="ar-SA"/>
        </w:rPr>
        <w:t>. aasta 30. juuniks.</w:t>
      </w:r>
      <w:r w:rsidR="213CF4C1" w:rsidRPr="007872A2">
        <w:rPr>
          <w:rFonts w:eastAsia="Times New Roman" w:cs="Times New Roman"/>
          <w:lang w:eastAsia="ar-SA"/>
        </w:rPr>
        <w:t xml:space="preserve"> </w:t>
      </w:r>
      <w:r w:rsidR="70817B41" w:rsidRPr="007872A2">
        <w:rPr>
          <w:rFonts w:eastAsia="Times New Roman" w:cs="Times New Roman"/>
          <w:lang w:eastAsia="ar-SA"/>
        </w:rPr>
        <w:t xml:space="preserve">Seega on korrektne jõustada nimetatud punktid </w:t>
      </w:r>
      <w:r w:rsidR="2DA7A0FA" w:rsidRPr="007872A2">
        <w:rPr>
          <w:rFonts w:eastAsia="Times New Roman" w:cs="Times New Roman"/>
          <w:lang w:eastAsia="ar-SA"/>
        </w:rPr>
        <w:t>järgmisel päeval</w:t>
      </w:r>
      <w:r w:rsidRPr="007872A2">
        <w:rPr>
          <w:rFonts w:eastAsia="Times New Roman" w:cs="Times New Roman"/>
          <w:lang w:eastAsia="ar-SA"/>
        </w:rPr>
        <w:t xml:space="preserve"> peale seda kui </w:t>
      </w:r>
      <w:r w:rsidR="104794B6" w:rsidRPr="007872A2">
        <w:rPr>
          <w:rFonts w:eastAsia="Times New Roman" w:cs="Times New Roman"/>
          <w:lang w:eastAsia="ar-SA"/>
        </w:rPr>
        <w:t>UPT</w:t>
      </w:r>
      <w:r w:rsidR="2DA7A0FA" w:rsidRPr="007872A2">
        <w:rPr>
          <w:rFonts w:eastAsia="Times New Roman" w:cs="Times New Roman"/>
          <w:lang w:eastAsia="ar-SA"/>
        </w:rPr>
        <w:t xml:space="preserve"> osutaja on esitanud </w:t>
      </w:r>
      <w:r w:rsidR="7D694ED2" w:rsidRPr="007872A2">
        <w:rPr>
          <w:rFonts w:eastAsia="Times New Roman" w:cs="Times New Roman"/>
          <w:lang w:eastAsia="ar-SA"/>
        </w:rPr>
        <w:t>ebamõistlikult</w:t>
      </w:r>
      <w:r w:rsidR="2DA7A0FA" w:rsidRPr="007872A2">
        <w:rPr>
          <w:rFonts w:eastAsia="Times New Roman" w:cs="Times New Roman"/>
          <w:lang w:eastAsia="ar-SA"/>
        </w:rPr>
        <w:t xml:space="preserve"> koormavate kulude hüvitamise taotluse § 53</w:t>
      </w:r>
      <w:r w:rsidR="23D3E677" w:rsidRPr="007872A2">
        <w:rPr>
          <w:rFonts w:eastAsia="Times New Roman" w:cs="Times New Roman"/>
          <w:vertAlign w:val="superscript"/>
          <w:lang w:eastAsia="ar-SA"/>
        </w:rPr>
        <w:t>2</w:t>
      </w:r>
      <w:r w:rsidR="2DA7A0FA" w:rsidRPr="007872A2">
        <w:rPr>
          <w:rFonts w:eastAsia="Times New Roman" w:cs="Times New Roman"/>
          <w:lang w:eastAsia="ar-SA"/>
        </w:rPr>
        <w:t xml:space="preserve"> lõike 1 alusel</w:t>
      </w:r>
      <w:r w:rsidRPr="007872A2">
        <w:rPr>
          <w:rFonts w:eastAsia="Times New Roman" w:cs="Times New Roman"/>
          <w:lang w:eastAsia="ar-SA"/>
        </w:rPr>
        <w:t>.</w:t>
      </w:r>
    </w:p>
    <w:p w14:paraId="1FC467AA" w14:textId="77777777" w:rsidR="00E46C8C" w:rsidRPr="007872A2" w:rsidRDefault="00E46C8C" w:rsidP="005A7669">
      <w:pPr>
        <w:suppressAutoHyphens/>
        <w:rPr>
          <w:rFonts w:eastAsia="Times New Roman" w:cs="Times New Roman"/>
          <w:szCs w:val="24"/>
          <w:lang w:eastAsia="ar-SA"/>
        </w:rPr>
      </w:pPr>
    </w:p>
    <w:p w14:paraId="662ACA6E" w14:textId="0EE1B23F" w:rsidR="00824556" w:rsidRPr="007872A2" w:rsidRDefault="3C417E35" w:rsidP="3B456AE5">
      <w:pPr>
        <w:suppressAutoHyphens/>
        <w:rPr>
          <w:rFonts w:eastAsia="Times New Roman" w:cs="Times New Roman"/>
          <w:lang w:eastAsia="ar-SA"/>
        </w:rPr>
      </w:pPr>
      <w:r w:rsidRPr="3B456AE5">
        <w:rPr>
          <w:rFonts w:eastAsia="Times New Roman" w:cs="Times New Roman"/>
          <w:lang w:eastAsia="ar-SA"/>
        </w:rPr>
        <w:t xml:space="preserve">Punktiga </w:t>
      </w:r>
      <w:r w:rsidR="1989E7BD" w:rsidRPr="3B456AE5">
        <w:rPr>
          <w:rFonts w:eastAsia="Times New Roman" w:cs="Times New Roman"/>
          <w:lang w:eastAsia="ar-SA"/>
        </w:rPr>
        <w:t>50</w:t>
      </w:r>
      <w:r w:rsidRPr="3B456AE5">
        <w:rPr>
          <w:rFonts w:eastAsia="Times New Roman" w:cs="Times New Roman"/>
          <w:lang w:eastAsia="ar-SA"/>
        </w:rPr>
        <w:t xml:space="preserve"> tunnistatakse kehtetuks kehtiva seaduse § </w:t>
      </w:r>
      <w:r>
        <w:t xml:space="preserve">40 lõige 6 ehk kohustus kehtestada universaalse postiteenuse osutaja tulu- ja kuluarvestusele eraldi nõuded, kuna peale </w:t>
      </w:r>
      <w:commentRangeStart w:id="157"/>
      <w:r w:rsidR="0CF78A6A" w:rsidRPr="3B456AE5">
        <w:rPr>
          <w:rFonts w:eastAsia="Times New Roman" w:cs="Times New Roman"/>
          <w:lang w:eastAsia="ar-SA"/>
        </w:rPr>
        <w:t>põhjendatud tasu jõustumis</w:t>
      </w:r>
      <w:r w:rsidRPr="3B456AE5">
        <w:rPr>
          <w:rFonts w:eastAsia="Times New Roman" w:cs="Times New Roman"/>
          <w:lang w:eastAsia="ar-SA"/>
        </w:rPr>
        <w:t>t</w:t>
      </w:r>
      <w:commentRangeEnd w:id="157"/>
      <w:r w:rsidR="00824556">
        <w:rPr>
          <w:rStyle w:val="Kommentaariviide"/>
        </w:rPr>
        <w:commentReference w:id="157"/>
      </w:r>
      <w:r w:rsidRPr="3B456AE5">
        <w:rPr>
          <w:rFonts w:eastAsia="Times New Roman" w:cs="Times New Roman"/>
          <w:lang w:eastAsia="ar-SA"/>
        </w:rPr>
        <w:t xml:space="preserve"> ning viimase ebamõistlikult koormavate kulude hüvitamise taotluse esitamist</w:t>
      </w:r>
      <w:r w:rsidR="0CF78A6A" w:rsidRPr="3B456AE5">
        <w:rPr>
          <w:rFonts w:eastAsia="Times New Roman" w:cs="Times New Roman"/>
          <w:lang w:eastAsia="ar-SA"/>
        </w:rPr>
        <w:t xml:space="preserve"> kaob</w:t>
      </w:r>
      <w:r w:rsidR="4B79695E" w:rsidRPr="3B456AE5">
        <w:rPr>
          <w:rFonts w:eastAsia="Times New Roman" w:cs="Times New Roman"/>
          <w:lang w:eastAsia="ar-SA"/>
        </w:rPr>
        <w:t xml:space="preserve"> vajadus</w:t>
      </w:r>
      <w:r w:rsidRPr="3B456AE5">
        <w:rPr>
          <w:rFonts w:eastAsia="Times New Roman" w:cs="Times New Roman"/>
          <w:lang w:eastAsia="ar-SA"/>
        </w:rPr>
        <w:t xml:space="preserve"> nende nõuete eraldi reguleerimiseks valdkonna eest vastutava ministri määrusega.</w:t>
      </w:r>
    </w:p>
    <w:p w14:paraId="6A6A55DD" w14:textId="77777777" w:rsidR="00824556" w:rsidRPr="007872A2" w:rsidRDefault="00824556" w:rsidP="005A7669">
      <w:pPr>
        <w:suppressAutoHyphens/>
        <w:rPr>
          <w:rFonts w:eastAsia="Times New Roman" w:cs="Times New Roman"/>
          <w:szCs w:val="24"/>
          <w:lang w:eastAsia="ar-SA"/>
        </w:rPr>
      </w:pPr>
    </w:p>
    <w:p w14:paraId="73896501" w14:textId="5C63F1B1" w:rsidR="005A7669" w:rsidRPr="007872A2" w:rsidRDefault="00824556" w:rsidP="005A7669">
      <w:pPr>
        <w:suppressAutoHyphens/>
        <w:rPr>
          <w:rFonts w:eastAsia="Times New Roman" w:cs="Times New Roman"/>
          <w:szCs w:val="24"/>
          <w:lang w:eastAsia="ar-SA"/>
        </w:rPr>
      </w:pPr>
      <w:r w:rsidRPr="007872A2">
        <w:rPr>
          <w:rFonts w:eastAsia="Times New Roman" w:cs="Times New Roman"/>
          <w:szCs w:val="24"/>
          <w:lang w:eastAsia="ar-SA"/>
        </w:rPr>
        <w:t>Punktiga 5</w:t>
      </w:r>
      <w:r w:rsidR="00E04B59" w:rsidRPr="007872A2">
        <w:rPr>
          <w:rFonts w:eastAsia="Times New Roman" w:cs="Times New Roman"/>
          <w:szCs w:val="24"/>
          <w:lang w:eastAsia="ar-SA"/>
        </w:rPr>
        <w:t>2</w:t>
      </w:r>
      <w:r w:rsidRPr="007872A2">
        <w:rPr>
          <w:rFonts w:eastAsia="Times New Roman" w:cs="Times New Roman"/>
          <w:szCs w:val="24"/>
          <w:lang w:eastAsia="ar-SA"/>
        </w:rPr>
        <w:t xml:space="preserve"> tunnistatakse kehtetuks seaduse 4. peatüki 2. jagu, mis sätestab senise universaalse postiteenuse rahastamise</w:t>
      </w:r>
      <w:r w:rsidR="008B2ABE" w:rsidRPr="007872A2">
        <w:rPr>
          <w:rFonts w:eastAsia="Times New Roman" w:cs="Times New Roman"/>
          <w:szCs w:val="24"/>
          <w:lang w:eastAsia="ar-SA"/>
        </w:rPr>
        <w:t>. UPT osutajal on kehtiva seaduse alusel tekkinud õigustatud ootus</w:t>
      </w:r>
      <w:r w:rsidR="00B374EE" w:rsidRPr="007872A2">
        <w:rPr>
          <w:rFonts w:eastAsia="Times New Roman" w:cs="Times New Roman"/>
          <w:szCs w:val="24"/>
          <w:lang w:eastAsia="ar-SA"/>
        </w:rPr>
        <w:t xml:space="preserve"> </w:t>
      </w:r>
      <w:r w:rsidR="00042F41" w:rsidRPr="007872A2">
        <w:rPr>
          <w:rFonts w:eastAsia="Times New Roman" w:cs="Times New Roman"/>
          <w:szCs w:val="24"/>
          <w:lang w:eastAsia="ar-SA"/>
        </w:rPr>
        <w:t>ebamõistlikult</w:t>
      </w:r>
      <w:r w:rsidR="00B374EE" w:rsidRPr="007872A2">
        <w:rPr>
          <w:rFonts w:eastAsia="Times New Roman" w:cs="Times New Roman"/>
          <w:szCs w:val="24"/>
          <w:lang w:eastAsia="ar-SA"/>
        </w:rPr>
        <w:t xml:space="preserve"> koormavate kulude</w:t>
      </w:r>
      <w:r w:rsidR="008B2ABE" w:rsidRPr="007872A2">
        <w:rPr>
          <w:rFonts w:eastAsia="Times New Roman" w:cs="Times New Roman"/>
          <w:szCs w:val="24"/>
          <w:lang w:eastAsia="ar-SA"/>
        </w:rPr>
        <w:t xml:space="preserve"> hüvit</w:t>
      </w:r>
      <w:r w:rsidR="00B374EE" w:rsidRPr="007872A2">
        <w:rPr>
          <w:rFonts w:eastAsia="Times New Roman" w:cs="Times New Roman"/>
          <w:szCs w:val="24"/>
          <w:lang w:eastAsia="ar-SA"/>
        </w:rPr>
        <w:t>amiseks</w:t>
      </w:r>
      <w:r w:rsidR="008B2ABE" w:rsidRPr="007872A2">
        <w:rPr>
          <w:rFonts w:eastAsia="Times New Roman" w:cs="Times New Roman"/>
          <w:szCs w:val="24"/>
          <w:lang w:eastAsia="ar-SA"/>
        </w:rPr>
        <w:t xml:space="preserve"> senimaani, kuni ta on osutanud teenust taskukohase hinna põhjal, ei saa nimetatud sätteid enne kehtetuks tunnistada kui on jõustunud </w:t>
      </w:r>
      <w:r w:rsidR="00E46C8C" w:rsidRPr="007872A2">
        <w:rPr>
          <w:rFonts w:eastAsia="Times New Roman" w:cs="Times New Roman"/>
          <w:szCs w:val="24"/>
          <w:lang w:eastAsia="ar-SA"/>
        </w:rPr>
        <w:t>Konkurentsiameti poolt kooskõlastatud</w:t>
      </w:r>
      <w:r w:rsidR="008B2ABE" w:rsidRPr="007872A2">
        <w:rPr>
          <w:rFonts w:eastAsia="Times New Roman" w:cs="Times New Roman"/>
          <w:szCs w:val="24"/>
          <w:lang w:eastAsia="ar-SA"/>
        </w:rPr>
        <w:t xml:space="preserve"> põhjendatud </w:t>
      </w:r>
      <w:r w:rsidRPr="007872A2">
        <w:rPr>
          <w:rFonts w:eastAsia="Times New Roman" w:cs="Times New Roman"/>
          <w:szCs w:val="24"/>
          <w:lang w:eastAsia="ar-SA"/>
        </w:rPr>
        <w:t>tasu</w:t>
      </w:r>
      <w:r w:rsidR="00B374EE" w:rsidRPr="007872A2">
        <w:rPr>
          <w:rFonts w:eastAsia="Times New Roman" w:cs="Times New Roman"/>
          <w:szCs w:val="24"/>
          <w:lang w:eastAsia="ar-SA"/>
        </w:rPr>
        <w:t xml:space="preserve"> ning UPT osutaja on esitanud viimase </w:t>
      </w:r>
      <w:r w:rsidR="00042F41" w:rsidRPr="007872A2">
        <w:rPr>
          <w:rFonts w:eastAsia="Times New Roman" w:cs="Times New Roman"/>
          <w:szCs w:val="24"/>
          <w:lang w:eastAsia="ar-SA"/>
        </w:rPr>
        <w:t>ebamõistlikult</w:t>
      </w:r>
      <w:r w:rsidR="00B374EE" w:rsidRPr="007872A2">
        <w:rPr>
          <w:rFonts w:eastAsia="Times New Roman" w:cs="Times New Roman"/>
          <w:szCs w:val="24"/>
          <w:lang w:eastAsia="ar-SA"/>
        </w:rPr>
        <w:t xml:space="preserve"> koormavate kulude hüvitamise taotluse</w:t>
      </w:r>
      <w:r w:rsidR="008B2ABE" w:rsidRPr="007872A2">
        <w:rPr>
          <w:rFonts w:eastAsia="Times New Roman" w:cs="Times New Roman"/>
          <w:szCs w:val="24"/>
          <w:lang w:eastAsia="ar-SA"/>
        </w:rPr>
        <w:t xml:space="preserve">. </w:t>
      </w:r>
      <w:r w:rsidR="00E46C8C" w:rsidRPr="007872A2">
        <w:rPr>
          <w:rFonts w:eastAsia="Times New Roman" w:cs="Times New Roman"/>
          <w:szCs w:val="24"/>
          <w:lang w:eastAsia="ar-SA"/>
        </w:rPr>
        <w:t>Seejuures on vajalik jätta mõistlik aeg UPT osutajale ebamõistlikult koormavate kulude koondamiseks ning esitamiseks Konkurentsiametile.</w:t>
      </w:r>
      <w:r w:rsidR="008B2ABE" w:rsidRPr="007872A2">
        <w:rPr>
          <w:rFonts w:eastAsia="Times New Roman" w:cs="Times New Roman"/>
          <w:szCs w:val="24"/>
          <w:lang w:eastAsia="ar-SA"/>
        </w:rPr>
        <w:t xml:space="preserve"> </w:t>
      </w:r>
      <w:r w:rsidR="00E104F9" w:rsidRPr="007872A2">
        <w:rPr>
          <w:rFonts w:eastAsia="Times New Roman" w:cs="Times New Roman"/>
          <w:szCs w:val="24"/>
          <w:lang w:eastAsia="ar-SA"/>
        </w:rPr>
        <w:t>Konkurentsiamet menetleb taotlust taotluse esitamise ajal kehtinud õigusnormide alusel ja korras</w:t>
      </w:r>
      <w:r w:rsidR="00AD2946" w:rsidRPr="007872A2">
        <w:rPr>
          <w:rFonts w:eastAsia="Times New Roman" w:cs="Times New Roman"/>
          <w:szCs w:val="24"/>
          <w:lang w:eastAsia="ar-SA"/>
        </w:rPr>
        <w:t>.</w:t>
      </w:r>
      <w:r w:rsidR="008B2ABE" w:rsidRPr="007872A2">
        <w:rPr>
          <w:rFonts w:eastAsia="Times New Roman" w:cs="Times New Roman"/>
          <w:szCs w:val="24"/>
          <w:lang w:eastAsia="ar-SA"/>
        </w:rPr>
        <w:t xml:space="preserve"> </w:t>
      </w:r>
    </w:p>
    <w:p w14:paraId="0DDF2164" w14:textId="77777777" w:rsidR="0027130E" w:rsidRPr="007872A2" w:rsidRDefault="0027130E" w:rsidP="0027130E">
      <w:pPr>
        <w:suppressAutoHyphens/>
        <w:rPr>
          <w:rFonts w:eastAsia="Times New Roman" w:cs="Times New Roman"/>
          <w:szCs w:val="24"/>
          <w:lang w:eastAsia="ar-SA"/>
        </w:rPr>
      </w:pPr>
    </w:p>
    <w:p w14:paraId="10FB8EF7" w14:textId="7697669F" w:rsidR="00FD72F0" w:rsidRPr="007872A2" w:rsidRDefault="00FD72F0" w:rsidP="00FD72F0">
      <w:pPr>
        <w:contextualSpacing/>
        <w:rPr>
          <w:rFonts w:eastAsia="Times New Roman" w:cs="Times New Roman"/>
          <w:iCs/>
          <w:szCs w:val="24"/>
        </w:rPr>
      </w:pPr>
      <w:bookmarkStart w:id="158" w:name="_Hlk163117292"/>
      <w:r w:rsidRPr="007872A2">
        <w:rPr>
          <w:rFonts w:eastAsia="Times New Roman" w:cs="Times New Roman"/>
          <w:iCs/>
          <w:szCs w:val="24"/>
        </w:rPr>
        <w:t>Seoses rahastamiskohustuse kehtetuks tunnistamisega, tunnistatakse kehtetuks</w:t>
      </w:r>
      <w:r w:rsidR="00E91D48" w:rsidRPr="007872A2">
        <w:rPr>
          <w:rFonts w:eastAsia="Times New Roman" w:cs="Times New Roman"/>
          <w:iCs/>
          <w:szCs w:val="24"/>
        </w:rPr>
        <w:t xml:space="preserve"> ka</w:t>
      </w:r>
      <w:r w:rsidRPr="007872A2">
        <w:rPr>
          <w:rFonts w:eastAsia="Times New Roman" w:cs="Times New Roman"/>
          <w:iCs/>
          <w:szCs w:val="24"/>
        </w:rPr>
        <w:t xml:space="preserve"> </w:t>
      </w:r>
      <w:r w:rsidR="00106171" w:rsidRPr="007872A2">
        <w:rPr>
          <w:rFonts w:eastAsia="Times New Roman" w:cs="Times New Roman"/>
          <w:iCs/>
          <w:szCs w:val="24"/>
        </w:rPr>
        <w:t xml:space="preserve">eelnõu § 1 punkt </w:t>
      </w:r>
      <w:r w:rsidR="00B320CD" w:rsidRPr="007872A2">
        <w:rPr>
          <w:rFonts w:eastAsia="Times New Roman" w:cs="Times New Roman"/>
          <w:iCs/>
          <w:szCs w:val="24"/>
        </w:rPr>
        <w:t>5</w:t>
      </w:r>
      <w:r w:rsidR="00E04B59" w:rsidRPr="007872A2">
        <w:rPr>
          <w:rFonts w:eastAsia="Times New Roman" w:cs="Times New Roman"/>
          <w:iCs/>
          <w:szCs w:val="24"/>
        </w:rPr>
        <w:t>4</w:t>
      </w:r>
      <w:r w:rsidR="00106171" w:rsidRPr="007872A2">
        <w:rPr>
          <w:rFonts w:eastAsia="Times New Roman" w:cs="Times New Roman"/>
          <w:iCs/>
          <w:szCs w:val="24"/>
        </w:rPr>
        <w:t xml:space="preserve"> kohaselt </w:t>
      </w:r>
      <w:r w:rsidRPr="007872A2">
        <w:rPr>
          <w:rFonts w:eastAsia="Times New Roman" w:cs="Times New Roman"/>
          <w:iCs/>
          <w:szCs w:val="24"/>
        </w:rPr>
        <w:t xml:space="preserve">seaduse § 43 lõigetes 2 ja 3 sätestatud Konkurentsiameti pädevusnormid </w:t>
      </w:r>
      <w:r w:rsidRPr="007872A2">
        <w:rPr>
          <w:rFonts w:eastAsia="Times New Roman" w:cs="Times New Roman"/>
          <w:iCs/>
          <w:szCs w:val="24"/>
        </w:rPr>
        <w:lastRenderedPageBreak/>
        <w:t xml:space="preserve">rahastamiskohustusega postiteenuse osutaja tulu ja kuluarvestuse kontrollimisel ning postiteenus makse õigust silmas pidades. Kuna </w:t>
      </w:r>
      <w:r w:rsidRPr="007872A2">
        <w:rPr>
          <w:rFonts w:eastAsia="Times New Roman" w:cs="Times New Roman"/>
          <w:bCs/>
          <w:iCs/>
          <w:color w:val="000000"/>
          <w:szCs w:val="24"/>
          <w:bdr w:val="none" w:sz="0" w:space="0" w:color="auto" w:frame="1"/>
          <w:lang w:eastAsia="et-EE"/>
        </w:rPr>
        <w:t>seaduse 4</w:t>
      </w:r>
      <w:r w:rsidR="00177DE9" w:rsidRPr="007872A2">
        <w:rPr>
          <w:rFonts w:eastAsia="Times New Roman" w:cs="Times New Roman"/>
          <w:bCs/>
          <w:iCs/>
          <w:color w:val="000000"/>
          <w:szCs w:val="24"/>
          <w:bdr w:val="none" w:sz="0" w:space="0" w:color="auto" w:frame="1"/>
          <w:lang w:eastAsia="et-EE"/>
        </w:rPr>
        <w:t>.</w:t>
      </w:r>
      <w:r w:rsidRPr="007872A2">
        <w:rPr>
          <w:rFonts w:eastAsia="Times New Roman" w:cs="Times New Roman"/>
          <w:bCs/>
          <w:iCs/>
          <w:color w:val="000000"/>
          <w:szCs w:val="24"/>
          <w:bdr w:val="none" w:sz="0" w:space="0" w:color="auto" w:frame="1"/>
          <w:lang w:eastAsia="et-EE"/>
        </w:rPr>
        <w:t xml:space="preserve"> peatüki 2</w:t>
      </w:r>
      <w:r w:rsidR="00177DE9" w:rsidRPr="007872A2">
        <w:rPr>
          <w:rFonts w:eastAsia="Times New Roman" w:cs="Times New Roman"/>
          <w:bCs/>
          <w:iCs/>
          <w:color w:val="000000"/>
          <w:szCs w:val="24"/>
          <w:bdr w:val="none" w:sz="0" w:space="0" w:color="auto" w:frame="1"/>
          <w:lang w:eastAsia="et-EE"/>
        </w:rPr>
        <w:t>.</w:t>
      </w:r>
      <w:r w:rsidRPr="007872A2">
        <w:rPr>
          <w:rFonts w:eastAsia="Times New Roman" w:cs="Times New Roman"/>
          <w:bCs/>
          <w:iCs/>
          <w:color w:val="000000"/>
          <w:szCs w:val="24"/>
          <w:bdr w:val="none" w:sz="0" w:space="0" w:color="auto" w:frame="1"/>
          <w:lang w:eastAsia="et-EE"/>
        </w:rPr>
        <w:t xml:space="preserve"> jagu tunnistatakse kehtetuks ning need jõustuvad peale </w:t>
      </w:r>
      <w:r w:rsidR="00B320CD" w:rsidRPr="007872A2">
        <w:rPr>
          <w:rFonts w:eastAsia="Times New Roman" w:cs="Times New Roman"/>
          <w:bCs/>
          <w:iCs/>
          <w:color w:val="000000"/>
          <w:szCs w:val="24"/>
          <w:bdr w:val="none" w:sz="0" w:space="0" w:color="auto" w:frame="1"/>
          <w:lang w:eastAsia="et-EE"/>
        </w:rPr>
        <w:t>põhjendatud tasu jõustumist</w:t>
      </w:r>
      <w:r w:rsidRPr="007872A2">
        <w:rPr>
          <w:rFonts w:eastAsia="Times New Roman" w:cs="Times New Roman"/>
          <w:iCs/>
          <w:szCs w:val="24"/>
        </w:rPr>
        <w:t xml:space="preserve">, muutuvad seaduse </w:t>
      </w:r>
      <w:r w:rsidR="00177DE9" w:rsidRPr="007872A2">
        <w:rPr>
          <w:rFonts w:eastAsia="Times New Roman" w:cs="Times New Roman"/>
          <w:iCs/>
          <w:szCs w:val="24"/>
        </w:rPr>
        <w:t xml:space="preserve">§ </w:t>
      </w:r>
      <w:r w:rsidRPr="007872A2">
        <w:rPr>
          <w:rFonts w:eastAsia="Times New Roman" w:cs="Times New Roman"/>
          <w:iCs/>
          <w:szCs w:val="24"/>
        </w:rPr>
        <w:t xml:space="preserve">43 lõigetes 2 ja 3 toodud Konkurentsiameti pädevusnormid </w:t>
      </w:r>
      <w:r w:rsidR="00E91D48" w:rsidRPr="007872A2">
        <w:rPr>
          <w:rFonts w:eastAsia="Times New Roman" w:cs="Times New Roman"/>
          <w:iCs/>
          <w:szCs w:val="24"/>
        </w:rPr>
        <w:t>ebavajalikuks.</w:t>
      </w:r>
      <w:r w:rsidRPr="007872A2">
        <w:rPr>
          <w:rFonts w:eastAsia="Times New Roman" w:cs="Times New Roman"/>
          <w:iCs/>
          <w:szCs w:val="24"/>
        </w:rPr>
        <w:t xml:space="preserve"> </w:t>
      </w:r>
    </w:p>
    <w:p w14:paraId="3AE34152" w14:textId="3B4DCCC4" w:rsidR="00430F99" w:rsidRPr="007872A2" w:rsidRDefault="00430F99" w:rsidP="00FD72F0">
      <w:pPr>
        <w:contextualSpacing/>
        <w:rPr>
          <w:rFonts w:eastAsia="Times New Roman" w:cs="Times New Roman"/>
          <w:iCs/>
          <w:szCs w:val="24"/>
        </w:rPr>
      </w:pPr>
    </w:p>
    <w:p w14:paraId="0A158B91" w14:textId="6B14A965" w:rsidR="00CB194D" w:rsidRPr="007872A2" w:rsidRDefault="00430F99" w:rsidP="00FD72F0">
      <w:pPr>
        <w:contextualSpacing/>
        <w:rPr>
          <w:rFonts w:eastAsia="Times New Roman" w:cs="Times New Roman"/>
          <w:iCs/>
          <w:szCs w:val="24"/>
        </w:rPr>
      </w:pPr>
      <w:bookmarkStart w:id="159" w:name="_Hlk105364948"/>
      <w:r w:rsidRPr="007872A2">
        <w:rPr>
          <w:rFonts w:eastAsia="Times New Roman" w:cs="Times New Roman"/>
          <w:iCs/>
          <w:szCs w:val="24"/>
        </w:rPr>
        <w:t xml:space="preserve">Seoses UPT rahastamise regulatsiooni kehtetuks tunnistamise jõustumisega, jõustub ka eelnõu § 1 punkt </w:t>
      </w:r>
      <w:r w:rsidR="00D965D8" w:rsidRPr="007872A2">
        <w:rPr>
          <w:rFonts w:eastAsia="Times New Roman" w:cs="Times New Roman"/>
          <w:iCs/>
          <w:szCs w:val="24"/>
        </w:rPr>
        <w:t>5</w:t>
      </w:r>
      <w:r w:rsidR="00E04B59" w:rsidRPr="007872A2">
        <w:rPr>
          <w:rFonts w:eastAsia="Times New Roman" w:cs="Times New Roman"/>
          <w:iCs/>
          <w:szCs w:val="24"/>
        </w:rPr>
        <w:t>6</w:t>
      </w:r>
      <w:r w:rsidRPr="007872A2">
        <w:rPr>
          <w:rFonts w:eastAsia="Times New Roman" w:cs="Times New Roman"/>
          <w:iCs/>
          <w:szCs w:val="24"/>
        </w:rPr>
        <w:t xml:space="preserve"> (seaduse § 47 lõike 2 punkt 5) kehtetuks tunnistamine,</w:t>
      </w:r>
      <w:bookmarkEnd w:id="159"/>
      <w:r w:rsidRPr="007872A2">
        <w:rPr>
          <w:rFonts w:eastAsia="Times New Roman" w:cs="Times New Roman"/>
          <w:iCs/>
          <w:szCs w:val="24"/>
        </w:rPr>
        <w:t xml:space="preserve"> mille kohaselt peab Konkurentsiameti aruanne sisaldama ülevaadet </w:t>
      </w:r>
      <w:r w:rsidR="00B36E72" w:rsidRPr="007872A2">
        <w:rPr>
          <w:rFonts w:eastAsia="Times New Roman" w:cs="Times New Roman"/>
          <w:iCs/>
          <w:szCs w:val="24"/>
        </w:rPr>
        <w:t>UPT</w:t>
      </w:r>
      <w:r w:rsidRPr="007872A2">
        <w:rPr>
          <w:rFonts w:eastAsia="Times New Roman" w:cs="Times New Roman"/>
          <w:iCs/>
          <w:szCs w:val="24"/>
        </w:rPr>
        <w:t xml:space="preserve"> maksete kasutamise kohta ning </w:t>
      </w:r>
      <w:r w:rsidR="00B36E72" w:rsidRPr="007872A2">
        <w:rPr>
          <w:rFonts w:eastAsia="Times New Roman" w:cs="Times New Roman"/>
          <w:iCs/>
          <w:szCs w:val="24"/>
        </w:rPr>
        <w:t>UPT</w:t>
      </w:r>
      <w:r w:rsidRPr="007872A2">
        <w:rPr>
          <w:rFonts w:eastAsia="Times New Roman" w:cs="Times New Roman"/>
          <w:iCs/>
          <w:szCs w:val="24"/>
        </w:rPr>
        <w:t xml:space="preserve"> makse määra ja </w:t>
      </w:r>
      <w:r w:rsidR="00B36E72" w:rsidRPr="007872A2">
        <w:rPr>
          <w:rFonts w:eastAsia="Times New Roman" w:cs="Times New Roman"/>
          <w:iCs/>
          <w:szCs w:val="24"/>
        </w:rPr>
        <w:t>UPT</w:t>
      </w:r>
      <w:r w:rsidRPr="007872A2">
        <w:rPr>
          <w:rFonts w:eastAsia="Times New Roman" w:cs="Times New Roman"/>
          <w:iCs/>
          <w:szCs w:val="24"/>
        </w:rPr>
        <w:t xml:space="preserve"> taskukohase tasu prognoosi järgmiseks kalendriaastaks.</w:t>
      </w:r>
      <w:r w:rsidR="00824556" w:rsidRPr="007872A2">
        <w:rPr>
          <w:rFonts w:eastAsia="Times New Roman" w:cs="Times New Roman"/>
          <w:iCs/>
          <w:szCs w:val="24"/>
        </w:rPr>
        <w:t xml:space="preserve"> Arvestades, et UPT makseid enam ei tehta ning UPT taskukohane tasu on asendunud UPT põhjendatud tasuga, ei ole nimetatud sätete säilitamine enam vajalik.</w:t>
      </w:r>
    </w:p>
    <w:p w14:paraId="11CDB45B" w14:textId="77777777" w:rsidR="003F6E9E" w:rsidRPr="007872A2" w:rsidRDefault="003F6E9E" w:rsidP="00FD72F0">
      <w:pPr>
        <w:contextualSpacing/>
        <w:rPr>
          <w:rFonts w:eastAsia="Times New Roman" w:cs="Times New Roman"/>
          <w:iCs/>
          <w:szCs w:val="24"/>
        </w:rPr>
      </w:pPr>
    </w:p>
    <w:p w14:paraId="67629699" w14:textId="03305602" w:rsidR="003F6E9E" w:rsidRPr="007872A2" w:rsidRDefault="003F6E9E" w:rsidP="00FD72F0">
      <w:pPr>
        <w:contextualSpacing/>
        <w:rPr>
          <w:rFonts w:eastAsia="Times New Roman" w:cs="Times New Roman"/>
          <w:b/>
          <w:bCs/>
          <w:rPrChange w:id="160" w:author="Maarja-Liis Lall - JUSTDIGI" w:date="2025-10-21T14:37:00Z" w16du:dateUtc="2025-10-21T11:37:00Z">
            <w:rPr>
              <w:rFonts w:eastAsia="Times New Roman" w:cs="Times New Roman"/>
              <w:iCs/>
              <w:szCs w:val="24"/>
            </w:rPr>
          </w:rPrChange>
        </w:rPr>
      </w:pPr>
      <w:commentRangeStart w:id="161"/>
      <w:commentRangeStart w:id="162"/>
      <w:r w:rsidRPr="2E2F4E31">
        <w:rPr>
          <w:rFonts w:eastAsia="Times New Roman" w:cs="Times New Roman"/>
          <w:b/>
          <w:bCs/>
          <w:rPrChange w:id="163" w:author="Maarja-Liis Lall - JUSTDIGI" w:date="2025-10-21T14:37:00Z" w16du:dateUtc="2025-10-21T11:37:00Z">
            <w:rPr>
              <w:rFonts w:eastAsia="Times New Roman" w:cs="Times New Roman"/>
              <w:iCs/>
              <w:szCs w:val="24"/>
              <w:u w:val="single"/>
            </w:rPr>
          </w:rPrChange>
        </w:rPr>
        <w:t>3.</w:t>
      </w:r>
      <w:del w:id="164" w:author="Maarja-Liis Lall - JUSTDIGI" w:date="2025-10-21T06:36:00Z">
        <w:r w:rsidRPr="2E2F4E31">
          <w:rPr>
            <w:rFonts w:eastAsia="Times New Roman" w:cs="Times New Roman"/>
            <w:b/>
            <w:bCs/>
            <w:rPrChange w:id="165" w:author="Maarja-Liis Lall - JUSTDIGI" w:date="2025-10-21T14:37:00Z" w16du:dateUtc="2025-10-21T11:37:00Z">
              <w:rPr>
                <w:rFonts w:eastAsia="Times New Roman" w:cs="Times New Roman"/>
                <w:iCs/>
                <w:szCs w:val="24"/>
                <w:u w:val="single"/>
              </w:rPr>
            </w:rPrChange>
          </w:rPr>
          <w:delText>1</w:delText>
        </w:r>
      </w:del>
      <w:commentRangeEnd w:id="161"/>
      <w:r>
        <w:rPr>
          <w:rStyle w:val="Kommentaariviide"/>
        </w:rPr>
        <w:commentReference w:id="161"/>
      </w:r>
      <w:del w:id="166" w:author="Maarja-Liis Lall - JUSTDIGI" w:date="2025-10-21T06:36:00Z">
        <w:r w:rsidRPr="2E2F4E31" w:rsidDel="69679B80">
          <w:rPr>
            <w:rFonts w:eastAsia="Times New Roman" w:cs="Times New Roman"/>
            <w:b/>
            <w:bCs/>
            <w:rPrChange w:id="167" w:author="Maarja-Liis Lall - JUSTDIGI" w:date="2025-10-21T06:36:00Z">
              <w:rPr>
                <w:rFonts w:eastAsia="Times New Roman" w:cs="Times New Roman"/>
                <w:u w:val="single"/>
              </w:rPr>
            </w:rPrChange>
          </w:rPr>
          <w:delText xml:space="preserve"> </w:delText>
        </w:r>
      </w:del>
      <w:ins w:id="168" w:author="Maarja-Liis Lall - JUSTDIGI" w:date="2025-10-21T06:36:00Z">
        <w:r w:rsidR="1712B678" w:rsidRPr="2E2F4E31">
          <w:rPr>
            <w:rFonts w:eastAsia="Times New Roman" w:cs="Times New Roman"/>
            <w:b/>
            <w:bCs/>
            <w:rPrChange w:id="169" w:author="Maarja-Liis Lall - JUSTDIGI" w:date="2025-10-21T06:36:00Z">
              <w:rPr>
                <w:rFonts w:eastAsia="Times New Roman" w:cs="Times New Roman"/>
                <w:u w:val="single"/>
              </w:rPr>
            </w:rPrChange>
          </w:rPr>
          <w:t>5</w:t>
        </w:r>
        <w:r w:rsidR="1712B678" w:rsidRPr="2E2F4E31">
          <w:rPr>
            <w:rFonts w:eastAsia="Times New Roman" w:cs="Times New Roman"/>
            <w:b/>
            <w:bCs/>
          </w:rPr>
          <w:t>.</w:t>
        </w:r>
        <w:r w:rsidRPr="2E2F4E31">
          <w:rPr>
            <w:rFonts w:eastAsia="Times New Roman" w:cs="Times New Roman"/>
            <w:b/>
            <w:bCs/>
            <w:rPrChange w:id="170" w:author="Maarja-Liis Lall - JUSTDIGI" w:date="2025-10-21T14:37:00Z" w16du:dateUtc="2025-10-21T11:37:00Z">
              <w:rPr>
                <w:rFonts w:eastAsia="Times New Roman" w:cs="Times New Roman"/>
                <w:iCs/>
                <w:szCs w:val="24"/>
                <w:u w:val="single"/>
              </w:rPr>
            </w:rPrChange>
          </w:rPr>
          <w:t xml:space="preserve"> </w:t>
        </w:r>
      </w:ins>
      <w:r w:rsidRPr="2E2F4E31">
        <w:rPr>
          <w:rFonts w:eastAsia="Times New Roman" w:cs="Times New Roman"/>
          <w:b/>
          <w:bCs/>
          <w:rPrChange w:id="171" w:author="Maarja-Liis Lall - JUSTDIGI" w:date="2025-10-21T14:37:00Z" w16du:dateUtc="2025-10-21T11:37:00Z">
            <w:rPr>
              <w:rFonts w:eastAsia="Times New Roman" w:cs="Times New Roman"/>
              <w:iCs/>
              <w:szCs w:val="24"/>
              <w:u w:val="single"/>
            </w:rPr>
          </w:rPrChange>
        </w:rPr>
        <w:t>Eelnõu vastavus Eesti Vabariigi põhiseadusele</w:t>
      </w:r>
      <w:commentRangeEnd w:id="162"/>
      <w:r>
        <w:rPr>
          <w:rStyle w:val="Kommentaariviide"/>
        </w:rPr>
        <w:commentReference w:id="162"/>
      </w:r>
    </w:p>
    <w:bookmarkEnd w:id="158"/>
    <w:p w14:paraId="6F6AFF33" w14:textId="77777777" w:rsidR="00FE4866" w:rsidRPr="007872A2" w:rsidRDefault="00FE4866" w:rsidP="001B5D10">
      <w:pPr>
        <w:suppressAutoHyphens/>
        <w:rPr>
          <w:rFonts w:eastAsia="Times New Roman" w:cs="Times New Roman"/>
          <w:iCs/>
          <w:szCs w:val="24"/>
        </w:rPr>
      </w:pPr>
    </w:p>
    <w:p w14:paraId="5374E2A3" w14:textId="7410A6DD" w:rsidR="003F6E9E" w:rsidRPr="007872A2" w:rsidRDefault="003F6E9E" w:rsidP="001B5D10">
      <w:pPr>
        <w:suppressAutoHyphens/>
        <w:rPr>
          <w:rFonts w:eastAsia="Times New Roman" w:cs="Times New Roman"/>
        </w:rPr>
      </w:pPr>
      <w:commentRangeStart w:id="172"/>
      <w:r w:rsidRPr="2E2F4E31">
        <w:rPr>
          <w:rFonts w:eastAsia="Times New Roman" w:cs="Times New Roman"/>
        </w:rPr>
        <w:t xml:space="preserve">Eelnõuga täpsustatakse ja täiendatakse nii </w:t>
      </w:r>
      <w:r w:rsidR="00C90E77" w:rsidRPr="2E2F4E31">
        <w:rPr>
          <w:rFonts w:eastAsia="Times New Roman" w:cs="Times New Roman"/>
        </w:rPr>
        <w:t xml:space="preserve">UPT </w:t>
      </w:r>
      <w:r w:rsidRPr="2E2F4E31">
        <w:rPr>
          <w:rFonts w:eastAsia="Times New Roman" w:cs="Times New Roman"/>
        </w:rPr>
        <w:t xml:space="preserve">kui </w:t>
      </w:r>
      <w:r w:rsidR="00C90E77" w:rsidRPr="2E2F4E31">
        <w:rPr>
          <w:rFonts w:eastAsia="Times New Roman" w:cs="Times New Roman"/>
        </w:rPr>
        <w:t>UPT</w:t>
      </w:r>
      <w:r w:rsidRPr="2E2F4E31">
        <w:rPr>
          <w:rFonts w:eastAsia="Times New Roman" w:cs="Times New Roman"/>
        </w:rPr>
        <w:t xml:space="preserve"> osutaja kohustusi. Muudatust</w:t>
      </w:r>
      <w:r w:rsidR="001E70E9" w:rsidRPr="2E2F4E31">
        <w:rPr>
          <w:rFonts w:eastAsia="Times New Roman" w:cs="Times New Roman"/>
        </w:rPr>
        <w:t>ega kujundatakse ümber UPT osutamise tasu</w:t>
      </w:r>
      <w:r w:rsidR="00C018E3" w:rsidRPr="2E2F4E31">
        <w:rPr>
          <w:rFonts w:eastAsia="Times New Roman" w:cs="Times New Roman"/>
        </w:rPr>
        <w:t xml:space="preserve"> ning </w:t>
      </w:r>
      <w:r w:rsidR="001E70E9" w:rsidRPr="2E2F4E31">
        <w:rPr>
          <w:rFonts w:eastAsia="Times New Roman" w:cs="Times New Roman"/>
        </w:rPr>
        <w:t>muudetakse postivõrgu nõudeid ja nende kehtestamise tasandit.</w:t>
      </w:r>
    </w:p>
    <w:p w14:paraId="54C96827" w14:textId="77777777" w:rsidR="001E70E9" w:rsidRPr="007872A2" w:rsidRDefault="001E70E9" w:rsidP="001B5D10">
      <w:pPr>
        <w:suppressAutoHyphens/>
        <w:rPr>
          <w:rFonts w:eastAsia="Times New Roman" w:cs="Times New Roman"/>
          <w:iCs/>
          <w:szCs w:val="24"/>
        </w:rPr>
      </w:pPr>
    </w:p>
    <w:p w14:paraId="74AE0DA5" w14:textId="77777777" w:rsidR="00D660A8" w:rsidRPr="007872A2" w:rsidRDefault="556507E7" w:rsidP="3B456AE5">
      <w:pPr>
        <w:suppressAutoHyphens/>
        <w:rPr>
          <w:rFonts w:eastAsia="Times New Roman" w:cs="Times New Roman"/>
          <w:u w:val="single"/>
          <w:lang w:eastAsia="ar-SA"/>
        </w:rPr>
      </w:pPr>
      <w:r w:rsidRPr="3B456AE5">
        <w:rPr>
          <w:rFonts w:eastAsia="Times New Roman" w:cs="Times New Roman"/>
          <w:u w:val="single"/>
          <w:lang w:eastAsia="ar-SA"/>
        </w:rPr>
        <w:t xml:space="preserve">Põhjendatud tasu olemus ja postiteenuse kättesaadavus </w:t>
      </w:r>
    </w:p>
    <w:p w14:paraId="7C950D38" w14:textId="77777777" w:rsidR="00357D24" w:rsidRPr="007872A2" w:rsidRDefault="00357D24" w:rsidP="001B5D10">
      <w:pPr>
        <w:suppressAutoHyphens/>
        <w:rPr>
          <w:rFonts w:eastAsia="Times New Roman" w:cs="Times New Roman"/>
          <w:szCs w:val="24"/>
          <w:lang w:eastAsia="ar-SA"/>
        </w:rPr>
      </w:pPr>
    </w:p>
    <w:p w14:paraId="449624C3" w14:textId="77777777" w:rsidR="00481184" w:rsidRPr="007872A2" w:rsidRDefault="001E70E9" w:rsidP="001E70E9">
      <w:pPr>
        <w:suppressAutoHyphens/>
        <w:rPr>
          <w:rFonts w:eastAsia="Times New Roman" w:cs="Times New Roman"/>
          <w:szCs w:val="24"/>
          <w:lang w:eastAsia="ar-SA"/>
        </w:rPr>
      </w:pPr>
      <w:r w:rsidRPr="007872A2">
        <w:rPr>
          <w:rFonts w:eastAsia="Times New Roman" w:cs="Times New Roman"/>
          <w:szCs w:val="24"/>
          <w:lang w:eastAsia="ar-SA"/>
        </w:rPr>
        <w:t xml:space="preserve">Eelnõu kohaselt </w:t>
      </w:r>
      <w:r w:rsidR="00D01D58" w:rsidRPr="007872A2">
        <w:rPr>
          <w:rFonts w:eastAsia="Times New Roman" w:cs="Times New Roman"/>
          <w:szCs w:val="24"/>
          <w:lang w:eastAsia="ar-SA"/>
        </w:rPr>
        <w:t>hakatakse UPT-d osutama põhjendatud tasu eest.</w:t>
      </w:r>
      <w:r w:rsidR="0047753A" w:rsidRPr="007872A2">
        <w:rPr>
          <w:rFonts w:eastAsia="Times New Roman" w:cs="Times New Roman"/>
          <w:szCs w:val="24"/>
          <w:lang w:eastAsia="ar-SA"/>
        </w:rPr>
        <w:t xml:space="preserve"> </w:t>
      </w:r>
      <w:r w:rsidR="004E5F0F" w:rsidRPr="007872A2">
        <w:rPr>
          <w:rFonts w:eastAsia="Times New Roman" w:cs="Times New Roman"/>
          <w:szCs w:val="24"/>
          <w:lang w:eastAsia="ar-SA"/>
        </w:rPr>
        <w:t>UPT teenuse osutamine põhjendatud tasu</w:t>
      </w:r>
      <w:r w:rsidR="00481184" w:rsidRPr="007872A2">
        <w:rPr>
          <w:rFonts w:eastAsia="Times New Roman" w:cs="Times New Roman"/>
          <w:szCs w:val="24"/>
          <w:lang w:eastAsia="ar-SA"/>
        </w:rPr>
        <w:t xml:space="preserve"> eest</w:t>
      </w:r>
      <w:r w:rsidR="004E5F0F" w:rsidRPr="007872A2">
        <w:rPr>
          <w:rFonts w:eastAsia="Times New Roman" w:cs="Times New Roman"/>
          <w:szCs w:val="24"/>
          <w:lang w:eastAsia="ar-SA"/>
        </w:rPr>
        <w:t xml:space="preserve"> tähendab, et teenuse osutamisel on kaetud selle kulud ja tagatud on mõistliku kasumi teenimise võimalus. </w:t>
      </w:r>
      <w:r w:rsidR="00D01D58" w:rsidRPr="007872A2">
        <w:rPr>
          <w:rFonts w:eastAsia="Times New Roman" w:cs="Times New Roman"/>
          <w:szCs w:val="24"/>
          <w:lang w:eastAsia="ar-SA"/>
        </w:rPr>
        <w:t xml:space="preserve">Kehtiva PostiS § 5 lõike 1 kohaselt osutatakse UPT-d taskukohase tasu eest. </w:t>
      </w:r>
    </w:p>
    <w:p w14:paraId="4C05C610" w14:textId="77777777" w:rsidR="002F7D22" w:rsidRPr="007872A2" w:rsidRDefault="002F7D22" w:rsidP="001E70E9">
      <w:pPr>
        <w:suppressAutoHyphens/>
        <w:rPr>
          <w:rFonts w:eastAsia="Times New Roman" w:cs="Times New Roman"/>
          <w:szCs w:val="24"/>
          <w:u w:val="single"/>
          <w:lang w:eastAsia="ar-SA"/>
        </w:rPr>
      </w:pPr>
    </w:p>
    <w:p w14:paraId="0000C056" w14:textId="4F0D1944" w:rsidR="001203EE" w:rsidRPr="007872A2" w:rsidRDefault="001E70E9" w:rsidP="001E70E9">
      <w:pPr>
        <w:suppressAutoHyphens/>
        <w:rPr>
          <w:rFonts w:eastAsia="Times New Roman" w:cs="Times New Roman"/>
          <w:szCs w:val="24"/>
          <w:lang w:eastAsia="ar-SA"/>
        </w:rPr>
      </w:pPr>
      <w:r w:rsidRPr="007872A2">
        <w:rPr>
          <w:rFonts w:eastAsia="Times New Roman" w:cs="Times New Roman"/>
          <w:szCs w:val="24"/>
          <w:lang w:eastAsia="ar-SA"/>
        </w:rPr>
        <w:t>Postidirektiivi</w:t>
      </w:r>
      <w:r w:rsidRPr="007872A2">
        <w:rPr>
          <w:rStyle w:val="Allmrkuseviide"/>
          <w:rFonts w:eastAsia="Times New Roman" w:cs="Times New Roman"/>
          <w:szCs w:val="24"/>
          <w:lang w:eastAsia="ar-SA"/>
        </w:rPr>
        <w:footnoteReference w:id="11"/>
      </w:r>
      <w:r w:rsidRPr="007872A2">
        <w:rPr>
          <w:rFonts w:eastAsia="Times New Roman" w:cs="Times New Roman"/>
          <w:szCs w:val="24"/>
          <w:lang w:eastAsia="ar-SA"/>
        </w:rPr>
        <w:t xml:space="preserve"> </w:t>
      </w:r>
      <w:r w:rsidR="001203EE" w:rsidRPr="007872A2">
        <w:rPr>
          <w:rFonts w:eastAsia="Times New Roman" w:cs="Times New Roman"/>
          <w:szCs w:val="24"/>
          <w:lang w:eastAsia="ar-SA"/>
        </w:rPr>
        <w:t xml:space="preserve">artikkel 3 lõike 1 kohaselt </w:t>
      </w:r>
      <w:r w:rsidR="00CE1C5B" w:rsidRPr="007872A2">
        <w:rPr>
          <w:rFonts w:eastAsia="Times New Roman" w:cs="Times New Roman"/>
          <w:szCs w:val="24"/>
          <w:lang w:eastAsia="ar-SA"/>
        </w:rPr>
        <w:t>tagavad l</w:t>
      </w:r>
      <w:r w:rsidR="001203EE" w:rsidRPr="007872A2">
        <w:rPr>
          <w:rFonts w:eastAsia="Times New Roman" w:cs="Times New Roman"/>
          <w:szCs w:val="24"/>
          <w:lang w:eastAsia="ar-SA"/>
        </w:rPr>
        <w:t xml:space="preserve">iikmesriigid, et kasutajatel on õigus universaalteenusele, mis hõlmab kindlaksmääratud kvaliteediga postiteenuse pidevat osutamist nende territooriumi igas punktis kõikidele kasutajatele sobiva hinnaga. Sama direktiivi </w:t>
      </w:r>
      <w:r w:rsidRPr="007872A2">
        <w:rPr>
          <w:rFonts w:eastAsia="Times New Roman" w:cs="Times New Roman"/>
          <w:szCs w:val="24"/>
          <w:lang w:eastAsia="ar-SA"/>
        </w:rPr>
        <w:t xml:space="preserve">artikkel 12 kohaselt </w:t>
      </w:r>
      <w:r w:rsidR="001203EE" w:rsidRPr="007872A2">
        <w:rPr>
          <w:rFonts w:eastAsia="Times New Roman" w:cs="Times New Roman"/>
          <w:szCs w:val="24"/>
          <w:lang w:eastAsia="ar-SA"/>
        </w:rPr>
        <w:t>peavad liikmesriigid kõigi universaalteenuse alla kuuluvate teenuste tasude osas muu hulgas kinni pidama järgmistest põhimõtetest:</w:t>
      </w:r>
    </w:p>
    <w:p w14:paraId="0908A8E5" w14:textId="1C1F9D1C" w:rsidR="001203EE" w:rsidRPr="007872A2" w:rsidRDefault="001203EE" w:rsidP="001203EE">
      <w:pPr>
        <w:pStyle w:val="Loendilik"/>
        <w:numPr>
          <w:ilvl w:val="0"/>
          <w:numId w:val="22"/>
        </w:numPr>
        <w:suppressAutoHyphens/>
        <w:rPr>
          <w:rFonts w:eastAsia="Times New Roman" w:cs="Times New Roman"/>
          <w:szCs w:val="24"/>
          <w:lang w:eastAsia="ar-SA"/>
        </w:rPr>
      </w:pPr>
      <w:r w:rsidRPr="007872A2">
        <w:rPr>
          <w:rFonts w:eastAsia="Times New Roman" w:cs="Times New Roman"/>
          <w:szCs w:val="24"/>
          <w:lang w:eastAsia="ar-SA"/>
        </w:rPr>
        <w:t>tasud on taskukohased kõikidele kasutajatele geograafilisest asukohast olenemata;</w:t>
      </w:r>
    </w:p>
    <w:p w14:paraId="28909A1F" w14:textId="5FAD72F2" w:rsidR="001203EE" w:rsidRPr="007872A2" w:rsidRDefault="001203EE" w:rsidP="001203EE">
      <w:pPr>
        <w:pStyle w:val="Loendilik"/>
        <w:numPr>
          <w:ilvl w:val="0"/>
          <w:numId w:val="22"/>
        </w:numPr>
        <w:suppressAutoHyphens/>
        <w:rPr>
          <w:rFonts w:eastAsia="Times New Roman" w:cs="Times New Roman"/>
          <w:szCs w:val="24"/>
          <w:lang w:eastAsia="ar-SA"/>
        </w:rPr>
      </w:pPr>
      <w:r w:rsidRPr="007872A2">
        <w:t>tasud on kulupõhised ning motiveerivad tõhusa universaalteenuse osutamist;</w:t>
      </w:r>
    </w:p>
    <w:p w14:paraId="1E09BA10" w14:textId="0FC8E328" w:rsidR="001203EE" w:rsidRPr="007872A2" w:rsidRDefault="001203EE" w:rsidP="001203EE">
      <w:pPr>
        <w:pStyle w:val="Loendilik"/>
        <w:numPr>
          <w:ilvl w:val="0"/>
          <w:numId w:val="22"/>
        </w:numPr>
        <w:suppressAutoHyphens/>
        <w:rPr>
          <w:rFonts w:eastAsia="Times New Roman" w:cs="Times New Roman"/>
          <w:szCs w:val="24"/>
          <w:lang w:eastAsia="ar-SA"/>
        </w:rPr>
      </w:pPr>
      <w:r w:rsidRPr="007872A2">
        <w:t>tasud on läbipaistvad ja mittediskrimineerivad</w:t>
      </w:r>
      <w:r w:rsidR="001E70E9" w:rsidRPr="007872A2">
        <w:t xml:space="preserve">. </w:t>
      </w:r>
    </w:p>
    <w:p w14:paraId="576E8BF2" w14:textId="77777777" w:rsidR="001203EE" w:rsidRPr="007872A2" w:rsidRDefault="001203EE" w:rsidP="001203EE">
      <w:pPr>
        <w:suppressAutoHyphens/>
        <w:rPr>
          <w:rFonts w:eastAsia="Times New Roman" w:cs="Times New Roman"/>
          <w:szCs w:val="24"/>
          <w:lang w:eastAsia="ar-SA"/>
        </w:rPr>
      </w:pPr>
    </w:p>
    <w:p w14:paraId="2A7F76B7" w14:textId="4EEA4DB4" w:rsidR="00357D24" w:rsidRPr="007872A2" w:rsidRDefault="00CE1C5B" w:rsidP="00CE1C5B">
      <w:pPr>
        <w:suppressAutoHyphens/>
        <w:rPr>
          <w:rFonts w:eastAsia="Times New Roman" w:cs="Times New Roman"/>
          <w:szCs w:val="24"/>
          <w:lang w:eastAsia="ar-SA"/>
        </w:rPr>
      </w:pPr>
      <w:r w:rsidRPr="007872A2">
        <w:rPr>
          <w:rFonts w:eastAsia="Times New Roman" w:cs="Times New Roman"/>
          <w:szCs w:val="24"/>
          <w:lang w:eastAsia="ar-SA"/>
        </w:rPr>
        <w:t xml:space="preserve">1. jaanuaril </w:t>
      </w:r>
      <w:r w:rsidR="001E70E9" w:rsidRPr="007872A2">
        <w:rPr>
          <w:rFonts w:eastAsia="Times New Roman" w:cs="Times New Roman"/>
          <w:szCs w:val="24"/>
          <w:lang w:eastAsia="ar-SA"/>
        </w:rPr>
        <w:t>2009</w:t>
      </w:r>
      <w:r w:rsidRPr="007872A2">
        <w:rPr>
          <w:rFonts w:eastAsia="Times New Roman" w:cs="Times New Roman"/>
          <w:szCs w:val="24"/>
          <w:lang w:eastAsia="ar-SA"/>
        </w:rPr>
        <w:t>. a</w:t>
      </w:r>
      <w:r w:rsidR="001E70E9" w:rsidRPr="007872A2">
        <w:rPr>
          <w:rFonts w:eastAsia="Times New Roman" w:cs="Times New Roman"/>
          <w:szCs w:val="24"/>
          <w:lang w:eastAsia="ar-SA"/>
        </w:rPr>
        <w:t xml:space="preserve"> jõustunud postiseaduse seletuskirja kohaselt tähendab taskukohane tasu</w:t>
      </w:r>
      <w:r w:rsidRPr="007872A2">
        <w:rPr>
          <w:rFonts w:eastAsia="Times New Roman" w:cs="Times New Roman"/>
          <w:szCs w:val="24"/>
          <w:lang w:eastAsia="ar-SA"/>
        </w:rPr>
        <w:t xml:space="preserve"> </w:t>
      </w:r>
      <w:r w:rsidR="001E70E9" w:rsidRPr="007872A2">
        <w:rPr>
          <w:rFonts w:eastAsia="Times New Roman" w:cs="Times New Roman"/>
          <w:szCs w:val="24"/>
          <w:lang w:eastAsia="ar-SA"/>
        </w:rPr>
        <w:t>fikseeritud tasu, millest rohkem universaalse postiteenuse osutaja universaalse postiteenuse kasutajalt võtta ei või. Taskukohase tasu eesmärk o</w:t>
      </w:r>
      <w:r w:rsidR="00481184" w:rsidRPr="007872A2">
        <w:rPr>
          <w:rFonts w:eastAsia="Times New Roman" w:cs="Times New Roman"/>
          <w:szCs w:val="24"/>
          <w:lang w:eastAsia="ar-SA"/>
        </w:rPr>
        <w:t>li</w:t>
      </w:r>
      <w:r w:rsidR="001E70E9" w:rsidRPr="007872A2">
        <w:rPr>
          <w:rFonts w:eastAsia="Times New Roman" w:cs="Times New Roman"/>
          <w:szCs w:val="24"/>
          <w:lang w:eastAsia="ar-SA"/>
        </w:rPr>
        <w:t xml:space="preserve"> postiteenuse kasutajale mõistliku hinnataseme säilitamine üldistes huvides osutatava teenuse kasutamise eest. </w:t>
      </w:r>
      <w:r w:rsidR="00357D24" w:rsidRPr="007872A2">
        <w:rPr>
          <w:rFonts w:eastAsia="Times New Roman" w:cs="Times New Roman"/>
          <w:szCs w:val="24"/>
          <w:lang w:eastAsia="ar-SA"/>
        </w:rPr>
        <w:t xml:space="preserve">Praegu tuleb riigisisese kirja saatmise eest tasuda 1,5 eurot. Taskukohase tasu mudel on </w:t>
      </w:r>
      <w:r w:rsidR="001B4EC6" w:rsidRPr="007872A2">
        <w:rPr>
          <w:rFonts w:eastAsia="Times New Roman" w:cs="Times New Roman"/>
          <w:szCs w:val="24"/>
          <w:lang w:eastAsia="ar-SA"/>
        </w:rPr>
        <w:t xml:space="preserve">aga </w:t>
      </w:r>
      <w:r w:rsidR="00357D24" w:rsidRPr="007872A2">
        <w:rPr>
          <w:rFonts w:eastAsia="Times New Roman" w:cs="Times New Roman"/>
          <w:szCs w:val="24"/>
          <w:lang w:eastAsia="ar-SA"/>
        </w:rPr>
        <w:t xml:space="preserve">kaasa toonud UPT osutaja arvestatava kahjumi. </w:t>
      </w:r>
      <w:r w:rsidR="001B4EC6" w:rsidRPr="007872A2">
        <w:rPr>
          <w:rFonts w:eastAsia="Times New Roman" w:cs="Times New Roman"/>
          <w:szCs w:val="24"/>
          <w:lang w:eastAsia="ar-SA"/>
        </w:rPr>
        <w:t xml:space="preserve">2024. aastal oli UPT osutamise kahjum 1,8 miljonit eurot. 30. juuni 2025. a seisuga on UPT osutajal riigi suhtes nõudeid 6,2 miljoni euro ulatuses. </w:t>
      </w:r>
    </w:p>
    <w:p w14:paraId="736D452F" w14:textId="77777777" w:rsidR="00357D24" w:rsidRPr="007872A2" w:rsidRDefault="00357D24" w:rsidP="00CE1C5B">
      <w:pPr>
        <w:suppressAutoHyphens/>
        <w:rPr>
          <w:rFonts w:eastAsia="Times New Roman" w:cs="Times New Roman"/>
          <w:szCs w:val="24"/>
          <w:lang w:eastAsia="ar-SA"/>
        </w:rPr>
      </w:pPr>
    </w:p>
    <w:p w14:paraId="285DE1DD" w14:textId="77777777" w:rsidR="00DB0C64" w:rsidRPr="007872A2" w:rsidRDefault="004E5F0F" w:rsidP="00CE1C5B">
      <w:pPr>
        <w:suppressAutoHyphens/>
        <w:rPr>
          <w:rFonts w:eastAsia="Times New Roman" w:cs="Times New Roman"/>
          <w:lang w:eastAsia="ar-SA"/>
        </w:rPr>
      </w:pPr>
      <w:r w:rsidRPr="2E2F4E31">
        <w:rPr>
          <w:rFonts w:eastAsia="Times New Roman" w:cs="Times New Roman"/>
          <w:lang w:eastAsia="ar-SA"/>
        </w:rPr>
        <w:t>Postidirektiivi artikli</w:t>
      </w:r>
      <w:del w:id="173" w:author="Maarja-Liis Lall - JUSTDIGI" w:date="2025-10-21T06:38:00Z">
        <w:r w:rsidRPr="2E2F4E31">
          <w:rPr>
            <w:rFonts w:eastAsia="Times New Roman" w:cs="Times New Roman"/>
            <w:lang w:eastAsia="ar-SA"/>
          </w:rPr>
          <w:delText>st</w:delText>
        </w:r>
      </w:del>
      <w:r w:rsidRPr="2E2F4E31">
        <w:rPr>
          <w:rFonts w:eastAsia="Times New Roman" w:cs="Times New Roman"/>
          <w:lang w:eastAsia="ar-SA"/>
        </w:rPr>
        <w:t xml:space="preserve"> 12 kohaselt </w:t>
      </w:r>
      <w:r w:rsidR="001E70E9" w:rsidRPr="2E2F4E31">
        <w:rPr>
          <w:rFonts w:eastAsia="Times New Roman" w:cs="Times New Roman"/>
          <w:lang w:eastAsia="ar-SA"/>
        </w:rPr>
        <w:t xml:space="preserve">võib </w:t>
      </w:r>
      <w:r w:rsidRPr="2E2F4E31">
        <w:rPr>
          <w:rFonts w:eastAsia="Times New Roman" w:cs="Times New Roman"/>
          <w:lang w:eastAsia="ar-SA"/>
        </w:rPr>
        <w:t xml:space="preserve">universaalteenuse alla kuuluvate teenuste tasu olla </w:t>
      </w:r>
      <w:r w:rsidR="00DB0C64" w:rsidRPr="2E2F4E31">
        <w:rPr>
          <w:rFonts w:eastAsia="Times New Roman" w:cs="Times New Roman"/>
          <w:lang w:eastAsia="ar-SA"/>
        </w:rPr>
        <w:t xml:space="preserve">ka </w:t>
      </w:r>
      <w:r w:rsidRPr="2E2F4E31">
        <w:rPr>
          <w:rFonts w:eastAsia="Times New Roman" w:cs="Times New Roman"/>
          <w:lang w:eastAsia="ar-SA"/>
        </w:rPr>
        <w:t xml:space="preserve">kulupõhine, </w:t>
      </w:r>
      <w:r w:rsidR="001E70E9" w:rsidRPr="2E2F4E31">
        <w:rPr>
          <w:rFonts w:eastAsia="Times New Roman" w:cs="Times New Roman"/>
          <w:lang w:eastAsia="ar-SA"/>
        </w:rPr>
        <w:t xml:space="preserve">tingimusel, et see on oma hinnatasemelt teenuse kasutajatele jätkuvalt kättesaadav. Näiteks Saksamaa on 1. jaanuaril 2025. a jõustunud postiseaduses sätestanud, et universaalseid teenuseid loetakse kättesaadavaks, kui need peegeldavad efektiivset teenuse osutamise hinda. </w:t>
      </w:r>
    </w:p>
    <w:p w14:paraId="2ADDBB87" w14:textId="77777777" w:rsidR="00DB0C64" w:rsidRPr="007872A2" w:rsidRDefault="00DB0C64" w:rsidP="00CE1C5B">
      <w:pPr>
        <w:suppressAutoHyphens/>
        <w:rPr>
          <w:rFonts w:eastAsia="Times New Roman" w:cs="Times New Roman"/>
          <w:szCs w:val="24"/>
          <w:lang w:eastAsia="ar-SA"/>
        </w:rPr>
      </w:pPr>
    </w:p>
    <w:p w14:paraId="320C24EE" w14:textId="179678F1" w:rsidR="00E07998" w:rsidRPr="007872A2" w:rsidRDefault="00DB0C64" w:rsidP="00CE1C5B">
      <w:pPr>
        <w:suppressAutoHyphens/>
        <w:rPr>
          <w:rFonts w:eastAsia="Times New Roman" w:cs="Times New Roman"/>
          <w:szCs w:val="24"/>
          <w:lang w:eastAsia="ar-SA"/>
        </w:rPr>
      </w:pPr>
      <w:r w:rsidRPr="007872A2">
        <w:rPr>
          <w:rFonts w:eastAsia="Times New Roman" w:cs="Times New Roman"/>
          <w:szCs w:val="24"/>
          <w:lang w:eastAsia="ar-SA"/>
        </w:rPr>
        <w:t>Eelnõu kohaselt peab põhjendatud tasu põhinema universaalse postiteenuse osutamise kuludel, olema läbipaistev, mittediskrimineeriv ja sama kogu riigi territooriumil ning</w:t>
      </w:r>
      <w:bookmarkStart w:id="174" w:name="_Hlk184892996"/>
      <w:r w:rsidRPr="007872A2">
        <w:rPr>
          <w:rFonts w:eastAsia="Times New Roman" w:cs="Times New Roman"/>
          <w:szCs w:val="24"/>
          <w:lang w:eastAsia="ar-SA"/>
        </w:rPr>
        <w:t xml:space="preserve"> tagama </w:t>
      </w:r>
      <w:r w:rsidRPr="007872A2">
        <w:rPr>
          <w:rFonts w:eastAsia="Times New Roman" w:cs="Times New Roman"/>
          <w:szCs w:val="24"/>
          <w:lang w:eastAsia="ar-SA"/>
        </w:rPr>
        <w:lastRenderedPageBreak/>
        <w:t>universaalse postiteenuse kättesaadavuse kõigile kasutajatele</w:t>
      </w:r>
      <w:bookmarkEnd w:id="174"/>
      <w:r w:rsidRPr="007872A2">
        <w:rPr>
          <w:rFonts w:eastAsia="Times New Roman" w:cs="Times New Roman"/>
          <w:szCs w:val="24"/>
          <w:lang w:eastAsia="ar-SA"/>
        </w:rPr>
        <w:t>.</w:t>
      </w:r>
      <w:r w:rsidRPr="007872A2">
        <w:t xml:space="preserve"> </w:t>
      </w:r>
      <w:r w:rsidRPr="007872A2">
        <w:rPr>
          <w:rFonts w:eastAsia="Times New Roman" w:cs="Times New Roman"/>
          <w:szCs w:val="24"/>
          <w:lang w:eastAsia="ar-SA"/>
        </w:rPr>
        <w:t>Põhjendatud tasu sisse arvatavad kulud peavad olema põhjendatud, lähtuma kulutõhususest ja võimaldama universaalse postiteenuse osutajal täita õigusaktidega sätestatud kohustusi. Eelnõus täpsustatakse ka, et põhjendatud tasu tuleb kehtestada sellises suuruses, mis tagab investeeringud tegevus- ja arenduskohustuse täitmiseks, kapitalikulu ehk põhjendatud tulukuse, kvaliteedinõuete täitmise kulud ning vajalikud muutuv- ja tegevuskulud. Lisaks nähakse eelnõuga ette, millisel meetodil tegevuskulusid hinnatakse ja loetletakse kulud, mida põhjendatud tasu hulka ei arvata</w:t>
      </w:r>
      <w:r w:rsidR="00F6376C" w:rsidRPr="007872A2">
        <w:rPr>
          <w:rFonts w:eastAsia="Times New Roman" w:cs="Times New Roman"/>
          <w:szCs w:val="24"/>
          <w:lang w:eastAsia="ar-SA"/>
        </w:rPr>
        <w:t>.</w:t>
      </w:r>
    </w:p>
    <w:p w14:paraId="4A6196B1" w14:textId="77777777" w:rsidR="00E07998" w:rsidRPr="007872A2" w:rsidRDefault="00E07998" w:rsidP="00CE1C5B">
      <w:pPr>
        <w:suppressAutoHyphens/>
        <w:rPr>
          <w:rFonts w:eastAsia="Times New Roman" w:cs="Times New Roman"/>
          <w:szCs w:val="24"/>
          <w:lang w:eastAsia="ar-SA"/>
        </w:rPr>
      </w:pPr>
    </w:p>
    <w:p w14:paraId="1F79E8CF" w14:textId="4DF3AD2A" w:rsidR="00E07998" w:rsidRPr="007872A2" w:rsidRDefault="00DB0C64" w:rsidP="00E07998">
      <w:pPr>
        <w:suppressAutoHyphens/>
        <w:rPr>
          <w:rFonts w:eastAsia="Times New Roman" w:cs="Times New Roman"/>
          <w:szCs w:val="24"/>
          <w:lang w:eastAsia="ar-SA"/>
        </w:rPr>
      </w:pPr>
      <w:r w:rsidRPr="007872A2">
        <w:rPr>
          <w:rFonts w:eastAsia="Times New Roman" w:cs="Times New Roman"/>
          <w:szCs w:val="24"/>
          <w:lang w:eastAsia="ar-SA"/>
        </w:rPr>
        <w:t xml:space="preserve">Kokkuvõtlikult tagab </w:t>
      </w:r>
      <w:r w:rsidR="001E70E9" w:rsidRPr="007872A2">
        <w:rPr>
          <w:rFonts w:eastAsia="Times New Roman" w:cs="Times New Roman"/>
          <w:szCs w:val="24"/>
          <w:lang w:eastAsia="ar-SA"/>
        </w:rPr>
        <w:t>UPT teenuse kulupõhine hind</w:t>
      </w:r>
      <w:r w:rsidR="00E07998" w:rsidRPr="007872A2">
        <w:rPr>
          <w:rFonts w:eastAsia="Times New Roman" w:cs="Times New Roman"/>
          <w:szCs w:val="24"/>
          <w:lang w:eastAsia="ar-SA"/>
        </w:rPr>
        <w:t>:</w:t>
      </w:r>
    </w:p>
    <w:p w14:paraId="736B846C" w14:textId="1847066B" w:rsidR="006152A2" w:rsidRPr="007872A2" w:rsidRDefault="00E07998" w:rsidP="00E07998">
      <w:pPr>
        <w:pStyle w:val="Loendilik"/>
        <w:numPr>
          <w:ilvl w:val="0"/>
          <w:numId w:val="26"/>
        </w:numPr>
        <w:suppressAutoHyphens/>
        <w:rPr>
          <w:rFonts w:eastAsia="Times New Roman"/>
          <w:lang w:eastAsia="ar-SA"/>
        </w:rPr>
      </w:pPr>
      <w:r w:rsidRPr="007872A2">
        <w:rPr>
          <w:rFonts w:eastAsia="Times New Roman"/>
          <w:lang w:eastAsia="ar-SA"/>
        </w:rPr>
        <w:t>teenuse osutaja majandusliku stabiilsuse ja suutlikkuse investeerida postivõrgu arendamisse;</w:t>
      </w:r>
    </w:p>
    <w:p w14:paraId="6E64878C" w14:textId="77777777" w:rsidR="006152A2" w:rsidRPr="007872A2" w:rsidRDefault="00E07998" w:rsidP="00E07998">
      <w:pPr>
        <w:pStyle w:val="Loendilik"/>
        <w:numPr>
          <w:ilvl w:val="0"/>
          <w:numId w:val="26"/>
        </w:numPr>
        <w:suppressAutoHyphens/>
        <w:rPr>
          <w:rFonts w:eastAsia="Times New Roman"/>
          <w:lang w:eastAsia="ar-SA"/>
        </w:rPr>
      </w:pPr>
      <w:r w:rsidRPr="007872A2">
        <w:rPr>
          <w:rFonts w:eastAsia="Times New Roman" w:cs="Times New Roman"/>
          <w:szCs w:val="24"/>
          <w:lang w:eastAsia="ar-SA"/>
        </w:rPr>
        <w:t>hinnakujunduse läbipaist</w:t>
      </w:r>
      <w:r w:rsidR="006152A2" w:rsidRPr="007872A2">
        <w:rPr>
          <w:rFonts w:eastAsia="Times New Roman" w:cs="Times New Roman"/>
          <w:szCs w:val="24"/>
          <w:lang w:eastAsia="ar-SA"/>
        </w:rPr>
        <w:t>vuse läbi hinna vastavuse tegelikele kuludele;</w:t>
      </w:r>
    </w:p>
    <w:p w14:paraId="018C46BF" w14:textId="7DD19B5D" w:rsidR="00E07998" w:rsidRPr="007872A2" w:rsidRDefault="006152A2" w:rsidP="00E07998">
      <w:pPr>
        <w:pStyle w:val="Loendilik"/>
        <w:numPr>
          <w:ilvl w:val="0"/>
          <w:numId w:val="26"/>
        </w:numPr>
        <w:suppressAutoHyphens/>
        <w:rPr>
          <w:rFonts w:eastAsia="Times New Roman"/>
          <w:lang w:eastAsia="ar-SA"/>
        </w:rPr>
      </w:pPr>
      <w:r w:rsidRPr="007872A2">
        <w:rPr>
          <w:rFonts w:eastAsia="Times New Roman" w:cs="Times New Roman"/>
          <w:szCs w:val="24"/>
          <w:lang w:eastAsia="ar-SA"/>
        </w:rPr>
        <w:t>r</w:t>
      </w:r>
      <w:r w:rsidR="00E07998" w:rsidRPr="007872A2">
        <w:rPr>
          <w:rFonts w:eastAsia="Times New Roman" w:cs="Times New Roman"/>
          <w:szCs w:val="24"/>
          <w:lang w:eastAsia="ar-SA"/>
        </w:rPr>
        <w:t>istsubsideerimise vältimi</w:t>
      </w:r>
      <w:r w:rsidRPr="007872A2">
        <w:rPr>
          <w:rFonts w:eastAsia="Times New Roman" w:cs="Times New Roman"/>
          <w:szCs w:val="24"/>
          <w:lang w:eastAsia="ar-SA"/>
        </w:rPr>
        <w:t>s</w:t>
      </w:r>
      <w:r w:rsidR="00E07998" w:rsidRPr="007872A2">
        <w:rPr>
          <w:rFonts w:eastAsia="Times New Roman" w:cs="Times New Roman"/>
          <w:szCs w:val="24"/>
          <w:lang w:eastAsia="ar-SA"/>
        </w:rPr>
        <w:t>e</w:t>
      </w:r>
      <w:r w:rsidRPr="007872A2">
        <w:rPr>
          <w:rFonts w:eastAsia="Times New Roman" w:cs="Times New Roman"/>
          <w:szCs w:val="24"/>
          <w:lang w:eastAsia="ar-SA"/>
        </w:rPr>
        <w:t>, kus</w:t>
      </w:r>
      <w:r w:rsidR="00E07998" w:rsidRPr="007872A2">
        <w:rPr>
          <w:rFonts w:eastAsia="Times New Roman" w:cs="Times New Roman"/>
          <w:szCs w:val="24"/>
          <w:lang w:eastAsia="ar-SA"/>
        </w:rPr>
        <w:t xml:space="preserve"> kasumlikumate teenuste (nt pakiteenused) kliendid doteerivad universaalset postiteenust.</w:t>
      </w:r>
    </w:p>
    <w:p w14:paraId="230F6F4B" w14:textId="77777777" w:rsidR="006152A2" w:rsidRPr="007872A2" w:rsidRDefault="006152A2" w:rsidP="006152A2">
      <w:pPr>
        <w:suppressAutoHyphens/>
        <w:ind w:left="360"/>
        <w:rPr>
          <w:rFonts w:eastAsia="Times New Roman"/>
          <w:lang w:eastAsia="ar-SA"/>
        </w:rPr>
      </w:pPr>
    </w:p>
    <w:p w14:paraId="6BD590C8" w14:textId="0DE45A89" w:rsidR="001E70E9" w:rsidRPr="007872A2" w:rsidRDefault="006152A2" w:rsidP="00CE1C5B">
      <w:pPr>
        <w:suppressAutoHyphens/>
        <w:rPr>
          <w:rFonts w:eastAsia="Times New Roman" w:cs="Times New Roman"/>
          <w:lang w:eastAsia="ar-SA"/>
        </w:rPr>
      </w:pPr>
      <w:r w:rsidRPr="2E2F4E31">
        <w:rPr>
          <w:rFonts w:eastAsia="Times New Roman" w:cs="Times New Roman"/>
          <w:lang w:eastAsia="ar-SA"/>
        </w:rPr>
        <w:t xml:space="preserve">UPT teenuse osutamine põhjendatud tasuga tähendab, et teenuse osutamisel on kaetud selle kulud ja tagatud on mõistliku kasumi teenimise võimalus. Taskukohase tasu põhjendatud tasuks viimine toob kaasa UPT osutamisega seotud kahjumi kadumise ning ebamõistlikult koormavate kulude regulatsioon tunnistatakse kehtetuks. Samas jääb postiteenus inimestele kättesaadavaks ja tasu suhteliselt väikeseks (prognoosi kohaselt </w:t>
      </w:r>
      <w:commentRangeStart w:id="175"/>
      <w:r w:rsidRPr="2E2F4E31">
        <w:rPr>
          <w:rFonts w:eastAsia="Times New Roman" w:cs="Times New Roman"/>
          <w:lang w:eastAsia="ar-SA"/>
        </w:rPr>
        <w:t>2,4 eurot</w:t>
      </w:r>
      <w:commentRangeEnd w:id="175"/>
      <w:r>
        <w:rPr>
          <w:rStyle w:val="Kommentaariviide"/>
        </w:rPr>
        <w:commentReference w:id="175"/>
      </w:r>
      <w:r w:rsidR="00C57CA6" w:rsidRPr="2E2F4E31">
        <w:rPr>
          <w:rFonts w:eastAsia="Times New Roman" w:cs="Times New Roman"/>
          <w:lang w:eastAsia="ar-SA"/>
        </w:rPr>
        <w:t xml:space="preserve">, </w:t>
      </w:r>
      <w:r w:rsidR="00D660A8" w:rsidRPr="2E2F4E31">
        <w:rPr>
          <w:rFonts w:eastAsia="Times New Roman" w:cs="Times New Roman"/>
          <w:lang w:eastAsia="ar-SA"/>
        </w:rPr>
        <w:t xml:space="preserve">võrdluseks oli </w:t>
      </w:r>
      <w:r w:rsidR="00C57CA6" w:rsidRPr="2E2F4E31">
        <w:rPr>
          <w:rFonts w:eastAsia="Times New Roman" w:cs="Times New Roman"/>
          <w:lang w:eastAsia="ar-SA"/>
        </w:rPr>
        <w:t>2025. aastal keskmine pension 817 eurot</w:t>
      </w:r>
      <w:r w:rsidRPr="2E2F4E31">
        <w:rPr>
          <w:rFonts w:eastAsia="Times New Roman" w:cs="Times New Roman"/>
          <w:lang w:eastAsia="ar-SA"/>
        </w:rPr>
        <w:t xml:space="preserve">). Arvestada tuleb, et </w:t>
      </w:r>
      <w:r w:rsidRPr="007872A2">
        <w:t xml:space="preserve">siseriiklikke kirisaadetisi postitatakse lihtsaadetisena terve aasta kohta keskmiselt ainult 0,69 kirja elaniku kohta. </w:t>
      </w:r>
      <w:r w:rsidRPr="2E2F4E31">
        <w:rPr>
          <w:rFonts w:eastAsia="Times New Roman" w:cs="Times New Roman"/>
          <w:lang w:eastAsia="ar-SA"/>
        </w:rPr>
        <w:t>Kokkuvõttes</w:t>
      </w:r>
      <w:r w:rsidR="001E70E9" w:rsidRPr="2E2F4E31">
        <w:rPr>
          <w:rFonts w:eastAsia="Times New Roman" w:cs="Times New Roman"/>
          <w:lang w:eastAsia="ar-SA"/>
        </w:rPr>
        <w:t xml:space="preserve"> tagab UPT hulka kuuluvate postiteenuste õiglasema ja läbipaistvama hinnastamise</w:t>
      </w:r>
      <w:r w:rsidR="0047753A" w:rsidRPr="2E2F4E31">
        <w:rPr>
          <w:rFonts w:eastAsia="Times New Roman" w:cs="Times New Roman"/>
          <w:lang w:eastAsia="ar-SA"/>
        </w:rPr>
        <w:t xml:space="preserve"> viisil, mis võimaldab pakkuda väikese tasu eest postiteenuseid, mis vastavad elanikkonna põhivajadustele</w:t>
      </w:r>
      <w:r w:rsidR="001E70E9" w:rsidRPr="2E2F4E31">
        <w:rPr>
          <w:rFonts w:eastAsia="Times New Roman" w:cs="Times New Roman"/>
          <w:lang w:eastAsia="ar-SA"/>
        </w:rPr>
        <w:t>.</w:t>
      </w:r>
    </w:p>
    <w:p w14:paraId="35203120" w14:textId="63226B98" w:rsidR="00BE1065" w:rsidRPr="007872A2" w:rsidRDefault="00BE1065" w:rsidP="00BE1065">
      <w:pPr>
        <w:rPr>
          <w:rFonts w:ascii="Roboto" w:hAnsi="Roboto"/>
          <w:color w:val="1B1C20"/>
          <w:shd w:val="clear" w:color="auto" w:fill="FFFFFF"/>
        </w:rPr>
      </w:pPr>
    </w:p>
    <w:p w14:paraId="0B9DBEB8" w14:textId="46CAF288" w:rsidR="00524E8D" w:rsidRPr="007872A2" w:rsidRDefault="00524E8D" w:rsidP="00BE1065">
      <w:pPr>
        <w:rPr>
          <w:u w:val="single"/>
        </w:rPr>
      </w:pPr>
      <w:r w:rsidRPr="007872A2">
        <w:rPr>
          <w:u w:val="single"/>
        </w:rPr>
        <w:t>Postivõrgu nõuete regulatsiooni muudatused</w:t>
      </w:r>
    </w:p>
    <w:p w14:paraId="71EFFF54" w14:textId="77777777" w:rsidR="00F36152" w:rsidRPr="007872A2" w:rsidRDefault="00F36152" w:rsidP="00BE1065">
      <w:pPr>
        <w:rPr>
          <w:u w:val="single"/>
        </w:rPr>
      </w:pPr>
    </w:p>
    <w:p w14:paraId="214E08ED" w14:textId="3AAD21AE" w:rsidR="00F36152" w:rsidRPr="007872A2" w:rsidRDefault="00F36152" w:rsidP="00BE1065">
      <w:pPr>
        <w:rPr>
          <w:rFonts w:cs="Times New Roman"/>
          <w:bCs/>
          <w:szCs w:val="24"/>
        </w:rPr>
      </w:pPr>
      <w:r w:rsidRPr="007872A2">
        <w:rPr>
          <w:rFonts w:eastAsia="Times New Roman" w:cs="Times New Roman"/>
        </w:rPr>
        <w:t>E</w:t>
      </w:r>
      <w:r w:rsidRPr="007872A2">
        <w:rPr>
          <w:rFonts w:cs="Times New Roman"/>
        </w:rPr>
        <w:t xml:space="preserve">elnõuga laiendatakse postivõrgu juurdepääsupunktide </w:t>
      </w:r>
      <w:r w:rsidR="002F7D22" w:rsidRPr="007872A2">
        <w:rPr>
          <w:rFonts w:cs="Times New Roman"/>
        </w:rPr>
        <w:t>loetelu</w:t>
      </w:r>
      <w:r w:rsidRPr="007872A2">
        <w:rPr>
          <w:rFonts w:cs="Times New Roman"/>
        </w:rPr>
        <w:t>, täiendades juurdepääsupunktide loetelu automatiseeritud juurdepääsupunktiga (näiteks pakiautomaadid), liikuva juurdepääsupunktiga ja tellitava juurdepääsupunktiga, et</w:t>
      </w:r>
      <w:r w:rsidRPr="007872A2">
        <w:t xml:space="preserve"> </w:t>
      </w:r>
      <w:r w:rsidRPr="007872A2">
        <w:rPr>
          <w:rFonts w:cs="Times New Roman"/>
        </w:rPr>
        <w:t xml:space="preserve">muuta paindlikumaks UPT osutaja võimalused kättesaadavuse tagamiseks. Ka tehakse muudatus postivõrgu nõuete otsustustasandis. Eelnõu kohaselt defineeritakse </w:t>
      </w:r>
      <w:r w:rsidRPr="007872A2">
        <w:rPr>
          <w:rFonts w:eastAsia="Times New Roman" w:cs="Times New Roman"/>
          <w:szCs w:val="24"/>
          <w:lang w:eastAsia="ar-SA"/>
        </w:rPr>
        <w:t xml:space="preserve">seaduses kõik juurdepääsupunktide liigid, mida kasutatakse UPT osutamiseks ning postivõrgu määruses sätestatakse detailsemad nõuded juurdepääsupunktidele ja nende paiknemisele. </w:t>
      </w:r>
      <w:r w:rsidRPr="007872A2">
        <w:rPr>
          <w:rFonts w:cs="Times New Roman"/>
          <w:bCs/>
          <w:szCs w:val="24"/>
        </w:rPr>
        <w:t xml:space="preserve">Postivõrgu nõuete muudatuste eesmärk on tagada teenusepõhine lähenemine selliselt, et teenus oleks kättesaadav kõigile Eesti elanikele. </w:t>
      </w:r>
    </w:p>
    <w:p w14:paraId="4EFA5391" w14:textId="77777777" w:rsidR="00C018E3" w:rsidRPr="007872A2" w:rsidRDefault="00C018E3" w:rsidP="00BE1065">
      <w:pPr>
        <w:rPr>
          <w:rFonts w:cs="Times New Roman"/>
          <w:bCs/>
          <w:szCs w:val="24"/>
        </w:rPr>
      </w:pPr>
    </w:p>
    <w:p w14:paraId="5B46CC72" w14:textId="77CED019" w:rsidR="00C018E3" w:rsidRPr="007872A2" w:rsidRDefault="00C018E3" w:rsidP="00C018E3">
      <w:pPr>
        <w:pStyle w:val="Kehatekst"/>
        <w:rPr>
          <w:bCs/>
        </w:rPr>
      </w:pPr>
      <w:r w:rsidRPr="007872A2">
        <w:rPr>
          <w:bCs/>
        </w:rPr>
        <w:t>Eelnõuga täiendatakse juurdepääsupunktide loetelu järgmiste juurdepääsupunktidega:</w:t>
      </w:r>
    </w:p>
    <w:p w14:paraId="662CAD1B" w14:textId="707B17DF" w:rsidR="00C018E3" w:rsidRPr="007872A2" w:rsidRDefault="00C018E3" w:rsidP="00C018E3">
      <w:pPr>
        <w:pStyle w:val="Kehatekst"/>
        <w:numPr>
          <w:ilvl w:val="0"/>
          <w:numId w:val="17"/>
        </w:numPr>
        <w:rPr>
          <w:lang w:val="et-EE"/>
        </w:rPr>
      </w:pPr>
      <w:r w:rsidRPr="007872A2">
        <w:rPr>
          <w:lang w:val="et-EE"/>
        </w:rPr>
        <w:t>tellitav juurdepääsupunkt - UPT osutamise vahend postiteenuse kasutaja elu- või asukohas;</w:t>
      </w:r>
    </w:p>
    <w:p w14:paraId="5AF9C58A" w14:textId="305AF7C4" w:rsidR="00C018E3" w:rsidRPr="007872A2" w:rsidRDefault="00C018E3" w:rsidP="00C018E3">
      <w:pPr>
        <w:pStyle w:val="Kehatekst"/>
        <w:numPr>
          <w:ilvl w:val="0"/>
          <w:numId w:val="17"/>
        </w:numPr>
        <w:rPr>
          <w:lang w:val="et-EE"/>
        </w:rPr>
      </w:pPr>
      <w:r w:rsidRPr="007872A2">
        <w:rPr>
          <w:lang w:val="et-EE"/>
        </w:rPr>
        <w:t>automatiseeritud juurdepääsupunkt - püsiva asukohaga vahend postisaadetise saatjalt vastuvõtmiseks ja saajale väljastamiseks;</w:t>
      </w:r>
    </w:p>
    <w:p w14:paraId="3B1C2C14" w14:textId="781F4DA1" w:rsidR="00C018E3" w:rsidRPr="007872A2" w:rsidRDefault="00C018E3" w:rsidP="00C018E3">
      <w:pPr>
        <w:pStyle w:val="Kehatekst"/>
        <w:numPr>
          <w:ilvl w:val="0"/>
          <w:numId w:val="17"/>
        </w:numPr>
        <w:rPr>
          <w:lang w:val="et-EE"/>
        </w:rPr>
      </w:pPr>
      <w:r w:rsidRPr="007872A2">
        <w:rPr>
          <w:lang w:val="et-EE"/>
        </w:rPr>
        <w:t>liikuv juurdepääsupunkt - kindla graafiku alusel liikuv vahend postiteenuse osutamiseks.</w:t>
      </w:r>
    </w:p>
    <w:p w14:paraId="5A425A41" w14:textId="77777777" w:rsidR="00C018E3" w:rsidRPr="007872A2" w:rsidRDefault="00C018E3" w:rsidP="00C018E3">
      <w:pPr>
        <w:pStyle w:val="Kehatekst"/>
        <w:rPr>
          <w:bCs/>
          <w:lang w:val="et-EE"/>
        </w:rPr>
      </w:pPr>
    </w:p>
    <w:p w14:paraId="67701CA6" w14:textId="1EF1E94E" w:rsidR="00C018E3" w:rsidRPr="007872A2" w:rsidRDefault="00C018E3" w:rsidP="00C018E3">
      <w:pPr>
        <w:pStyle w:val="Kehatekst"/>
      </w:pPr>
      <w:r w:rsidRPr="007872A2">
        <w:t>Eelnõu</w:t>
      </w:r>
      <w:r w:rsidRPr="007872A2">
        <w:rPr>
          <w:bCs/>
        </w:rPr>
        <w:t xml:space="preserve"> loob võimaluse tehnoloogiliste lahenduste senisest laialdasemaks kasutuselevõtuks. </w:t>
      </w:r>
      <w:r w:rsidRPr="007872A2">
        <w:rPr>
          <w:lang w:val="et-EE"/>
        </w:rPr>
        <w:t>Nii p</w:t>
      </w:r>
      <w:r w:rsidRPr="007872A2">
        <w:t xml:space="preserve">akiautomaatide, automatiseeritud kui tellitava juurdepääsupunktide kasutamine lisab täiendava paindlikkuse UPT kasutajatele. Maapiirkonnas, kus paljud inimesed käivad kaugemal tööl, on pakiautomaadi teenus mugavam, kui postkontori külastamine, mis on avatud üldjuhul tööaegadel. UPT osutaja peab juurdepääsupunkti paigutamisel võtma arvesse kohaliku omavalitsuse üksuse ettepanekuid. UPT kasutaja jaoks muutub postiteenus kättesaadavamaks ja mugavamaks, kuna UPT osutamine juhul, kui juurdepääsupunkt on kaugemal kui 5 kilomeetrit, tagatakse kasutaja elu- või asukohas (personaalne postiteenus). </w:t>
      </w:r>
    </w:p>
    <w:p w14:paraId="1C3FFAC2" w14:textId="77777777" w:rsidR="00C9127D" w:rsidRPr="007872A2" w:rsidRDefault="00C9127D" w:rsidP="00C018E3">
      <w:pPr>
        <w:pStyle w:val="Kehatekst"/>
      </w:pPr>
    </w:p>
    <w:p w14:paraId="468119D1" w14:textId="634E659E" w:rsidR="00C9127D" w:rsidRPr="007872A2" w:rsidRDefault="00C9127D" w:rsidP="00C9127D">
      <w:pPr>
        <w:pStyle w:val="Kehatekst"/>
        <w:rPr>
          <w:lang w:val="et-EE"/>
        </w:rPr>
      </w:pPr>
      <w:r w:rsidRPr="007872A2">
        <w:t xml:space="preserve">Postidirektiivi kohaselt </w:t>
      </w:r>
      <w:r w:rsidRPr="007872A2">
        <w:rPr>
          <w:lang w:val="et-EE"/>
        </w:rPr>
        <w:t>peavad liikmesriigid tagama oma postivõrgu toimimisel UPT kättesaadavuse, mis on taskukohane, kvaliteetne ja kõigile kättesaadav. Liikmesriigid on kohustatud tagama UPT, mis hõlmab:</w:t>
      </w:r>
    </w:p>
    <w:p w14:paraId="15FC27AF" w14:textId="0D2E84FA" w:rsidR="00C9127D" w:rsidRPr="007872A2" w:rsidRDefault="00C9127D" w:rsidP="00C9127D">
      <w:pPr>
        <w:pStyle w:val="Kehatekst"/>
        <w:numPr>
          <w:ilvl w:val="0"/>
          <w:numId w:val="27"/>
        </w:numPr>
        <w:rPr>
          <w:lang w:val="et-EE"/>
        </w:rPr>
      </w:pPr>
      <w:r w:rsidRPr="007872A2">
        <w:rPr>
          <w:lang w:val="et-EE"/>
        </w:rPr>
        <w:t>pidevat teenust - postiteenust tuleb osutada püsivalt, teatud arvu päevadel nädalas (tavaliselt vähemalt viiel päeval nädalas);</w:t>
      </w:r>
    </w:p>
    <w:p w14:paraId="51EC16C3" w14:textId="77777777" w:rsidR="00C9127D" w:rsidRPr="007872A2" w:rsidRDefault="00C9127D" w:rsidP="00C9127D">
      <w:pPr>
        <w:pStyle w:val="Kehatekst"/>
        <w:numPr>
          <w:ilvl w:val="0"/>
          <w:numId w:val="27"/>
        </w:numPr>
        <w:rPr>
          <w:lang w:val="et-EE"/>
        </w:rPr>
      </w:pPr>
      <w:r w:rsidRPr="007872A2">
        <w:rPr>
          <w:lang w:val="et-EE"/>
        </w:rPr>
        <w:t>kättesaadavust - igale füüsilisele ja juriidilisele isikule peab olema tagatud juurdepääs postivõrgul (eelkõige tähendab see piisava arvu postkontorite või juurdepääsupunktide olemasolu);</w:t>
      </w:r>
    </w:p>
    <w:p w14:paraId="26E423EB" w14:textId="77777777" w:rsidR="00C9127D" w:rsidRPr="007872A2" w:rsidRDefault="00C9127D" w:rsidP="00C9127D">
      <w:pPr>
        <w:pStyle w:val="Kehatekst"/>
        <w:numPr>
          <w:ilvl w:val="0"/>
          <w:numId w:val="27"/>
        </w:numPr>
        <w:rPr>
          <w:lang w:val="et-EE"/>
        </w:rPr>
      </w:pPr>
      <w:r w:rsidRPr="007872A2">
        <w:rPr>
          <w:lang w:val="et-EE"/>
        </w:rPr>
        <w:t>ühtset tasu;</w:t>
      </w:r>
    </w:p>
    <w:p w14:paraId="67D1EC4B" w14:textId="77777777" w:rsidR="00C9127D" w:rsidRPr="007872A2" w:rsidRDefault="00C9127D">
      <w:pPr>
        <w:pStyle w:val="Kehatekst"/>
        <w:numPr>
          <w:ilvl w:val="0"/>
          <w:numId w:val="27"/>
        </w:numPr>
        <w:rPr>
          <w:lang w:val="et-EE"/>
        </w:rPr>
      </w:pPr>
      <w:r w:rsidRPr="007872A2">
        <w:rPr>
          <w:lang w:val="et-EE"/>
        </w:rPr>
        <w:t>kvaliteeti - liikmesriigid peavad kehtestama postiteenuste kvaliteedistandardid, eriti saadetiste edastamise kiiruse osas;</w:t>
      </w:r>
    </w:p>
    <w:p w14:paraId="74CEE583" w14:textId="2916C9F2" w:rsidR="00C9127D" w:rsidRPr="007872A2" w:rsidRDefault="00C9127D">
      <w:pPr>
        <w:pStyle w:val="Kehatekst"/>
        <w:numPr>
          <w:ilvl w:val="0"/>
          <w:numId w:val="27"/>
        </w:numPr>
        <w:rPr>
          <w:lang w:val="et-EE"/>
        </w:rPr>
      </w:pPr>
      <w:r w:rsidRPr="007872A2">
        <w:rPr>
          <w:lang w:val="et-EE"/>
        </w:rPr>
        <w:t>teenuste ulatuse - UPT hõlmab nii riigisiseseid kui ka rahvusvahelisi kirisaadetisi (kuni 2 kg) ja postipakke (kuni 20 kg).</w:t>
      </w:r>
    </w:p>
    <w:p w14:paraId="1CAB3BE0" w14:textId="77777777" w:rsidR="00C9127D" w:rsidRPr="007872A2" w:rsidRDefault="00C9127D" w:rsidP="00C018E3">
      <w:pPr>
        <w:pStyle w:val="Kehatekst"/>
        <w:rPr>
          <w:lang w:val="et-EE"/>
        </w:rPr>
      </w:pPr>
    </w:p>
    <w:p w14:paraId="7F8DF49E" w14:textId="36D02AC0" w:rsidR="002F7D22" w:rsidRPr="007872A2" w:rsidRDefault="002F7D22" w:rsidP="002F7D22">
      <w:pPr>
        <w:pStyle w:val="Kehatekst"/>
        <w:rPr>
          <w:lang w:val="et-EE"/>
        </w:rPr>
      </w:pPr>
      <w:r w:rsidRPr="007872A2">
        <w:rPr>
          <w:lang w:val="et-EE"/>
        </w:rPr>
        <w:t>Lisaks näeb postidirektiivi artikli 5 lõige 1 muu hulgas liikmesriikidele ette kohustuse tagada UPT arendamine kooskõlas tehnilise, majandusliku ja sotsiaalse keskkonnaga ning kasutajate vajadustega.</w:t>
      </w:r>
      <w:commentRangeEnd w:id="172"/>
      <w:r>
        <w:rPr>
          <w:rStyle w:val="Kommentaariviide"/>
        </w:rPr>
        <w:commentReference w:id="172"/>
      </w:r>
    </w:p>
    <w:p w14:paraId="11847CF8" w14:textId="77777777" w:rsidR="00D74AEE" w:rsidRPr="007872A2" w:rsidRDefault="00D74AEE" w:rsidP="00C018E3">
      <w:pPr>
        <w:pStyle w:val="Kehatekst"/>
        <w:rPr>
          <w:lang w:val="et-EE"/>
        </w:rPr>
      </w:pPr>
    </w:p>
    <w:p w14:paraId="637D368A" w14:textId="77777777" w:rsidR="002F7D22" w:rsidRPr="007872A2" w:rsidRDefault="002F7D22" w:rsidP="001B5D10">
      <w:pPr>
        <w:suppressAutoHyphens/>
        <w:rPr>
          <w:rFonts w:cs="Times New Roman"/>
          <w:bCs/>
          <w:szCs w:val="24"/>
        </w:rPr>
      </w:pPr>
    </w:p>
    <w:p w14:paraId="0477E047" w14:textId="215A4958" w:rsidR="002F7D22" w:rsidRPr="007872A2" w:rsidRDefault="4C26BD81" w:rsidP="002F7D22">
      <w:pPr>
        <w:rPr>
          <w:u w:val="single"/>
        </w:rPr>
      </w:pPr>
      <w:commentRangeStart w:id="176"/>
      <w:r w:rsidRPr="3B456AE5">
        <w:rPr>
          <w:u w:val="single"/>
        </w:rPr>
        <w:t>Muudatuste kooskõla põhiseadusega</w:t>
      </w:r>
      <w:commentRangeEnd w:id="176"/>
      <w:r w:rsidR="002F7D22">
        <w:rPr>
          <w:rStyle w:val="Kommentaariviide"/>
        </w:rPr>
        <w:commentReference w:id="176"/>
      </w:r>
    </w:p>
    <w:p w14:paraId="52DF11E1" w14:textId="2194D6EC" w:rsidR="002F7D22" w:rsidRPr="007872A2" w:rsidRDefault="002F7D22" w:rsidP="002F7D22">
      <w:pPr>
        <w:pStyle w:val="Kehatekst"/>
        <w:rPr>
          <w:bCs/>
        </w:rPr>
      </w:pPr>
      <w:r w:rsidRPr="007872A2">
        <w:rPr>
          <w:bCs/>
          <w:lang w:val="et-EE"/>
        </w:rPr>
        <w:t xml:space="preserve">Kuigi põhiseadus ei sätesta otseselt õigust postiteenusele, on riigil kohustus tagada elanikele vajalikud teenused. Põhiseaduse § 3 lõikega 1 sätestatud seadusliku aluse nõue põhiõiguse riivel on samuti seotud sellega, et lõppastmes on põhiõiguse tagamiskohustus seadusandjal. Universaalse postiteenuse tagamine on osa sellest kohustusest, eriti maapiirkondades, kus alternatiivsed suhtlusvõimalused võivad olla piiratud. </w:t>
      </w:r>
      <w:r w:rsidRPr="007872A2">
        <w:rPr>
          <w:bCs/>
        </w:rPr>
        <w:t>Hästi toimiv UPT on sotsiaalse sidususe ja regionaalse võrdsuse tagamise instrument, mille toimimise eest vastutab riik.</w:t>
      </w:r>
    </w:p>
    <w:p w14:paraId="5821D8F3" w14:textId="77777777" w:rsidR="002F7D22" w:rsidRPr="007872A2" w:rsidRDefault="002F7D22" w:rsidP="002F7D22"/>
    <w:p w14:paraId="792C447F" w14:textId="289DAB55" w:rsidR="00D660A8" w:rsidRPr="007872A2" w:rsidRDefault="002F7D22" w:rsidP="002F7D22">
      <w:pPr>
        <w:rPr>
          <w:rFonts w:eastAsia="Times New Roman" w:cs="Times New Roman"/>
          <w:szCs w:val="24"/>
          <w:lang w:eastAsia="ar-SA"/>
        </w:rPr>
      </w:pPr>
      <w:r w:rsidRPr="007872A2">
        <w:t xml:space="preserve">Postivõrk on üks teabevahetuse kandjaid ja regulatsioon ei tohi põhjendamatult piirata väljendusvabadust ega teabe liikumist. </w:t>
      </w:r>
      <w:r w:rsidRPr="007872A2">
        <w:rPr>
          <w:rFonts w:eastAsia="Times New Roman" w:cs="Times New Roman"/>
          <w:szCs w:val="24"/>
          <w:lang w:eastAsia="ar-SA"/>
        </w:rPr>
        <w:t xml:space="preserve">Põhiseaduse § 44 lõike 1 kohaselt on igaühel õigus vabalt saada üldiseks kasutamiseks levitatavat informatsiooni. Kui PS § 44 keskendub õigusele informatsiooni saada, siis informatsiooni levitamise õigust tagavaks sätteks on PS § 45. </w:t>
      </w:r>
      <w:r w:rsidRPr="007872A2">
        <w:t>Mõistlik on käsitleda õigust informatsiooni saada ja õigust informatsiooni levitada üheskoos.</w:t>
      </w:r>
      <w:r w:rsidRPr="007872A2">
        <w:rPr>
          <w:rFonts w:ascii="Roboto" w:hAnsi="Roboto"/>
          <w:color w:val="1B1C20"/>
          <w:shd w:val="clear" w:color="auto" w:fill="FFFFFF"/>
        </w:rPr>
        <w:t xml:space="preserve"> </w:t>
      </w:r>
      <w:r w:rsidRPr="007872A2">
        <w:t>PS § 44 lg 1 kaitsealasse kuuluvad igasugused informatsiooniallikad, mille vahendusel on võim</w:t>
      </w:r>
      <w:r w:rsidRPr="007872A2">
        <w:rPr>
          <w:rFonts w:eastAsia="Times New Roman" w:cs="Times New Roman"/>
          <w:szCs w:val="24"/>
          <w:lang w:eastAsia="ar-SA"/>
        </w:rPr>
        <w:t>alik infot saada ükskõik kellel, nt raadio, televisioon, ajakirjandusväljaanded, internet jne.</w:t>
      </w:r>
      <w:r w:rsidR="00F26F8C" w:rsidRPr="007872A2">
        <w:rPr>
          <w:rStyle w:val="Allmrkuseviide"/>
          <w:rFonts w:eastAsia="Times New Roman" w:cs="Times New Roman"/>
          <w:szCs w:val="24"/>
          <w:lang w:eastAsia="ar-SA"/>
        </w:rPr>
        <w:footnoteReference w:id="12"/>
      </w:r>
      <w:r w:rsidRPr="007872A2">
        <w:rPr>
          <w:rFonts w:eastAsia="Times New Roman" w:cs="Times New Roman"/>
          <w:szCs w:val="24"/>
          <w:lang w:eastAsia="ar-SA"/>
        </w:rPr>
        <w:t xml:space="preserve"> </w:t>
      </w:r>
    </w:p>
    <w:p w14:paraId="42B76063" w14:textId="77777777" w:rsidR="00D660A8" w:rsidRPr="007872A2" w:rsidRDefault="00D660A8" w:rsidP="002F7D22">
      <w:pPr>
        <w:rPr>
          <w:rFonts w:eastAsia="Times New Roman" w:cs="Times New Roman"/>
          <w:szCs w:val="24"/>
          <w:lang w:eastAsia="ar-SA"/>
        </w:rPr>
      </w:pPr>
    </w:p>
    <w:p w14:paraId="767754E9" w14:textId="7FF6D93D" w:rsidR="00D660A8" w:rsidRPr="007872A2" w:rsidRDefault="002F7D22" w:rsidP="00D660A8">
      <w:pPr>
        <w:pStyle w:val="Kehatekst"/>
        <w:rPr>
          <w:bCs/>
        </w:rPr>
      </w:pPr>
      <w:r w:rsidRPr="007872A2">
        <w:rPr>
          <w:lang w:eastAsia="ar-SA"/>
        </w:rPr>
        <w:t>Seejuures on postiside osatähtsus sõnumite edastamisel aja jooksul oluliselt vähenenud. 2024. aasta jooksul langes Eestis universaalse postiteenusega saadetud kirjade maht 23%, pakkide maht 54%. Kui kümme aastat tagasi saatsid Eesti inimesed kirjakastide ja postkontorite kaudu teele 5 miljonit kirja, siis möödunud aastal pandi kirjakastidest teele u 700 000 kirja ja postkontoritest lisaks u 200 000.</w:t>
      </w:r>
      <w:r w:rsidR="00D660A8" w:rsidRPr="007872A2">
        <w:rPr>
          <w:lang w:eastAsia="ar-SA"/>
        </w:rPr>
        <w:t xml:space="preserve"> </w:t>
      </w:r>
      <w:r w:rsidR="00D660A8" w:rsidRPr="007872A2">
        <w:rPr>
          <w:bCs/>
        </w:rPr>
        <w:t>Statistikaameti 2025. aasta </w:t>
      </w:r>
      <w:hyperlink r:id="rId17" w:tgtFrame="_blank" w:history="1">
        <w:r w:rsidR="00D660A8" w:rsidRPr="007872A2">
          <w:rPr>
            <w:rStyle w:val="Hperlink"/>
          </w:rPr>
          <w:t>internetikasutuse ja digioskuste uuringu</w:t>
        </w:r>
      </w:hyperlink>
      <w:r w:rsidR="00D660A8" w:rsidRPr="007872A2">
        <w:rPr>
          <w:bCs/>
        </w:rPr>
        <w:t> andmed näitavad, et internetiühendusega leibkondade arv on jõudnud 564 800 leibkonnani, mis on 95% kõigist Eesti leibkondadest. Märkimisväärselt on internetikasutus suurenenud vanemaealiste seas. Nii on näiteks vanusegrupis 55–64 internetikasutus võrreldes möödunud aastaga suurenenud viis ja 65–74-aastaste seas kuus protsendipunkti.</w:t>
      </w:r>
      <w:r w:rsidR="00F26F8C" w:rsidRPr="007872A2">
        <w:rPr>
          <w:rStyle w:val="Allmrkuseviide"/>
          <w:bCs/>
        </w:rPr>
        <w:footnoteReference w:id="13"/>
      </w:r>
      <w:r w:rsidR="00D660A8" w:rsidRPr="007872A2">
        <w:rPr>
          <w:bCs/>
        </w:rPr>
        <w:t> </w:t>
      </w:r>
    </w:p>
    <w:p w14:paraId="2B336057" w14:textId="77777777" w:rsidR="002F7D22" w:rsidRPr="007872A2" w:rsidRDefault="002F7D22" w:rsidP="002F7D22">
      <w:pPr>
        <w:rPr>
          <w:rFonts w:eastAsia="Times New Roman" w:cs="Times New Roman"/>
          <w:szCs w:val="24"/>
          <w:lang w:eastAsia="ar-SA"/>
        </w:rPr>
      </w:pPr>
    </w:p>
    <w:p w14:paraId="6D03C085" w14:textId="77777777" w:rsidR="002F7D22" w:rsidRPr="007872A2" w:rsidRDefault="002F7D22" w:rsidP="002F7D22">
      <w:r w:rsidRPr="007872A2">
        <w:t xml:space="preserve">Eesti Vabariigi Põhiseaduse kommentaaride kohaselt kujutab endast PS § 44 lg 1 kaitseala riivet raadio- või telesaadete segamine, välismaalt pärinevale infole juurdepääsu takistamine, </w:t>
      </w:r>
      <w:r w:rsidRPr="007872A2">
        <w:lastRenderedPageBreak/>
        <w:t>interneti või mis tahes muu infokandja kasutamisele takistuste tegemine. Selliseks takistuseks tuleb pidada ka postisaadetiste edastamist tasu eest. Turumajanduse tingimustes on vältimatu see, et vähemalt teatud liiki informatsiooni saamine eeldab isikutelt selleks vajalike toimingute ning kulutuste tegemist: ajalehtede ostmine või tellimine, televisiooni- või raadioprogrammist osasaamiseks vajalike tehniliste vahendite hankimine jne.</w:t>
      </w:r>
      <w:r w:rsidRPr="007872A2">
        <w:rPr>
          <w:rFonts w:ascii="Roboto" w:hAnsi="Roboto"/>
          <w:color w:val="1B1C20"/>
          <w:shd w:val="clear" w:color="auto" w:fill="FFFFFF"/>
        </w:rPr>
        <w:t xml:space="preserve"> </w:t>
      </w:r>
      <w:r w:rsidRPr="007872A2">
        <w:t>Seega tuleb leida, milline on avaliku võimu positiivne tegutsemiskohustus seoses info saamiseks vajalike jõupingutustega ning selle eest makstava tasu suurusega. On selge, et riigil ei ole kohustust tagada kõigi informatsiooniallikate tasuta kasutamine, kuid teatud miinimumi peab riik tagama. Näiteks peab riik tagama, et teabele juurdepääs oleks üldse võimalik (nt raadio- ja televisioonilevi kõikides riigi regioonides vms), et piiratud vabadusega ja puuetega inimestel oleks juurdepääs olulisemale informatsioonile ning et vähemalt osa informatsiooniallikaid oleksid kättesaadavad kas tasuta või mõistlike kulutustega. Sõltuvalt informatsiooni iseloomust ja teabevahenditest võib põhiseaduslikult nõutav miinimum siiski erineda. Nii on Euroopa Inimõiguste Kohtus (EIK) pikka aega pidanud ringhäälingut, eriti televisiooni üheks olulisimaks kommunikatsioonivahendiks – nii leviku kui mõju mõttes. Eri allikate osatähtsus on kindlasti ajas muutuv. Nii on viimase aja kohtupraktikas ka EIK üha enam hakanud rõhutama interneti tähtsust: „Arvestades juurdepääsetavust ja võimet säilitada ja levitada suurt hulka informatsiooni, mängib internet olulist rolli avalikkuse juurdepääsu tagamisel uudistele ja informatsiooni levimise edendamisel üldisemalt. [---] Juurdepääsu internetile on üha enam hakatud käsitlema õigusena.“</w:t>
      </w:r>
      <w:r w:rsidRPr="007872A2">
        <w:rPr>
          <w:rStyle w:val="Allmrkuseviide"/>
        </w:rPr>
        <w:footnoteReference w:id="14"/>
      </w:r>
    </w:p>
    <w:p w14:paraId="43FDA321" w14:textId="77777777" w:rsidR="002F7D22" w:rsidRPr="007872A2" w:rsidRDefault="002F7D22" w:rsidP="002F7D22"/>
    <w:p w14:paraId="746809B8" w14:textId="6323ECF9" w:rsidR="002F7D22" w:rsidRPr="007872A2" w:rsidRDefault="002F7D22" w:rsidP="002F7D22">
      <w:r w:rsidRPr="007872A2">
        <w:t xml:space="preserve">Osade inimeste, eriti vanemaealiste ja maapiirkondades elavate inimeste jaoks, kes ei kasuta digitaalseid kanaleid, on füüsiline postiteenus endiselt vahend ametlike teadete, arvete, ajakirjanduse ja isikliku kirjavahetuse saamiseks. Kui teenuse hind muutub neile ebamõistlikult kõrgeks või postiteenused muutuvad muul viisil kättesaadamatuks, võib see piirata nende juurdepääsu informatsioonile. Samamoodi võib liiga kõrge postitasu või regionaalseid eripärasid mittearvestav postivõrk takistada üksikisikutel ja väikestel organisatsioonidel oma arvamuste ja teabe levitamist kirja teel. See võib olla eriti oluline olukordades, kus digitaalsed alternatiivid ei ole kättesaadavad või sobivad. Riigil on positiivne kohustus tagada põhiõiguste teostamise võimalused. Universaalse postiteenuse hinna vastuvõetavuse tagamine läbi seadusandluse ja järelevalve on osa sellest kohustusest, et kindlustada reaalne, mitte ainult teoreetiline võimalus informatsiooni saada ja levitada. </w:t>
      </w:r>
      <w:r w:rsidR="00D660A8" w:rsidRPr="007872A2">
        <w:t xml:space="preserve">Samuti tagavad eelkirjeldatud postivõrku puudutavad muudatused postiteenuse parema ja paindlikuma kättesaadavuse, arvestades senisest rohkem tehnoloogiliste võimalustega tagada postiteenuse parem kättesaadavus maapiirkondades. </w:t>
      </w:r>
    </w:p>
    <w:p w14:paraId="11119578" w14:textId="77777777" w:rsidR="002F7D22" w:rsidRPr="007872A2" w:rsidRDefault="002F7D22" w:rsidP="002F7D22"/>
    <w:p w14:paraId="5E036A7B" w14:textId="4CA3C959" w:rsidR="002F7D22" w:rsidRPr="007872A2" w:rsidRDefault="002F7D22" w:rsidP="002F7D22">
      <w:del w:id="177" w:author="Maarja-Liis Lall - JUSTDIGI" w:date="2025-10-21T08:49:00Z">
        <w:r w:rsidRPr="007872A2">
          <w:delText xml:space="preserve">Regionaal- ja Põllumajandusministeerium peab </w:delText>
        </w:r>
        <w:r w:rsidDel="1F7E70E3">
          <w:delText>p</w:delText>
        </w:r>
      </w:del>
      <w:ins w:id="178" w:author="Maarja-Liis Lall - JUSTDIGI" w:date="2025-10-21T08:49:00Z">
        <w:r w:rsidR="69F8956A">
          <w:t>P</w:t>
        </w:r>
      </w:ins>
      <w:r w:rsidR="1F7E70E3" w:rsidRPr="007872A2">
        <w:t>õhjendatud</w:t>
      </w:r>
      <w:r w:rsidRPr="007872A2">
        <w:t xml:space="preserve"> tasule üleminek</w:t>
      </w:r>
      <w:del w:id="179" w:author="Maarja-Liis Lall - JUSTDIGI" w:date="2025-10-21T08:49:00Z">
        <w:r w:rsidRPr="007872A2">
          <w:delText>ut</w:delText>
        </w:r>
      </w:del>
      <w:r w:rsidRPr="007872A2">
        <w:t xml:space="preserve"> </w:t>
      </w:r>
      <w:ins w:id="180" w:author="Maarja-Liis Lall - JUSTDIGI" w:date="2025-10-21T08:49:00Z">
        <w:r w:rsidR="0A549152" w:rsidRPr="007872A2">
          <w:t xml:space="preserve">on </w:t>
        </w:r>
      </w:ins>
      <w:r w:rsidRPr="007872A2">
        <w:t>mõistli</w:t>
      </w:r>
      <w:del w:id="181" w:author="Maarja-Liis Lall - JUSTDIGI" w:date="2025-10-21T08:49:00Z">
        <w:r w:rsidRPr="007872A2">
          <w:delText>kuk</w:delText>
        </w:r>
      </w:del>
      <w:r w:rsidRPr="007872A2">
        <w:t xml:space="preserve">s ja </w:t>
      </w:r>
      <w:r w:rsidR="1F7E70E3" w:rsidRPr="007872A2">
        <w:t>asjakoha</w:t>
      </w:r>
      <w:ins w:id="182" w:author="Maarja-Liis Lall - JUSTDIGI" w:date="2025-10-21T08:49:00Z">
        <w:r w:rsidR="5E3AD7E1" w:rsidRPr="007872A2">
          <w:t>ne</w:t>
        </w:r>
      </w:ins>
      <w:del w:id="183" w:author="Maarja-Liis Lall - JUSTDIGI" w:date="2025-10-21T08:49:00Z">
        <w:r w:rsidDel="1F7E70E3">
          <w:delText>seks</w:delText>
        </w:r>
      </w:del>
      <w:r w:rsidRPr="007872A2">
        <w:t xml:space="preserve">, </w:t>
      </w:r>
      <w:del w:id="184" w:author="Maarja-Liis Lall - JUSTDIGI" w:date="2025-10-21T08:49:00Z">
        <w:r w:rsidRPr="007872A2">
          <w:delText xml:space="preserve">eriti </w:delText>
        </w:r>
      </w:del>
      <w:r w:rsidRPr="007872A2">
        <w:t>arvestades</w:t>
      </w:r>
      <w:del w:id="185" w:author="Maarja-Liis Lall - JUSTDIGI" w:date="2025-10-21T08:49:00Z">
        <w:r w:rsidRPr="007872A2">
          <w:delText>,</w:delText>
        </w:r>
      </w:del>
      <w:r w:rsidRPr="007872A2">
        <w:t xml:space="preserve"> et hinnastamise metoodika on seotud postidirektiivi ja postiseadusega ning allub Konkurentsiameti kontrollile. Põhiseadus ei nõua, et postiteenuse kasutamine oleks isikute jaoks tasuta.</w:t>
      </w:r>
      <w:r w:rsidR="00D660A8" w:rsidRPr="007872A2">
        <w:rPr>
          <w:rStyle w:val="Allmrkuseviide"/>
        </w:rPr>
        <w:footnoteReference w:id="15"/>
      </w:r>
      <w:r w:rsidRPr="007872A2">
        <w:t xml:space="preserve"> Postiteenuse osutamise ja kasutamisega kaasnevad paratamatult kulutused. Kuigi postiteenuse eest tasu võtmine võib riivata informatsiooni saamise ja levitamise kaitseala, on riive proportsionaalne. Eelkirjeldatule tuginedes hindame, et põhiõiguste riivel on legitiimne eesmärk, see on sobiv eesmärgi saavutamiseks ja on vajalik ning riive on mõõdukas.</w:t>
      </w:r>
    </w:p>
    <w:p w14:paraId="124E3993" w14:textId="77777777" w:rsidR="002F7D22" w:rsidRPr="007872A2" w:rsidRDefault="002F7D22" w:rsidP="002F7D22"/>
    <w:p w14:paraId="5097CEB5" w14:textId="64567532" w:rsidR="002F7D22" w:rsidRPr="007872A2" w:rsidRDefault="002F7D22">
      <w:pPr>
        <w:rPr>
          <w:rFonts w:cs="Times New Roman"/>
        </w:rPr>
      </w:pPr>
      <w:r w:rsidRPr="007872A2">
        <w:t xml:space="preserve">Ka postivõrgu nõuete muudatusi peab eelnõu koostanud ministeerium mõistlikuks ja asjakohaseks, sest muudatuste tulemusena muutub postiteenus inimesele kättesaadavamaks ja paindlikumaks. Muudatused võtavad arvesse tehnoloogilisi, majanduslikke ja sotsiaalseid  arenguid ja vajadusi. </w:t>
      </w:r>
      <w:commentRangeStart w:id="186"/>
      <w:del w:id="187" w:author="Maarja-Liis Lall - JUSTDIGI" w:date="2025-10-20T14:24:00Z">
        <w:r w:rsidRPr="007872A2">
          <w:delText xml:space="preserve">Leiame, et </w:delText>
        </w:r>
        <w:r w:rsidDel="002F7D22">
          <w:delText>p</w:delText>
        </w:r>
      </w:del>
      <w:ins w:id="188" w:author="Maarja-Liis Lall - JUSTDIGI" w:date="2025-10-20T14:24:00Z">
        <w:r w:rsidR="5A4E5EA7">
          <w:t>P</w:t>
        </w:r>
      </w:ins>
      <w:commentRangeEnd w:id="186"/>
      <w:r>
        <w:rPr>
          <w:rStyle w:val="Kommentaariviide"/>
        </w:rPr>
        <w:commentReference w:id="186"/>
      </w:r>
      <w:r>
        <w:t>ostivõrku</w:t>
      </w:r>
      <w:r w:rsidRPr="007872A2">
        <w:t xml:space="preserve"> puudutavad muudatused ei riiva õigust </w:t>
      </w:r>
      <w:r w:rsidRPr="007872A2">
        <w:lastRenderedPageBreak/>
        <w:t xml:space="preserve">informatsiooni saamisele ja levitamisele. Ka postivõrgu nõuete korrastamine ja osade nõuete otsustustasandi muutmine on kooskõlas </w:t>
      </w:r>
      <w:r w:rsidR="00C90E77" w:rsidRPr="007872A2">
        <w:t xml:space="preserve">olulisuse põhimõttega, mille kohaselt peab põhiõiguste seisukohalt olulisi küsimusi reguleerima seadusandja. </w:t>
      </w:r>
    </w:p>
    <w:p w14:paraId="0A31B969" w14:textId="6AE1E7F2" w:rsidR="002F7D22" w:rsidRPr="007872A2" w:rsidRDefault="002F7D22" w:rsidP="002F7D22"/>
    <w:p w14:paraId="1E73E23F" w14:textId="77777777" w:rsidR="00541D77" w:rsidRPr="007872A2" w:rsidRDefault="00ED481A" w:rsidP="00AD1E97">
      <w:pPr>
        <w:suppressAutoHyphens/>
        <w:rPr>
          <w:rFonts w:eastAsia="Times New Roman" w:cs="Times New Roman"/>
          <w:b/>
          <w:szCs w:val="24"/>
          <w:lang w:eastAsia="ar-SA"/>
        </w:rPr>
      </w:pPr>
      <w:r w:rsidRPr="007872A2">
        <w:rPr>
          <w:rFonts w:eastAsia="Times New Roman" w:cs="Times New Roman"/>
          <w:b/>
          <w:szCs w:val="24"/>
          <w:lang w:eastAsia="ar-SA"/>
        </w:rPr>
        <w:t>4. Eelnõu terminoloogia</w:t>
      </w:r>
    </w:p>
    <w:p w14:paraId="5EBB5703" w14:textId="77777777" w:rsidR="008B1A16" w:rsidRPr="007872A2" w:rsidRDefault="008B1A16" w:rsidP="00AD1E97">
      <w:pPr>
        <w:suppressAutoHyphens/>
        <w:rPr>
          <w:rFonts w:eastAsia="Times New Roman" w:cs="Times New Roman"/>
          <w:b/>
          <w:szCs w:val="24"/>
          <w:lang w:eastAsia="ar-SA"/>
        </w:rPr>
      </w:pPr>
    </w:p>
    <w:p w14:paraId="058219EF" w14:textId="382919F1" w:rsidR="007D4ADF" w:rsidRPr="007872A2" w:rsidRDefault="095D950F" w:rsidP="79A72EDF">
      <w:pPr>
        <w:pStyle w:val="Kehatekst"/>
        <w:rPr>
          <w:lang w:val="et-EE"/>
        </w:rPr>
      </w:pPr>
      <w:r w:rsidRPr="007872A2">
        <w:rPr>
          <w:lang w:val="et-EE"/>
        </w:rPr>
        <w:t xml:space="preserve">Eelnõuga võetakse </w:t>
      </w:r>
      <w:r w:rsidR="492E5AD2" w:rsidRPr="007872A2">
        <w:rPr>
          <w:lang w:val="et-EE"/>
        </w:rPr>
        <w:t>kasutusele</w:t>
      </w:r>
      <w:r w:rsidR="67B9C46B" w:rsidRPr="007872A2">
        <w:rPr>
          <w:lang w:val="et-EE"/>
        </w:rPr>
        <w:t xml:space="preserve"> </w:t>
      </w:r>
      <w:r w:rsidRPr="007872A2">
        <w:rPr>
          <w:lang w:val="et-EE"/>
        </w:rPr>
        <w:t>uusi termineid</w:t>
      </w:r>
      <w:r w:rsidR="492E5AD2" w:rsidRPr="007872A2">
        <w:rPr>
          <w:lang w:val="et-EE"/>
        </w:rPr>
        <w:t xml:space="preserve"> ja neid on vastavate sätete juures ka selgitatud. Kõiki seaduses </w:t>
      </w:r>
      <w:r w:rsidR="04C62848" w:rsidRPr="007872A2">
        <w:rPr>
          <w:lang w:val="et-EE"/>
        </w:rPr>
        <w:t xml:space="preserve">esitatud </w:t>
      </w:r>
      <w:r w:rsidR="492E5AD2" w:rsidRPr="007872A2">
        <w:rPr>
          <w:lang w:val="et-EE"/>
        </w:rPr>
        <w:t>termineid kasutatakse ainult seaduse ja selle alusel kehtestatud õigusaktide kontekstis.</w:t>
      </w:r>
    </w:p>
    <w:p w14:paraId="5BEA067F" w14:textId="088DB194" w:rsidR="007D4ADF" w:rsidRPr="007872A2" w:rsidRDefault="007D4ADF" w:rsidP="79A72EDF">
      <w:pPr>
        <w:pStyle w:val="Kehatekst"/>
        <w:rPr>
          <w:lang w:val="et-EE"/>
        </w:rPr>
      </w:pPr>
    </w:p>
    <w:p w14:paraId="720F8419" w14:textId="148F95E6" w:rsidR="007D4ADF" w:rsidRPr="007872A2" w:rsidRDefault="23B9251F" w:rsidP="008C3ACD">
      <w:pPr>
        <w:pStyle w:val="Kehatekst"/>
        <w:rPr>
          <w:lang w:val="et-EE"/>
        </w:rPr>
      </w:pPr>
      <w:r w:rsidRPr="007872A2">
        <w:rPr>
          <w:lang w:val="et-EE"/>
        </w:rPr>
        <w:t>Eelnõuga võetakse kasutusele järgmised uued terminid:</w:t>
      </w:r>
    </w:p>
    <w:p w14:paraId="6BC22256" w14:textId="77777777" w:rsidR="007D4ADF" w:rsidRPr="007872A2" w:rsidRDefault="007D4ADF" w:rsidP="008C3ACD">
      <w:pPr>
        <w:pStyle w:val="Kehatekst"/>
        <w:rPr>
          <w:lang w:val="et-EE"/>
        </w:rPr>
      </w:pPr>
    </w:p>
    <w:p w14:paraId="62A8F560" w14:textId="22AF048E" w:rsidR="005C35E9" w:rsidRPr="007872A2" w:rsidRDefault="07B2CA88" w:rsidP="004F240E">
      <w:pPr>
        <w:pStyle w:val="Kehatekst"/>
        <w:numPr>
          <w:ilvl w:val="0"/>
          <w:numId w:val="17"/>
        </w:numPr>
        <w:rPr>
          <w:lang w:val="et-EE"/>
        </w:rPr>
      </w:pPr>
      <w:r w:rsidRPr="007872A2">
        <w:rPr>
          <w:b/>
          <w:bCs/>
          <w:lang w:val="et-EE"/>
        </w:rPr>
        <w:t>p</w:t>
      </w:r>
      <w:r w:rsidR="09445AD3" w:rsidRPr="007872A2">
        <w:rPr>
          <w:b/>
          <w:bCs/>
          <w:lang w:val="et-EE"/>
        </w:rPr>
        <w:t>õhjendatud tasu</w:t>
      </w:r>
      <w:r w:rsidR="09445AD3" w:rsidRPr="007872A2">
        <w:rPr>
          <w:lang w:val="et-EE"/>
        </w:rPr>
        <w:t xml:space="preserve"> tähendab, et </w:t>
      </w:r>
      <w:r w:rsidR="104794B6" w:rsidRPr="007872A2">
        <w:rPr>
          <w:lang w:val="et-EE"/>
        </w:rPr>
        <w:t>UPT</w:t>
      </w:r>
      <w:r w:rsidR="09445AD3" w:rsidRPr="007872A2">
        <w:rPr>
          <w:lang w:val="et-EE"/>
        </w:rPr>
        <w:t xml:space="preserve"> osutamisel on kaetud selle kulud ja tagatud on mõistliku kasumi teenimise võimalus. </w:t>
      </w:r>
      <w:r w:rsidR="104794B6" w:rsidRPr="007872A2">
        <w:rPr>
          <w:lang w:val="et-EE"/>
        </w:rPr>
        <w:t>UPT</w:t>
      </w:r>
      <w:r w:rsidR="5A958846" w:rsidRPr="007872A2">
        <w:rPr>
          <w:lang w:val="et-EE"/>
        </w:rPr>
        <w:t xml:space="preserve"> p</w:t>
      </w:r>
      <w:r w:rsidR="09445AD3" w:rsidRPr="007872A2">
        <w:rPr>
          <w:lang w:val="et-EE"/>
        </w:rPr>
        <w:t xml:space="preserve">õhjendatud tasu kooskõlastamisel jälgib Konkurentsiamet, et tasu oleks ka </w:t>
      </w:r>
      <w:r w:rsidR="6E6C19E0" w:rsidRPr="007872A2">
        <w:rPr>
          <w:lang w:val="et-EE"/>
        </w:rPr>
        <w:t>kättesaadav</w:t>
      </w:r>
      <w:del w:id="189" w:author="Maarja-Liis Lall - JUSTDIGI" w:date="2025-10-20T14:43:00Z">
        <w:r w:rsidR="09445AD3" w:rsidRPr="007872A2">
          <w:rPr>
            <w:lang w:val="et-EE"/>
          </w:rPr>
          <w:delText>.</w:delText>
        </w:r>
      </w:del>
      <w:ins w:id="190" w:author="Maarja-Liis Lall - JUSTDIGI" w:date="2025-10-20T14:43:00Z">
        <w:r w:rsidR="0AEB9D2A" w:rsidRPr="7CC2DBAF">
          <w:rPr>
            <w:lang w:val="et-EE"/>
          </w:rPr>
          <w:t>;</w:t>
        </w:r>
      </w:ins>
    </w:p>
    <w:p w14:paraId="752CE1A6" w14:textId="481B17A2" w:rsidR="00534897" w:rsidRPr="007872A2" w:rsidRDefault="007D4ADF" w:rsidP="004F240E">
      <w:pPr>
        <w:pStyle w:val="Kehatekst"/>
        <w:numPr>
          <w:ilvl w:val="0"/>
          <w:numId w:val="17"/>
        </w:numPr>
        <w:rPr>
          <w:lang w:val="et-EE"/>
        </w:rPr>
      </w:pPr>
      <w:r w:rsidRPr="007872A2">
        <w:rPr>
          <w:b/>
          <w:bCs/>
          <w:lang w:val="et-EE"/>
        </w:rPr>
        <w:t>t</w:t>
      </w:r>
      <w:r w:rsidR="008C3ACD" w:rsidRPr="007872A2">
        <w:rPr>
          <w:b/>
          <w:bCs/>
          <w:lang w:val="et-EE"/>
        </w:rPr>
        <w:t>ellitav juurdepääsupunkt</w:t>
      </w:r>
      <w:r w:rsidR="00534897" w:rsidRPr="007872A2">
        <w:rPr>
          <w:lang w:val="et-EE"/>
        </w:rPr>
        <w:t xml:space="preserve"> on </w:t>
      </w:r>
      <w:r w:rsidR="003D22B0" w:rsidRPr="007872A2">
        <w:rPr>
          <w:lang w:val="et-EE"/>
        </w:rPr>
        <w:t>UPT</w:t>
      </w:r>
      <w:r w:rsidR="00534897" w:rsidRPr="007872A2">
        <w:rPr>
          <w:lang w:val="et-EE"/>
        </w:rPr>
        <w:t xml:space="preserve"> osutamise vahend postiteenuse kasutaja elu- või asukohas</w:t>
      </w:r>
      <w:del w:id="191" w:author="Maarja-Liis Lall - JUSTDIGI" w:date="2025-10-20T14:43:00Z">
        <w:r w:rsidR="00534897" w:rsidRPr="007872A2">
          <w:rPr>
            <w:lang w:val="et-EE"/>
          </w:rPr>
          <w:delText>.</w:delText>
        </w:r>
      </w:del>
      <w:ins w:id="192" w:author="Maarja-Liis Lall - JUSTDIGI" w:date="2025-10-20T14:43:00Z">
        <w:r w:rsidR="4D511486" w:rsidRPr="7CC2DBAF">
          <w:rPr>
            <w:lang w:val="et-EE"/>
          </w:rPr>
          <w:t>;</w:t>
        </w:r>
      </w:ins>
      <w:r w:rsidR="00534897" w:rsidRPr="007872A2">
        <w:rPr>
          <w:lang w:val="et-EE"/>
        </w:rPr>
        <w:t xml:space="preserve"> </w:t>
      </w:r>
    </w:p>
    <w:p w14:paraId="152F3C00" w14:textId="6A5D1ECE" w:rsidR="00534897" w:rsidRPr="007872A2" w:rsidRDefault="007D4ADF" w:rsidP="007D4ADF">
      <w:pPr>
        <w:pStyle w:val="Kehatekst"/>
        <w:numPr>
          <w:ilvl w:val="0"/>
          <w:numId w:val="17"/>
        </w:numPr>
        <w:rPr>
          <w:lang w:val="et-EE"/>
        </w:rPr>
      </w:pPr>
      <w:r w:rsidRPr="007872A2">
        <w:rPr>
          <w:b/>
          <w:bCs/>
          <w:lang w:val="et-EE"/>
        </w:rPr>
        <w:t>a</w:t>
      </w:r>
      <w:r w:rsidR="008C3ACD" w:rsidRPr="007872A2">
        <w:rPr>
          <w:b/>
          <w:bCs/>
          <w:lang w:val="et-EE"/>
        </w:rPr>
        <w:t>utomatiseeritud juurdepääsupunkt</w:t>
      </w:r>
      <w:r w:rsidR="00534897" w:rsidRPr="007872A2">
        <w:rPr>
          <w:lang w:val="et-EE"/>
        </w:rPr>
        <w:t xml:space="preserve"> on püsiva asukohaga vahend postisaadetise saatjalt vastuvõtmiseks ja saajale väljastamiseks</w:t>
      </w:r>
      <w:del w:id="193" w:author="Maarja-Liis Lall - JUSTDIGI" w:date="2025-10-20T14:43:00Z">
        <w:r w:rsidR="00534897" w:rsidRPr="007872A2">
          <w:rPr>
            <w:lang w:val="et-EE"/>
          </w:rPr>
          <w:delText>.</w:delText>
        </w:r>
      </w:del>
      <w:ins w:id="194" w:author="Maarja-Liis Lall - JUSTDIGI" w:date="2025-10-20T14:43:00Z">
        <w:r w:rsidR="0203B767" w:rsidRPr="7CC2DBAF">
          <w:rPr>
            <w:lang w:val="et-EE"/>
          </w:rPr>
          <w:t>;</w:t>
        </w:r>
      </w:ins>
    </w:p>
    <w:p w14:paraId="18B8BF65" w14:textId="1BC05AD2" w:rsidR="00DD0A8F" w:rsidRPr="007872A2" w:rsidRDefault="00DD0A8F" w:rsidP="007D4ADF">
      <w:pPr>
        <w:pStyle w:val="Kehatekst"/>
        <w:numPr>
          <w:ilvl w:val="0"/>
          <w:numId w:val="17"/>
        </w:numPr>
        <w:rPr>
          <w:lang w:val="et-EE"/>
        </w:rPr>
      </w:pPr>
      <w:del w:id="195" w:author="Maarja-Liis Lall - JUSTDIGI" w:date="2025-10-20T14:43:00Z">
        <w:r w:rsidRPr="7CC2DBAF" w:rsidDel="00DD0A8F">
          <w:rPr>
            <w:b/>
            <w:bCs/>
            <w:lang w:val="et-EE"/>
          </w:rPr>
          <w:delText>L</w:delText>
        </w:r>
      </w:del>
      <w:ins w:id="196" w:author="Maarja-Liis Lall - JUSTDIGI" w:date="2025-10-20T14:43:00Z">
        <w:r w:rsidR="6D7FF82F" w:rsidRPr="7CC2DBAF">
          <w:rPr>
            <w:b/>
            <w:bCs/>
            <w:lang w:val="et-EE"/>
          </w:rPr>
          <w:t>l</w:t>
        </w:r>
      </w:ins>
      <w:r w:rsidRPr="7CC2DBAF">
        <w:rPr>
          <w:b/>
          <w:bCs/>
          <w:lang w:val="et-EE"/>
        </w:rPr>
        <w:t>iikuv</w:t>
      </w:r>
      <w:r w:rsidRPr="007872A2">
        <w:rPr>
          <w:b/>
          <w:bCs/>
          <w:lang w:val="et-EE"/>
        </w:rPr>
        <w:t xml:space="preserve"> juurdepääsupunkt on </w:t>
      </w:r>
      <w:r w:rsidRPr="007872A2">
        <w:rPr>
          <w:lang w:val="et-EE"/>
        </w:rPr>
        <w:t>kindla graafiku alusel liikuv vahend postiteenuse osutamiseks.</w:t>
      </w:r>
    </w:p>
    <w:p w14:paraId="368F427B" w14:textId="77777777" w:rsidR="007D4ADF" w:rsidRPr="007872A2" w:rsidRDefault="007D4ADF" w:rsidP="007D4ADF">
      <w:pPr>
        <w:pStyle w:val="Kehatekst"/>
        <w:rPr>
          <w:lang w:val="et-EE"/>
        </w:rPr>
      </w:pPr>
    </w:p>
    <w:p w14:paraId="50173FCB" w14:textId="6543D072" w:rsidR="00ED7162" w:rsidRPr="007872A2" w:rsidRDefault="00ED7162" w:rsidP="008C3ACD">
      <w:pPr>
        <w:pStyle w:val="Kehatekst"/>
        <w:rPr>
          <w:lang w:val="et-EE"/>
        </w:rPr>
      </w:pPr>
      <w:r w:rsidRPr="007872A2">
        <w:rPr>
          <w:lang w:val="et-EE"/>
        </w:rPr>
        <w:t xml:space="preserve">Eelnõuga muudetakse </w:t>
      </w:r>
      <w:r w:rsidR="007076A6" w:rsidRPr="007872A2">
        <w:rPr>
          <w:lang w:val="et-EE"/>
        </w:rPr>
        <w:t>k</w:t>
      </w:r>
      <w:r w:rsidR="00F932EB" w:rsidRPr="007872A2">
        <w:rPr>
          <w:lang w:val="et-EE"/>
        </w:rPr>
        <w:t>olme</w:t>
      </w:r>
      <w:r w:rsidRPr="007872A2">
        <w:rPr>
          <w:lang w:val="et-EE"/>
        </w:rPr>
        <w:t xml:space="preserve"> </w:t>
      </w:r>
      <w:ins w:id="197" w:author="Maarja-Liis Lall - JUSTDIGI" w:date="2025-10-21T07:00:00Z">
        <w:r w:rsidR="586BB5C8" w:rsidRPr="2E2F4E31">
          <w:rPr>
            <w:lang w:val="et-EE"/>
          </w:rPr>
          <w:t>posti</w:t>
        </w:r>
      </w:ins>
      <w:r w:rsidR="66FA900C" w:rsidRPr="2E2F4E31">
        <w:rPr>
          <w:lang w:val="et-EE"/>
        </w:rPr>
        <w:t>seaduse</w:t>
      </w:r>
      <w:r w:rsidRPr="007872A2">
        <w:rPr>
          <w:lang w:val="et-EE"/>
        </w:rPr>
        <w:t xml:space="preserve"> §</w:t>
      </w:r>
      <w:r w:rsidR="004E6F4F" w:rsidRPr="007872A2">
        <w:rPr>
          <w:lang w:val="et-EE"/>
        </w:rPr>
        <w:t>-s</w:t>
      </w:r>
      <w:r w:rsidRPr="007872A2">
        <w:rPr>
          <w:lang w:val="et-EE"/>
        </w:rPr>
        <w:t xml:space="preserve"> 4 sätestatud mõistet</w:t>
      </w:r>
      <w:r w:rsidR="00E976E0" w:rsidRPr="007872A2">
        <w:rPr>
          <w:lang w:val="et-EE"/>
        </w:rPr>
        <w:t>: kullerpostisaadetise</w:t>
      </w:r>
      <w:r w:rsidR="00F932EB" w:rsidRPr="007872A2">
        <w:rPr>
          <w:lang w:val="et-EE"/>
        </w:rPr>
        <w:t>, kirisaadetise</w:t>
      </w:r>
      <w:r w:rsidR="00E976E0" w:rsidRPr="007872A2">
        <w:rPr>
          <w:lang w:val="et-EE"/>
        </w:rPr>
        <w:t xml:space="preserve"> ja partiisaadetise </w:t>
      </w:r>
      <w:r w:rsidR="799892B7" w:rsidRPr="2E2F4E31">
        <w:rPr>
          <w:lang w:val="et-EE"/>
        </w:rPr>
        <w:t>mõiste</w:t>
      </w:r>
      <w:ins w:id="198" w:author="Maarja-Liis Lall - JUSTDIGI" w:date="2025-10-21T07:00:00Z">
        <w:r w:rsidR="008443E2" w:rsidRPr="2E2F4E31">
          <w:rPr>
            <w:lang w:val="et-EE"/>
          </w:rPr>
          <w:t>i</w:t>
        </w:r>
      </w:ins>
      <w:r w:rsidR="799892B7" w:rsidRPr="2E2F4E31">
        <w:rPr>
          <w:lang w:val="et-EE"/>
        </w:rPr>
        <w:t>d</w:t>
      </w:r>
      <w:r w:rsidRPr="007872A2">
        <w:rPr>
          <w:lang w:val="et-EE"/>
        </w:rPr>
        <w:t>.</w:t>
      </w:r>
    </w:p>
    <w:p w14:paraId="66795FD4" w14:textId="77777777" w:rsidR="00534897" w:rsidRPr="007872A2" w:rsidRDefault="00534897" w:rsidP="008C3ACD">
      <w:pPr>
        <w:pStyle w:val="Kehatekst"/>
        <w:rPr>
          <w:lang w:val="et-EE"/>
        </w:rPr>
      </w:pPr>
    </w:p>
    <w:p w14:paraId="78482E20" w14:textId="77777777" w:rsidR="00937785" w:rsidRPr="007872A2" w:rsidRDefault="55353B57" w:rsidP="79A72EDF">
      <w:pPr>
        <w:rPr>
          <w:b/>
          <w:bCs/>
        </w:rPr>
      </w:pPr>
      <w:r w:rsidRPr="007872A2">
        <w:rPr>
          <w:b/>
          <w:bCs/>
        </w:rPr>
        <w:t>5. Eelnõu vastavus Euroopa Liidu õigusele</w:t>
      </w:r>
    </w:p>
    <w:p w14:paraId="041E6C07" w14:textId="77777777" w:rsidR="00AD1E97" w:rsidRPr="007872A2" w:rsidRDefault="00AD1E97" w:rsidP="003E1AC3"/>
    <w:p w14:paraId="5EF0C2CE" w14:textId="56D19F4A" w:rsidR="00786D2E" w:rsidRPr="007872A2" w:rsidRDefault="00937785" w:rsidP="003E1AC3">
      <w:pPr>
        <w:pStyle w:val="western"/>
        <w:spacing w:before="0" w:beforeAutospacing="0" w:after="0" w:afterAutospacing="0"/>
        <w:rPr>
          <w:ins w:id="199" w:author="Maarja-Liis Lall - JUSTDIGI" w:date="2025-10-20T14:44:00Z" w16du:dateUtc="2025-10-20T14:44:03Z"/>
        </w:rPr>
      </w:pPr>
      <w:r w:rsidRPr="007872A2">
        <w:t xml:space="preserve">Eelnõu on kooskõlas </w:t>
      </w:r>
      <w:r w:rsidR="00E873E3" w:rsidRPr="007872A2">
        <w:t>Euroopa Parlamendi ja nõukogu direktiiv</w:t>
      </w:r>
      <w:r w:rsidR="000E1B55" w:rsidRPr="007872A2">
        <w:t>iga</w:t>
      </w:r>
      <w:r w:rsidR="00E873E3" w:rsidRPr="007872A2">
        <w:t xml:space="preserve"> 2008/6/EÜ, millega muudetakse direktiivi 97/67/EÜ seoses ühenduse postiteenuste sis</w:t>
      </w:r>
      <w:r w:rsidR="00B44EDD" w:rsidRPr="007872A2">
        <w:t>eturu rajamise lõpuleviimisega</w:t>
      </w:r>
      <w:r w:rsidR="00D61F9C" w:rsidRPr="007872A2">
        <w:t xml:space="preserve"> (edaspidi </w:t>
      </w:r>
      <w:r w:rsidR="00D61F9C" w:rsidRPr="007872A2">
        <w:rPr>
          <w:i/>
          <w:iCs/>
        </w:rPr>
        <w:t>postidirektiiv</w:t>
      </w:r>
      <w:r w:rsidR="00D61F9C" w:rsidRPr="007872A2">
        <w:t>)</w:t>
      </w:r>
      <w:r w:rsidR="00B44EDD" w:rsidRPr="007872A2">
        <w:t>.</w:t>
      </w:r>
      <w:r w:rsidR="00D61F9C" w:rsidRPr="007872A2">
        <w:t xml:space="preserve"> Postidirektiivi artikkel 12 sätestab universaalse postiteenuse tasude põhimõtted. Seejuures peavad tasud olema üheaegselt nii taskukohased kui ka kulupõhised, mis motiveerivad tõhusa universaalse postiteenuse osutamist. Eelnõuga muudetakse universaalse postiteenuse mudelit tasakaalu poole, kus kasutusele võetakse põhjendatud tasu, mis on kulupõhine ning teisalt peab olema ka vastuvõetav kasutajatele.</w:t>
      </w:r>
      <w:r w:rsidR="00786D2E" w:rsidRPr="007872A2">
        <w:t xml:space="preserve"> Tegemist on vältimatu olukorraga, arvestades olukorda</w:t>
      </w:r>
      <w:ins w:id="200" w:author="Maarja-Liis Lall - JUSTDIGI" w:date="2025-10-21T07:03:00Z">
        <w:r w:rsidR="008E868F">
          <w:t>,</w:t>
        </w:r>
      </w:ins>
      <w:r w:rsidR="00786D2E" w:rsidRPr="007872A2">
        <w:t xml:space="preserve"> kus UPT mahud aina vähenevad. Kui võtta aluseks keskmine saadetise arv elaniku kohta selgub, et Eesti elanik kasutab UPT-d väga vähesel määral. Kui siseriiklikke kirisaadetisi postitatakse lihtsaadetisena terve aasta kohta keskmiselt ainult 0,69 kirja elaniku kohta, siis rahvusvahelisi saadetisi postitatakse keskmiselt üks kiri elaniku kohta nelja aasta jooksul. Ülejäänud UPT kogumisse kuuluvate teenuste tarbimine keskmiste näitajate põhjal praktiliselt puudub. See tähendab, et UPT ei ole Eesti elaniku jaoks prioriteetne teenus ja igapäevane vajadus selle teenuse järele praktiliselt puudub.</w:t>
      </w:r>
      <w:commentRangeStart w:id="201"/>
      <w:commentRangeEnd w:id="201"/>
      <w:r>
        <w:rPr>
          <w:rStyle w:val="Kommentaariviide"/>
        </w:rPr>
        <w:commentReference w:id="201"/>
      </w:r>
    </w:p>
    <w:p w14:paraId="400D3182" w14:textId="6F2A5C6C" w:rsidR="7CC2DBAF" w:rsidRDefault="7CC2DBAF" w:rsidP="7CC2DBAF">
      <w:pPr>
        <w:pStyle w:val="western"/>
        <w:spacing w:before="0" w:beforeAutospacing="0" w:after="0" w:afterAutospacing="0"/>
      </w:pPr>
    </w:p>
    <w:p w14:paraId="1E22F953" w14:textId="13543BD9" w:rsidR="00E873E3" w:rsidRPr="007872A2" w:rsidRDefault="00786D2E" w:rsidP="003E1AC3">
      <w:pPr>
        <w:pStyle w:val="western"/>
        <w:spacing w:before="0" w:beforeAutospacing="0" w:after="0" w:afterAutospacing="0"/>
      </w:pPr>
      <w:r w:rsidRPr="007872A2">
        <w:t xml:space="preserve">Tagamaks, et </w:t>
      </w:r>
      <w:r w:rsidR="00D61F9C" w:rsidRPr="007872A2">
        <w:t>hind o</w:t>
      </w:r>
      <w:r w:rsidRPr="007872A2">
        <w:t>leks</w:t>
      </w:r>
      <w:r w:rsidR="00D61F9C" w:rsidRPr="007872A2">
        <w:t xml:space="preserve"> jätkuvalt </w:t>
      </w:r>
      <w:r w:rsidRPr="007872A2">
        <w:t>nendele kasutajatele</w:t>
      </w:r>
      <w:r w:rsidR="00D61F9C" w:rsidRPr="007872A2">
        <w:t xml:space="preserve"> vastuvõetav</w:t>
      </w:r>
      <w:r w:rsidRPr="007872A2">
        <w:t>, kes seda siiski vajavad,</w:t>
      </w:r>
      <w:r w:rsidR="00D61F9C" w:rsidRPr="007872A2">
        <w:t xml:space="preserve"> jääb hinna kooskõlastamine Konkurentsiameti pädevusse</w:t>
      </w:r>
      <w:ins w:id="202" w:author="Maarja-Liis Lall - JUSTDIGI" w:date="2025-10-21T07:04:00Z">
        <w:r w:rsidR="20501FBA">
          <w:t>,</w:t>
        </w:r>
      </w:ins>
      <w:r w:rsidRPr="007872A2">
        <w:t xml:space="preserve"> mis tagab ka vastavuse postidirektiiv artikliga 12. </w:t>
      </w:r>
    </w:p>
    <w:p w14:paraId="3EC3A225" w14:textId="77777777" w:rsidR="00153028" w:rsidRPr="007872A2" w:rsidRDefault="00153028" w:rsidP="003E1AC3">
      <w:pPr>
        <w:pStyle w:val="western"/>
        <w:spacing w:before="0" w:beforeAutospacing="0" w:after="0" w:afterAutospacing="0"/>
      </w:pPr>
    </w:p>
    <w:p w14:paraId="723039BC" w14:textId="77777777" w:rsidR="00937785" w:rsidRPr="007872A2" w:rsidRDefault="00937785" w:rsidP="002E3283">
      <w:pPr>
        <w:rPr>
          <w:b/>
        </w:rPr>
      </w:pPr>
      <w:r w:rsidRPr="007872A2">
        <w:rPr>
          <w:b/>
        </w:rPr>
        <w:t>6. Seaduse mõju</w:t>
      </w:r>
    </w:p>
    <w:p w14:paraId="3F23C866" w14:textId="77777777" w:rsidR="003E1AC3" w:rsidRPr="007872A2" w:rsidRDefault="003E1AC3" w:rsidP="003E1AC3"/>
    <w:p w14:paraId="2CBCE46E" w14:textId="0EB7815D" w:rsidR="00D97FE4" w:rsidRPr="007872A2" w:rsidRDefault="00451237" w:rsidP="0022349F">
      <w:pPr>
        <w:pStyle w:val="Default"/>
        <w:jc w:val="both"/>
      </w:pPr>
      <w:r w:rsidRPr="007872A2">
        <w:t xml:space="preserve">Eelnõu vastuvõtmisel on oodata positiivset mõju </w:t>
      </w:r>
      <w:r w:rsidR="003D22B0" w:rsidRPr="007872A2">
        <w:t xml:space="preserve">UPT </w:t>
      </w:r>
      <w:r w:rsidR="00C83BFF" w:rsidRPr="007872A2">
        <w:t xml:space="preserve">osutamise </w:t>
      </w:r>
      <w:r w:rsidR="001A25EC" w:rsidRPr="007872A2">
        <w:t xml:space="preserve">jätkusuutlikkusele. </w:t>
      </w:r>
      <w:r w:rsidR="00DA0A63" w:rsidRPr="007872A2">
        <w:t xml:space="preserve">UPT </w:t>
      </w:r>
      <w:r w:rsidR="00CE6F9C" w:rsidRPr="007872A2">
        <w:t xml:space="preserve">osutaja paindlikkuse suurendamine UPT kättesaadavuse tagamisel </w:t>
      </w:r>
      <w:r w:rsidRPr="007872A2">
        <w:t>ja taskukoh</w:t>
      </w:r>
      <w:r w:rsidR="00182D94" w:rsidRPr="007872A2">
        <w:t xml:space="preserve">ase tasu </w:t>
      </w:r>
      <w:r w:rsidR="00153028" w:rsidRPr="007872A2">
        <w:t>põhjendatud tasu</w:t>
      </w:r>
      <w:r w:rsidR="00182D94" w:rsidRPr="007872A2">
        <w:t>ks muut</w:t>
      </w:r>
      <w:r w:rsidR="00DA0A63" w:rsidRPr="007872A2">
        <w:t>mine</w:t>
      </w:r>
      <w:r w:rsidRPr="007872A2">
        <w:t xml:space="preserve"> tagab seni kahjumis oleva UPT </w:t>
      </w:r>
      <w:r w:rsidR="00890DAF" w:rsidRPr="007872A2">
        <w:t>osutamise</w:t>
      </w:r>
      <w:r w:rsidRPr="007872A2">
        <w:t xml:space="preserve"> vastavuse </w:t>
      </w:r>
      <w:commentRangeStart w:id="203"/>
      <w:r w:rsidR="00E873E3" w:rsidRPr="007872A2">
        <w:t>tavapärase</w:t>
      </w:r>
      <w:r w:rsidR="00182D94" w:rsidRPr="007872A2">
        <w:t>le</w:t>
      </w:r>
      <w:r w:rsidR="00E873E3" w:rsidRPr="007872A2">
        <w:t xml:space="preserve"> ja normaalse majandustegevuse käigus osutatav</w:t>
      </w:r>
      <w:r w:rsidR="00182D94" w:rsidRPr="007872A2">
        <w:t>ale</w:t>
      </w:r>
      <w:r w:rsidR="00E873E3" w:rsidRPr="007872A2">
        <w:t xml:space="preserve"> teenusele, mille </w:t>
      </w:r>
      <w:r w:rsidR="00182D94" w:rsidRPr="007872A2">
        <w:t>puhul</w:t>
      </w:r>
      <w:r w:rsidR="00F260C7" w:rsidRPr="007872A2">
        <w:t xml:space="preserve"> teenuse osutamise </w:t>
      </w:r>
      <w:r w:rsidR="00F260C7" w:rsidRPr="007872A2">
        <w:lastRenderedPageBreak/>
        <w:t>eest saadavad</w:t>
      </w:r>
      <w:r w:rsidR="00182D94" w:rsidRPr="007872A2">
        <w:t xml:space="preserve"> </w:t>
      </w:r>
      <w:r w:rsidR="007E1327" w:rsidRPr="007872A2">
        <w:t>tasud katavad</w:t>
      </w:r>
      <w:r w:rsidR="00F260C7" w:rsidRPr="007872A2">
        <w:t xml:space="preserve"> teenuse osutamiseks vajalike</w:t>
      </w:r>
      <w:r w:rsidR="007E1327" w:rsidRPr="007872A2">
        <w:t xml:space="preserve"> </w:t>
      </w:r>
      <w:r w:rsidR="008D10E7" w:rsidRPr="007872A2">
        <w:t>kulusid</w:t>
      </w:r>
      <w:r w:rsidR="00182D94" w:rsidRPr="007872A2">
        <w:t>.</w:t>
      </w:r>
      <w:r w:rsidR="00B205F7" w:rsidRPr="007872A2">
        <w:t xml:space="preserve"> </w:t>
      </w:r>
      <w:commentRangeEnd w:id="203"/>
      <w:r w:rsidR="00474543">
        <w:rPr>
          <w:rStyle w:val="Kommentaariviide"/>
          <w:rFonts w:cstheme="minorBidi"/>
          <w:color w:val="auto"/>
        </w:rPr>
        <w:commentReference w:id="203"/>
      </w:r>
      <w:r w:rsidR="00D97FE4" w:rsidRPr="007872A2">
        <w:t>UPT korral on tegemist hääbuva teenusega</w:t>
      </w:r>
      <w:r w:rsidR="007F103C" w:rsidRPr="007872A2">
        <w:t>.</w:t>
      </w:r>
      <w:r w:rsidR="00D97FE4" w:rsidRPr="007872A2">
        <w:t xml:space="preserve"> </w:t>
      </w:r>
      <w:r w:rsidR="007F103C" w:rsidRPr="007872A2">
        <w:t>Peamiseks mahtude languse põhjuseks on nõudluse vähenemine, kuna</w:t>
      </w:r>
      <w:r w:rsidR="00D97FE4" w:rsidRPr="007872A2">
        <w:t xml:space="preserve"> </w:t>
      </w:r>
      <w:r w:rsidR="007F103C" w:rsidRPr="007872A2">
        <w:t>s</w:t>
      </w:r>
      <w:r w:rsidR="00D97FE4" w:rsidRPr="007872A2">
        <w:t xml:space="preserve">uhtlus on kolinud elektroonseks ning postipakkide turul on </w:t>
      </w:r>
      <w:r w:rsidR="007F103C" w:rsidRPr="007872A2">
        <w:t>suurenenud kullerposti kasutus.</w:t>
      </w:r>
      <w:r w:rsidR="00D97FE4" w:rsidRPr="007872A2">
        <w:t xml:space="preserve"> </w:t>
      </w:r>
    </w:p>
    <w:p w14:paraId="7C573A35" w14:textId="77777777" w:rsidR="00D97FE4" w:rsidRPr="007872A2" w:rsidRDefault="00D97FE4" w:rsidP="0022349F">
      <w:pPr>
        <w:pStyle w:val="Default"/>
        <w:jc w:val="both"/>
      </w:pPr>
    </w:p>
    <w:p w14:paraId="56D78900" w14:textId="2E69BB42" w:rsidR="00D23D33" w:rsidRPr="007872A2" w:rsidRDefault="00B205F7" w:rsidP="0022349F">
      <w:pPr>
        <w:pStyle w:val="Default"/>
        <w:jc w:val="both"/>
      </w:pPr>
      <w:r w:rsidRPr="007872A2">
        <w:t>Muudatuste elluviimisel vähenevad</w:t>
      </w:r>
      <w:r w:rsidR="00F260C7" w:rsidRPr="007872A2">
        <w:t xml:space="preserve"> ka UPT osutamise kulud ning </w:t>
      </w:r>
      <w:r w:rsidRPr="007872A2">
        <w:t>tagatud on UPT teenuse jätkusuutlik osutamine</w:t>
      </w:r>
      <w:r w:rsidR="00F260C7" w:rsidRPr="007872A2">
        <w:t xml:space="preserve"> läbi kulupõhisuse saavutamise</w:t>
      </w:r>
      <w:r w:rsidRPr="007872A2">
        <w:t>.</w:t>
      </w:r>
      <w:r w:rsidR="00182D94" w:rsidRPr="007872A2">
        <w:t xml:space="preserve"> </w:t>
      </w:r>
      <w:r w:rsidR="008D10E7" w:rsidRPr="007872A2">
        <w:t>Seetõttu puudub ka vajadus rahastamiskohustusega ettevõtjate määramiseks ja nendelt UPT makse kogumiseks</w:t>
      </w:r>
      <w:r w:rsidR="00F260C7" w:rsidRPr="007872A2">
        <w:t xml:space="preserve">. See omakorda kaotab vajaduse </w:t>
      </w:r>
      <w:r w:rsidR="00C71086" w:rsidRPr="007872A2">
        <w:t>tegevusloa regulatsiooni säilitamiseks</w:t>
      </w:r>
      <w:r w:rsidR="008D10E7" w:rsidRPr="007872A2">
        <w:t>. Seega ei pea</w:t>
      </w:r>
      <w:r w:rsidR="00C71086" w:rsidRPr="007872A2">
        <w:t xml:space="preserve"> varasemalt</w:t>
      </w:r>
      <w:r w:rsidR="008D10E7" w:rsidRPr="007872A2">
        <w:t xml:space="preserve"> tegevusloaga</w:t>
      </w:r>
      <w:r w:rsidR="00C71086" w:rsidRPr="007872A2">
        <w:t xml:space="preserve"> hõlmatud</w:t>
      </w:r>
      <w:r w:rsidR="008D10E7" w:rsidRPr="007872A2">
        <w:t xml:space="preserve"> postiteenuse osutajad enam esitama iga</w:t>
      </w:r>
      <w:r w:rsidR="00451724" w:rsidRPr="007872A2">
        <w:t>s</w:t>
      </w:r>
      <w:r w:rsidR="008D10E7" w:rsidRPr="007872A2">
        <w:t xml:space="preserve"> kvartal</w:t>
      </w:r>
      <w:r w:rsidR="00451724" w:rsidRPr="007872A2">
        <w:t>is</w:t>
      </w:r>
      <w:r w:rsidR="008D10E7" w:rsidRPr="007872A2">
        <w:t xml:space="preserve"> Konkurentsiametile maksedeklaratsioone ega tasuma UPT makset</w:t>
      </w:r>
      <w:r w:rsidR="00E93E6C" w:rsidRPr="007872A2">
        <w:t xml:space="preserve">, mis vähendab ettevõtjate halduskoormust ning </w:t>
      </w:r>
      <w:r w:rsidR="007F103C" w:rsidRPr="007872A2">
        <w:t xml:space="preserve">omab positiivset mõju ka </w:t>
      </w:r>
      <w:r w:rsidR="00E93E6C" w:rsidRPr="007872A2">
        <w:t>teenuse hinna konkurentsivõimelisemaks</w:t>
      </w:r>
      <w:r w:rsidR="007F103C" w:rsidRPr="007872A2">
        <w:t xml:space="preserve"> muutmisel</w:t>
      </w:r>
      <w:r w:rsidR="008D10E7" w:rsidRPr="007872A2">
        <w:t>.</w:t>
      </w:r>
      <w:r w:rsidR="002659B0" w:rsidRPr="007872A2">
        <w:t xml:space="preserve"> UPT kasutaja jaoks </w:t>
      </w:r>
      <w:r w:rsidR="00CE6F9C" w:rsidRPr="007872A2">
        <w:t>on postiteenus senisest enam paindlikumalt ja mugavamalt kättesaadav</w:t>
      </w:r>
      <w:r w:rsidR="002659B0" w:rsidRPr="007872A2">
        <w:t>.</w:t>
      </w:r>
    </w:p>
    <w:p w14:paraId="36180463" w14:textId="77777777" w:rsidR="00B11AB6" w:rsidRPr="007872A2" w:rsidRDefault="00B11AB6" w:rsidP="0022349F">
      <w:pPr>
        <w:pStyle w:val="Default"/>
        <w:jc w:val="both"/>
      </w:pPr>
    </w:p>
    <w:p w14:paraId="23E5CE7D" w14:textId="3F07CF64" w:rsidR="00B11AB6" w:rsidRPr="007872A2" w:rsidRDefault="4549DAEF" w:rsidP="0022349F">
      <w:pPr>
        <w:pStyle w:val="Default"/>
        <w:jc w:val="both"/>
      </w:pPr>
      <w:r w:rsidRPr="007872A2">
        <w:t xml:space="preserve">Võrreldes </w:t>
      </w:r>
      <w:r w:rsidR="00DD0A8F" w:rsidRPr="007872A2">
        <w:t xml:space="preserve">väljatöötamiskavatsusega (edaspidi </w:t>
      </w:r>
      <w:r w:rsidRPr="007872A2">
        <w:rPr>
          <w:i/>
          <w:iCs/>
        </w:rPr>
        <w:t>VTK</w:t>
      </w:r>
      <w:commentRangeStart w:id="204"/>
      <w:r w:rsidR="00DD0A8F" w:rsidRPr="007872A2">
        <w:t>)</w:t>
      </w:r>
      <w:r w:rsidR="00B11AB6" w:rsidRPr="007872A2">
        <w:rPr>
          <w:rStyle w:val="Allmrkuseviide"/>
        </w:rPr>
        <w:footnoteReference w:id="16"/>
      </w:r>
      <w:commentRangeEnd w:id="204"/>
      <w:r w:rsidR="006A0F05">
        <w:rPr>
          <w:rStyle w:val="Kommentaariviide"/>
          <w:rFonts w:cstheme="minorBidi"/>
          <w:color w:val="auto"/>
        </w:rPr>
        <w:commentReference w:id="204"/>
      </w:r>
      <w:r w:rsidRPr="007872A2">
        <w:t>-ga on eelnõust välja jäänud</w:t>
      </w:r>
      <w:r w:rsidR="5CAE5E72" w:rsidRPr="007872A2">
        <w:t xml:space="preserve"> tulenevalt sidusrühmadega läbi rääkimisest</w:t>
      </w:r>
      <w:r w:rsidRPr="007872A2">
        <w:t xml:space="preserve"> perioodika kojukande teenuse hinnastamise allutamine Konkurentsiameti järelevalve alla</w:t>
      </w:r>
      <w:r w:rsidR="7C025D11" w:rsidRPr="007872A2">
        <w:t>, mis tooks kaasa täiendava töö- ja halduskoormuse osapooltele</w:t>
      </w:r>
      <w:r w:rsidRPr="007872A2">
        <w:t>. Eelnõus on</w:t>
      </w:r>
      <w:r w:rsidR="5CAE5E72" w:rsidRPr="007872A2">
        <w:t xml:space="preserve"> </w:t>
      </w:r>
      <w:r w:rsidR="4FCA75BA" w:rsidRPr="007872A2">
        <w:t>võrreldes</w:t>
      </w:r>
      <w:r w:rsidR="5CAE5E72" w:rsidRPr="007872A2">
        <w:t xml:space="preserve"> VTK-</w:t>
      </w:r>
      <w:r w:rsidR="4FCA75BA" w:rsidRPr="007872A2">
        <w:t>ga</w:t>
      </w:r>
      <w:r w:rsidR="5CAE5E72" w:rsidRPr="007872A2">
        <w:t xml:space="preserve"> </w:t>
      </w:r>
      <w:r w:rsidR="4FCA75BA" w:rsidRPr="007872A2">
        <w:t xml:space="preserve">käsitletud </w:t>
      </w:r>
      <w:r w:rsidR="5CAE5E72" w:rsidRPr="007872A2">
        <w:t>laiemalt</w:t>
      </w:r>
      <w:r w:rsidRPr="007872A2">
        <w:t xml:space="preserve"> tegevusloa regulatsiooni muutmi</w:t>
      </w:r>
      <w:r w:rsidR="5CAE5E72" w:rsidRPr="007872A2">
        <w:t>st</w:t>
      </w:r>
      <w:r w:rsidRPr="007872A2">
        <w:t xml:space="preserve">, mida käsitleti VTK punktides 1.3, 1.6 ja 2. </w:t>
      </w:r>
    </w:p>
    <w:p w14:paraId="5FE01395" w14:textId="77777777" w:rsidR="001A25EC" w:rsidRPr="007872A2" w:rsidRDefault="001A25EC" w:rsidP="0022349F">
      <w:pPr>
        <w:rPr>
          <w:rFonts w:cs="Times New Roman"/>
        </w:rPr>
      </w:pPr>
    </w:p>
    <w:p w14:paraId="325C2AD9" w14:textId="77777777" w:rsidR="00D23D33" w:rsidRPr="007872A2" w:rsidRDefault="29752B94" w:rsidP="79A72EDF">
      <w:pPr>
        <w:rPr>
          <w:rFonts w:cs="Times New Roman"/>
          <w:b/>
          <w:bCs/>
        </w:rPr>
      </w:pPr>
      <w:r w:rsidRPr="007872A2">
        <w:rPr>
          <w:rFonts w:cs="Times New Roman"/>
          <w:b/>
          <w:bCs/>
        </w:rPr>
        <w:t>6.1 Kavandatavad muudatused</w:t>
      </w:r>
    </w:p>
    <w:p w14:paraId="14E49A01" w14:textId="147629DF" w:rsidR="0022349F" w:rsidRPr="007872A2" w:rsidRDefault="0022349F" w:rsidP="0022349F">
      <w:pPr>
        <w:rPr>
          <w:rFonts w:cs="Times New Roman"/>
          <w:b/>
          <w:szCs w:val="24"/>
        </w:rPr>
      </w:pPr>
    </w:p>
    <w:p w14:paraId="1430FA20" w14:textId="1ED214B1" w:rsidR="003C7848" w:rsidRPr="007872A2" w:rsidRDefault="001054AC" w:rsidP="0022349F">
      <w:pPr>
        <w:rPr>
          <w:rFonts w:cs="Times New Roman"/>
          <w:bCs/>
          <w:szCs w:val="24"/>
        </w:rPr>
      </w:pPr>
      <w:r w:rsidRPr="007872A2">
        <w:rPr>
          <w:rFonts w:cs="Times New Roman"/>
          <w:bCs/>
          <w:szCs w:val="24"/>
        </w:rPr>
        <w:t>S</w:t>
      </w:r>
      <w:r w:rsidR="003C7848" w:rsidRPr="007872A2">
        <w:rPr>
          <w:rFonts w:cs="Times New Roman"/>
          <w:bCs/>
          <w:szCs w:val="24"/>
        </w:rPr>
        <w:t>eaduse muutmise seaduse eelnõu olulisemad muudatused:</w:t>
      </w:r>
    </w:p>
    <w:p w14:paraId="20F4E3AB" w14:textId="4AD63117" w:rsidR="0022349F" w:rsidRPr="007872A2" w:rsidRDefault="0022349F" w:rsidP="00833405">
      <w:pPr>
        <w:tabs>
          <w:tab w:val="left" w:pos="284"/>
        </w:tabs>
        <w:rPr>
          <w:rFonts w:cs="Times New Roman"/>
          <w:szCs w:val="24"/>
        </w:rPr>
      </w:pPr>
      <w:r w:rsidRPr="007872A2">
        <w:rPr>
          <w:rFonts w:cs="Times New Roman"/>
          <w:szCs w:val="24"/>
        </w:rPr>
        <w:t>1)</w:t>
      </w:r>
      <w:r w:rsidRPr="007872A2">
        <w:rPr>
          <w:rFonts w:cs="Times New Roman"/>
          <w:szCs w:val="24"/>
        </w:rPr>
        <w:tab/>
      </w:r>
      <w:r w:rsidR="003C7848" w:rsidRPr="007872A2">
        <w:rPr>
          <w:rFonts w:cs="Times New Roman"/>
          <w:szCs w:val="24"/>
        </w:rPr>
        <w:t>k</w:t>
      </w:r>
      <w:r w:rsidRPr="007872A2">
        <w:rPr>
          <w:rFonts w:cs="Times New Roman"/>
          <w:szCs w:val="24"/>
        </w:rPr>
        <w:t xml:space="preserve">aasajastatakse </w:t>
      </w:r>
      <w:r w:rsidR="003D22B0" w:rsidRPr="007872A2">
        <w:rPr>
          <w:rFonts w:cs="Times New Roman"/>
          <w:szCs w:val="24"/>
        </w:rPr>
        <w:t xml:space="preserve">UPT-le </w:t>
      </w:r>
      <w:r w:rsidR="00025557" w:rsidRPr="007872A2">
        <w:rPr>
          <w:rFonts w:cs="Times New Roman"/>
          <w:szCs w:val="24"/>
        </w:rPr>
        <w:t>ja UPT osutajale</w:t>
      </w:r>
      <w:r w:rsidRPr="007872A2">
        <w:rPr>
          <w:rFonts w:cs="Times New Roman"/>
          <w:szCs w:val="24"/>
        </w:rPr>
        <w:t xml:space="preserve"> kehtestatud nõudeid</w:t>
      </w:r>
      <w:r w:rsidR="000E1B55" w:rsidRPr="007872A2">
        <w:rPr>
          <w:rFonts w:cs="Times New Roman"/>
          <w:szCs w:val="24"/>
        </w:rPr>
        <w:t>;</w:t>
      </w:r>
      <w:r w:rsidR="003F3CDB" w:rsidRPr="007872A2">
        <w:t xml:space="preserve"> </w:t>
      </w:r>
    </w:p>
    <w:p w14:paraId="6DCEDFA6" w14:textId="2ED021B5" w:rsidR="0022349F" w:rsidRPr="007872A2" w:rsidRDefault="0022349F" w:rsidP="00833405">
      <w:pPr>
        <w:tabs>
          <w:tab w:val="left" w:pos="284"/>
        </w:tabs>
        <w:rPr>
          <w:rFonts w:cs="Times New Roman"/>
          <w:szCs w:val="24"/>
        </w:rPr>
      </w:pPr>
      <w:r w:rsidRPr="007872A2">
        <w:rPr>
          <w:rFonts w:cs="Times New Roman"/>
          <w:szCs w:val="24"/>
        </w:rPr>
        <w:t>2)</w:t>
      </w:r>
      <w:r w:rsidRPr="007872A2">
        <w:rPr>
          <w:rFonts w:cs="Times New Roman"/>
          <w:szCs w:val="24"/>
        </w:rPr>
        <w:tab/>
      </w:r>
      <w:r w:rsidR="00F50A46" w:rsidRPr="007872A2">
        <w:rPr>
          <w:rFonts w:cs="Times New Roman"/>
          <w:szCs w:val="24"/>
        </w:rPr>
        <w:t>UPT-</w:t>
      </w:r>
      <w:r w:rsidR="00111EA3" w:rsidRPr="007872A2">
        <w:rPr>
          <w:rFonts w:cs="Times New Roman"/>
          <w:szCs w:val="24"/>
        </w:rPr>
        <w:t>d</w:t>
      </w:r>
      <w:r w:rsidRPr="007872A2">
        <w:rPr>
          <w:rFonts w:cs="Times New Roman"/>
          <w:szCs w:val="24"/>
        </w:rPr>
        <w:t xml:space="preserve"> hakatakse osutama põhjendatud </w:t>
      </w:r>
      <w:r w:rsidR="00632977" w:rsidRPr="007872A2">
        <w:rPr>
          <w:rFonts w:cs="Times New Roman"/>
          <w:szCs w:val="24"/>
        </w:rPr>
        <w:t>tasu</w:t>
      </w:r>
      <w:r w:rsidRPr="007872A2">
        <w:rPr>
          <w:rFonts w:cs="Times New Roman"/>
          <w:szCs w:val="24"/>
        </w:rPr>
        <w:t xml:space="preserve"> alusel</w:t>
      </w:r>
      <w:r w:rsidR="000E1B55" w:rsidRPr="007872A2">
        <w:rPr>
          <w:rFonts w:cs="Times New Roman"/>
          <w:szCs w:val="24"/>
        </w:rPr>
        <w:t>;</w:t>
      </w:r>
    </w:p>
    <w:p w14:paraId="3466DCEA" w14:textId="062FC5A9" w:rsidR="0022349F" w:rsidRPr="007872A2" w:rsidRDefault="0022349F" w:rsidP="00833405">
      <w:pPr>
        <w:tabs>
          <w:tab w:val="left" w:pos="284"/>
        </w:tabs>
        <w:rPr>
          <w:rFonts w:cs="Times New Roman"/>
          <w:szCs w:val="24"/>
        </w:rPr>
      </w:pPr>
      <w:r w:rsidRPr="007872A2">
        <w:rPr>
          <w:rFonts w:cs="Times New Roman"/>
          <w:szCs w:val="24"/>
        </w:rPr>
        <w:t>3)</w:t>
      </w:r>
      <w:r w:rsidRPr="007872A2">
        <w:rPr>
          <w:rFonts w:cs="Times New Roman"/>
          <w:szCs w:val="24"/>
        </w:rPr>
        <w:tab/>
      </w:r>
      <w:r w:rsidR="000E1B55" w:rsidRPr="007872A2">
        <w:rPr>
          <w:rFonts w:cs="Times New Roman"/>
          <w:szCs w:val="24"/>
        </w:rPr>
        <w:t>k</w:t>
      </w:r>
      <w:r w:rsidRPr="007872A2">
        <w:rPr>
          <w:rFonts w:cs="Times New Roman"/>
          <w:szCs w:val="24"/>
        </w:rPr>
        <w:t xml:space="preserve">ontrolli </w:t>
      </w:r>
      <w:r w:rsidR="00F50A46" w:rsidRPr="007872A2">
        <w:rPr>
          <w:rFonts w:cs="Times New Roman"/>
          <w:szCs w:val="24"/>
        </w:rPr>
        <w:t xml:space="preserve">UPT </w:t>
      </w:r>
      <w:r w:rsidR="00632977" w:rsidRPr="007872A2">
        <w:rPr>
          <w:rFonts w:cs="Times New Roman"/>
          <w:szCs w:val="24"/>
        </w:rPr>
        <w:t>tasude</w:t>
      </w:r>
      <w:r w:rsidRPr="007872A2">
        <w:rPr>
          <w:rFonts w:cs="Times New Roman"/>
          <w:szCs w:val="24"/>
        </w:rPr>
        <w:t xml:space="preserve"> üle hakkab teostama Konkurentsiamet</w:t>
      </w:r>
      <w:r w:rsidR="000E1B55" w:rsidRPr="007872A2">
        <w:rPr>
          <w:rFonts w:cs="Times New Roman"/>
          <w:szCs w:val="24"/>
        </w:rPr>
        <w:t>;</w:t>
      </w:r>
    </w:p>
    <w:p w14:paraId="6935CF5A" w14:textId="3AB7735C" w:rsidR="0022349F" w:rsidRPr="007872A2" w:rsidRDefault="0022349F" w:rsidP="00833405">
      <w:pPr>
        <w:tabs>
          <w:tab w:val="left" w:pos="284"/>
        </w:tabs>
        <w:rPr>
          <w:rFonts w:cs="Times New Roman"/>
        </w:rPr>
      </w:pPr>
      <w:r w:rsidRPr="2E2F4E31">
        <w:rPr>
          <w:rFonts w:cs="Times New Roman"/>
        </w:rPr>
        <w:t>4)</w:t>
      </w:r>
      <w:r>
        <w:tab/>
      </w:r>
      <w:r w:rsidRPr="2E2F4E31">
        <w:rPr>
          <w:rFonts w:cs="Times New Roman"/>
        </w:rPr>
        <w:t>seaduses</w:t>
      </w:r>
      <w:r w:rsidR="003C61D1" w:rsidRPr="2E2F4E31">
        <w:rPr>
          <w:rFonts w:cs="Times New Roman"/>
        </w:rPr>
        <w:t>t</w:t>
      </w:r>
      <w:r w:rsidRPr="2E2F4E31">
        <w:rPr>
          <w:rFonts w:cs="Times New Roman"/>
        </w:rPr>
        <w:t xml:space="preserve"> </w:t>
      </w:r>
      <w:r w:rsidR="00632977" w:rsidRPr="2E2F4E31">
        <w:rPr>
          <w:rFonts w:cs="Times New Roman"/>
        </w:rPr>
        <w:t>tunnis</w:t>
      </w:r>
      <w:r w:rsidRPr="2E2F4E31">
        <w:rPr>
          <w:rFonts w:cs="Times New Roman"/>
        </w:rPr>
        <w:t xml:space="preserve">tatakse </w:t>
      </w:r>
      <w:r w:rsidR="00632977" w:rsidRPr="2E2F4E31">
        <w:rPr>
          <w:rFonts w:cs="Times New Roman"/>
        </w:rPr>
        <w:t xml:space="preserve">kehtetuks </w:t>
      </w:r>
      <w:r w:rsidR="00F50A46" w:rsidRPr="2E2F4E31">
        <w:rPr>
          <w:rFonts w:cs="Times New Roman"/>
        </w:rPr>
        <w:t xml:space="preserve">UPT </w:t>
      </w:r>
      <w:r w:rsidRPr="2E2F4E31">
        <w:rPr>
          <w:rFonts w:cs="Times New Roman"/>
        </w:rPr>
        <w:t xml:space="preserve">osutamise kohustuse </w:t>
      </w:r>
      <w:r w:rsidR="46FA1236" w:rsidRPr="2E2F4E31">
        <w:rPr>
          <w:rFonts w:cs="Times New Roman"/>
        </w:rPr>
        <w:t>täi</w:t>
      </w:r>
      <w:ins w:id="205" w:author="Maarja-Liis Lall - JUSTDIGI" w:date="2025-10-21T07:05:00Z">
        <w:r w:rsidR="3CAC36F0" w:rsidRPr="2E2F4E31">
          <w:rPr>
            <w:rFonts w:cs="Times New Roman"/>
          </w:rPr>
          <w:t>t</w:t>
        </w:r>
      </w:ins>
      <w:r w:rsidR="46FA1236" w:rsidRPr="2E2F4E31">
        <w:rPr>
          <w:rFonts w:cs="Times New Roman"/>
        </w:rPr>
        <w:t>misega</w:t>
      </w:r>
      <w:r w:rsidRPr="2E2F4E31">
        <w:rPr>
          <w:rFonts w:cs="Times New Roman"/>
        </w:rPr>
        <w:t xml:space="preserve"> seotud ebamõistlikult koormavate kulude hüvitamise regulatsioon</w:t>
      </w:r>
      <w:r w:rsidR="005B4E95" w:rsidRPr="2E2F4E31">
        <w:rPr>
          <w:rFonts w:cs="Times New Roman"/>
        </w:rPr>
        <w:t>;</w:t>
      </w:r>
    </w:p>
    <w:p w14:paraId="49B8C5F9" w14:textId="75B8CC04" w:rsidR="002B7223" w:rsidRPr="007872A2" w:rsidRDefault="002B7223" w:rsidP="00833405">
      <w:pPr>
        <w:tabs>
          <w:tab w:val="left" w:pos="284"/>
        </w:tabs>
        <w:rPr>
          <w:rFonts w:cs="Times New Roman"/>
          <w:szCs w:val="24"/>
        </w:rPr>
      </w:pPr>
      <w:r w:rsidRPr="007872A2">
        <w:rPr>
          <w:rFonts w:cs="Times New Roman"/>
          <w:szCs w:val="24"/>
        </w:rPr>
        <w:t>5) kaotatakse väljaspool universaalset postiteenust tegevusloa regulatsioon</w:t>
      </w:r>
      <w:r w:rsidR="00046FC0" w:rsidRPr="007872A2">
        <w:rPr>
          <w:rFonts w:cs="Times New Roman"/>
          <w:szCs w:val="24"/>
        </w:rPr>
        <w:t>.</w:t>
      </w:r>
    </w:p>
    <w:p w14:paraId="6DA80379" w14:textId="77777777" w:rsidR="00CE4AB3" w:rsidRPr="007872A2" w:rsidRDefault="00CE4AB3" w:rsidP="00833405">
      <w:pPr>
        <w:tabs>
          <w:tab w:val="left" w:pos="284"/>
        </w:tabs>
        <w:rPr>
          <w:rFonts w:cs="Times New Roman"/>
          <w:szCs w:val="24"/>
        </w:rPr>
      </w:pPr>
    </w:p>
    <w:p w14:paraId="7208E8D0" w14:textId="2EAB9E62" w:rsidR="00CE4AB3" w:rsidRPr="007872A2" w:rsidRDefault="00CE4AB3" w:rsidP="00833405">
      <w:pPr>
        <w:tabs>
          <w:tab w:val="left" w:pos="284"/>
        </w:tabs>
        <w:rPr>
          <w:rFonts w:cs="Times New Roman"/>
          <w:szCs w:val="24"/>
        </w:rPr>
      </w:pPr>
      <w:r w:rsidRPr="007872A2">
        <w:rPr>
          <w:rFonts w:cs="Times New Roman"/>
          <w:szCs w:val="24"/>
        </w:rPr>
        <w:t>Lisaks eeltoodule on eelnõus käsitletud ka muudatused, mis ei oma olulist mõju, kuna nende ulatus on väike. Näiteks lihtsustatakse väljaspool UPT-d kohustusi, ehk väheneb tegevusluba nõudvate teenuste ulatus. Nimetatud muudatus puudutab pelgalt kahte postiteenuse osutajat (AS Eesti Post, Nova Post Estonia OÜ) ning on seega väikese mõjuga.</w:t>
      </w:r>
    </w:p>
    <w:p w14:paraId="5060A170" w14:textId="77777777" w:rsidR="0022349F" w:rsidRPr="007872A2" w:rsidRDefault="0022349F" w:rsidP="0022349F">
      <w:pPr>
        <w:rPr>
          <w:rFonts w:cs="Times New Roman"/>
          <w:szCs w:val="24"/>
        </w:rPr>
      </w:pPr>
    </w:p>
    <w:p w14:paraId="261E1530" w14:textId="77777777" w:rsidR="0022349F" w:rsidRPr="007872A2" w:rsidRDefault="0022349F" w:rsidP="0022349F">
      <w:pPr>
        <w:rPr>
          <w:rFonts w:cs="Times New Roman"/>
          <w:b/>
          <w:szCs w:val="24"/>
        </w:rPr>
      </w:pPr>
      <w:r w:rsidRPr="007872A2">
        <w:rPr>
          <w:rFonts w:cs="Times New Roman"/>
          <w:b/>
          <w:szCs w:val="24"/>
        </w:rPr>
        <w:t>6.2 Sihtgrupp</w:t>
      </w:r>
    </w:p>
    <w:p w14:paraId="6B1FA18F" w14:textId="77777777" w:rsidR="0022349F" w:rsidRPr="007872A2" w:rsidRDefault="0022349F" w:rsidP="00CC1798">
      <w:pPr>
        <w:rPr>
          <w:rFonts w:cs="Times New Roman"/>
          <w:b/>
          <w:szCs w:val="24"/>
        </w:rPr>
      </w:pPr>
    </w:p>
    <w:p w14:paraId="3785E3F6" w14:textId="52FD5E8B" w:rsidR="0022349F" w:rsidRPr="008940D2" w:rsidRDefault="0022349F" w:rsidP="00CC1798">
      <w:pPr>
        <w:rPr>
          <w:rFonts w:cs="Times New Roman"/>
          <w:szCs w:val="24"/>
        </w:rPr>
      </w:pPr>
      <w:r w:rsidRPr="007872A2">
        <w:rPr>
          <w:rFonts w:cs="Times New Roman"/>
          <w:szCs w:val="24"/>
        </w:rPr>
        <w:t xml:space="preserve">Kõikide muudatuste puhul on otseseks sihtgrupiks </w:t>
      </w:r>
      <w:r w:rsidR="00F50A46" w:rsidRPr="007872A2">
        <w:rPr>
          <w:rFonts w:cs="Times New Roman"/>
          <w:szCs w:val="24"/>
        </w:rPr>
        <w:t xml:space="preserve">UPT </w:t>
      </w:r>
      <w:r w:rsidRPr="007872A2">
        <w:rPr>
          <w:rFonts w:cs="Times New Roman"/>
          <w:szCs w:val="24"/>
        </w:rPr>
        <w:t>osutaja, teised postiteenuse osutajad, Konkurentsiamet ning</w:t>
      </w:r>
      <w:r w:rsidRPr="008940D2">
        <w:rPr>
          <w:rFonts w:cs="Times New Roman"/>
          <w:szCs w:val="24"/>
        </w:rPr>
        <w:t xml:space="preserve"> UPT kasutajad</w:t>
      </w:r>
      <w:r w:rsidR="00B374EE" w:rsidRPr="008940D2">
        <w:rPr>
          <w:rFonts w:cs="Times New Roman"/>
          <w:szCs w:val="24"/>
        </w:rPr>
        <w:t>.</w:t>
      </w:r>
    </w:p>
    <w:p w14:paraId="26871555" w14:textId="77777777" w:rsidR="000F5F24" w:rsidRPr="008940D2" w:rsidRDefault="000F5F24" w:rsidP="00CC1798">
      <w:pPr>
        <w:rPr>
          <w:rFonts w:cs="Times New Roman"/>
          <w:szCs w:val="24"/>
        </w:rPr>
      </w:pPr>
    </w:p>
    <w:p w14:paraId="274A23DD" w14:textId="47E096A5" w:rsidR="000F5F24" w:rsidRPr="008940D2" w:rsidRDefault="000F5F24" w:rsidP="00CC1798">
      <w:pPr>
        <w:rPr>
          <w:rFonts w:cs="Times New Roman"/>
          <w:szCs w:val="24"/>
        </w:rPr>
      </w:pPr>
      <w:r w:rsidRPr="008940D2">
        <w:rPr>
          <w:rFonts w:cs="Times New Roman"/>
          <w:szCs w:val="24"/>
        </w:rPr>
        <w:t>Peamiselt kasutavad UPT teenust eraisikud ja mikroettevõtted.</w:t>
      </w:r>
      <w:r w:rsidR="007F103C" w:rsidRPr="008940D2">
        <w:rPr>
          <w:rFonts w:cs="Times New Roman"/>
          <w:szCs w:val="24"/>
        </w:rPr>
        <w:t xml:space="preserve"> Regionaal- ja Põllumajandusministeeriumi poolt tellitud uuringu kohaselt on UPT-d kasutades saatnud kirisaadetise viimase 12 kuu jooksul 25% Eesti elanikest</w:t>
      </w:r>
      <w:r w:rsidR="00601F69" w:rsidRPr="008940D2">
        <w:rPr>
          <w:rFonts w:cs="Times New Roman"/>
          <w:szCs w:val="24"/>
        </w:rPr>
        <w:t xml:space="preserve">. Arvestades juurde isikud, kes ise ei ole saadetisi saatnud aga on neid saanud, või hinnata UPT kasutajate </w:t>
      </w:r>
      <w:r w:rsidR="006E170B" w:rsidRPr="008940D2">
        <w:rPr>
          <w:rFonts w:cs="Times New Roman"/>
          <w:szCs w:val="24"/>
        </w:rPr>
        <w:t>sihtgrupiks</w:t>
      </w:r>
      <w:r w:rsidR="00601F69" w:rsidRPr="008940D2">
        <w:rPr>
          <w:rFonts w:cs="Times New Roman"/>
          <w:szCs w:val="24"/>
        </w:rPr>
        <w:t xml:space="preserve"> hinnanguliselt kolmandiku Eesti elanikest. See teeb sihtgrupis hinnanguliselt 456 tuhat inimest. </w:t>
      </w:r>
      <w:r w:rsidRPr="008940D2">
        <w:rPr>
          <w:rFonts w:cs="Times New Roman"/>
          <w:szCs w:val="24"/>
        </w:rPr>
        <w:t>Enamik riigiasutusi ja ettevõtteid kasutavad ärikirja teenust, mis ei kuulu UPT koosseisu.</w:t>
      </w:r>
    </w:p>
    <w:p w14:paraId="624EA1C9" w14:textId="77777777" w:rsidR="0022349F" w:rsidRPr="008940D2" w:rsidRDefault="0022349F" w:rsidP="00CC1798">
      <w:pPr>
        <w:rPr>
          <w:rFonts w:cs="Times New Roman"/>
          <w:szCs w:val="24"/>
        </w:rPr>
      </w:pPr>
    </w:p>
    <w:p w14:paraId="7DA18750" w14:textId="409792A3" w:rsidR="008D7499" w:rsidRPr="008940D2" w:rsidRDefault="008D7499" w:rsidP="00CC1798">
      <w:pPr>
        <w:rPr>
          <w:rFonts w:cs="Times New Roman"/>
          <w:b/>
          <w:szCs w:val="24"/>
        </w:rPr>
      </w:pPr>
      <w:r w:rsidRPr="008940D2">
        <w:rPr>
          <w:rFonts w:cs="Times New Roman"/>
          <w:b/>
          <w:szCs w:val="24"/>
        </w:rPr>
        <w:t>6.3 Kaasnev mõju</w:t>
      </w:r>
    </w:p>
    <w:p w14:paraId="4B2ECA2D" w14:textId="77777777" w:rsidR="003F68A2" w:rsidRPr="008940D2" w:rsidRDefault="003F68A2" w:rsidP="00CC1798">
      <w:pPr>
        <w:rPr>
          <w:rFonts w:cs="Times New Roman"/>
          <w:b/>
          <w:szCs w:val="24"/>
        </w:rPr>
      </w:pPr>
    </w:p>
    <w:p w14:paraId="1D9ED15D" w14:textId="34B605F6" w:rsidR="001B14E9" w:rsidRPr="008940D2" w:rsidRDefault="003F68A2" w:rsidP="00CC1798">
      <w:pPr>
        <w:rPr>
          <w:rFonts w:cs="Times New Roman"/>
          <w:bCs/>
          <w:szCs w:val="24"/>
        </w:rPr>
      </w:pPr>
      <w:r w:rsidRPr="008940D2">
        <w:rPr>
          <w:rFonts w:cs="Times New Roman"/>
        </w:rPr>
        <w:t xml:space="preserve">Lähtudes hea õigusloome ja normitehnika eeskirja §-st 46 omavad </w:t>
      </w:r>
      <w:r w:rsidRPr="008940D2">
        <w:rPr>
          <w:rFonts w:cs="Times New Roman"/>
          <w:bCs/>
          <w:szCs w:val="24"/>
        </w:rPr>
        <w:t>e</w:t>
      </w:r>
      <w:r w:rsidR="001B14E9" w:rsidRPr="008940D2">
        <w:rPr>
          <w:rFonts w:cs="Times New Roman"/>
          <w:bCs/>
          <w:szCs w:val="24"/>
        </w:rPr>
        <w:t>elnõu</w:t>
      </w:r>
      <w:r w:rsidRPr="008940D2">
        <w:rPr>
          <w:rFonts w:cs="Times New Roman"/>
          <w:bCs/>
          <w:szCs w:val="24"/>
        </w:rPr>
        <w:t>s</w:t>
      </w:r>
      <w:r w:rsidR="001B14E9" w:rsidRPr="008940D2">
        <w:rPr>
          <w:rFonts w:cs="Times New Roman"/>
          <w:bCs/>
          <w:szCs w:val="24"/>
        </w:rPr>
        <w:t xml:space="preserve"> tehtavad muudatused peamiselt</w:t>
      </w:r>
      <w:r w:rsidR="003A2870" w:rsidRPr="008940D2">
        <w:rPr>
          <w:rFonts w:cs="Times New Roman"/>
          <w:bCs/>
          <w:szCs w:val="24"/>
        </w:rPr>
        <w:t xml:space="preserve"> mõju UPT osutajale ja kasutajale läbi</w:t>
      </w:r>
      <w:r w:rsidR="001B14E9" w:rsidRPr="008940D2">
        <w:rPr>
          <w:rFonts w:cs="Times New Roman"/>
          <w:bCs/>
          <w:szCs w:val="24"/>
        </w:rPr>
        <w:t xml:space="preserve"> majandusliku mõju</w:t>
      </w:r>
      <w:r w:rsidR="003A2870" w:rsidRPr="008940D2">
        <w:rPr>
          <w:rFonts w:cs="Times New Roman"/>
          <w:bCs/>
          <w:szCs w:val="24"/>
        </w:rPr>
        <w:t xml:space="preserve">. </w:t>
      </w:r>
      <w:r w:rsidR="005B4E95" w:rsidRPr="008940D2">
        <w:rPr>
          <w:rFonts w:cs="Times New Roman"/>
          <w:bCs/>
          <w:szCs w:val="24"/>
        </w:rPr>
        <w:t xml:space="preserve">Teatud määral </w:t>
      </w:r>
      <w:r w:rsidR="005B4E95" w:rsidRPr="008940D2">
        <w:rPr>
          <w:rFonts w:cs="Times New Roman"/>
          <w:bCs/>
          <w:szCs w:val="24"/>
        </w:rPr>
        <w:lastRenderedPageBreak/>
        <w:t>on mõjutatud</w:t>
      </w:r>
      <w:r w:rsidR="00890DAF" w:rsidRPr="008940D2">
        <w:rPr>
          <w:rFonts w:cs="Times New Roman"/>
          <w:bCs/>
          <w:szCs w:val="24"/>
        </w:rPr>
        <w:t xml:space="preserve"> ka </w:t>
      </w:r>
      <w:r w:rsidR="005B4E95" w:rsidRPr="008940D2">
        <w:rPr>
          <w:rFonts w:cs="Times New Roman"/>
          <w:bCs/>
          <w:szCs w:val="24"/>
        </w:rPr>
        <w:t xml:space="preserve">teised </w:t>
      </w:r>
      <w:r w:rsidR="00890DAF" w:rsidRPr="008940D2">
        <w:rPr>
          <w:rFonts w:cs="Times New Roman"/>
          <w:bCs/>
          <w:szCs w:val="24"/>
        </w:rPr>
        <w:t xml:space="preserve">postiteenuse osutajad, kes osutavad postiteenuseid väljaspool UPT-d. </w:t>
      </w:r>
      <w:r w:rsidR="005B4E95" w:rsidRPr="008940D2">
        <w:rPr>
          <w:rFonts w:cs="Times New Roman"/>
          <w:bCs/>
          <w:szCs w:val="24"/>
        </w:rPr>
        <w:t>Mõju</w:t>
      </w:r>
      <w:r w:rsidR="00890DAF" w:rsidRPr="008940D2">
        <w:rPr>
          <w:rFonts w:cs="Times New Roman"/>
          <w:bCs/>
          <w:szCs w:val="24"/>
        </w:rPr>
        <w:t xml:space="preserve"> neile on minimaalne, kuna </w:t>
      </w:r>
      <w:r w:rsidR="005B4E95" w:rsidRPr="008940D2">
        <w:rPr>
          <w:rFonts w:cs="Times New Roman"/>
          <w:bCs/>
          <w:szCs w:val="24"/>
        </w:rPr>
        <w:t>eelnõuga ei</w:t>
      </w:r>
      <w:r w:rsidR="00890DAF" w:rsidRPr="008940D2">
        <w:rPr>
          <w:rFonts w:cs="Times New Roman"/>
          <w:bCs/>
          <w:szCs w:val="24"/>
        </w:rPr>
        <w:t xml:space="preserve"> seata uusi nõudeid, vaid täpsustatakse üldiseid postiteenuse sätteid ning definitsioone. Postiteenuse osutajatele, kellel on tegevusluba väljaspool UPT-d</w:t>
      </w:r>
      <w:r w:rsidR="005B4E95" w:rsidRPr="008940D2">
        <w:rPr>
          <w:rFonts w:cs="Times New Roman"/>
          <w:bCs/>
          <w:szCs w:val="24"/>
        </w:rPr>
        <w:t xml:space="preserve"> (antud hetkel AS Eesti Post ja Nova Post Estonia OÜ)</w:t>
      </w:r>
      <w:r w:rsidR="00890DAF" w:rsidRPr="008940D2">
        <w:rPr>
          <w:rFonts w:cs="Times New Roman"/>
          <w:bCs/>
          <w:szCs w:val="24"/>
        </w:rPr>
        <w:t xml:space="preserve"> on mõju positiivne, kuna edaspidi ei pea väljaspool UPT-d taotlema enam tegevusluba</w:t>
      </w:r>
      <w:r w:rsidR="005B4E95" w:rsidRPr="008940D2">
        <w:rPr>
          <w:rFonts w:cs="Times New Roman"/>
          <w:bCs/>
          <w:szCs w:val="24"/>
        </w:rPr>
        <w:t>, vaid piisab majandustegevusregistris teatise esitamisest</w:t>
      </w:r>
      <w:r w:rsidR="00890DAF" w:rsidRPr="008940D2">
        <w:rPr>
          <w:rFonts w:cs="Times New Roman"/>
          <w:bCs/>
          <w:szCs w:val="24"/>
        </w:rPr>
        <w:t xml:space="preserve">. </w:t>
      </w:r>
      <w:r w:rsidR="005B4E95" w:rsidRPr="008940D2">
        <w:rPr>
          <w:rFonts w:cs="Times New Roman"/>
          <w:bCs/>
          <w:szCs w:val="24"/>
        </w:rPr>
        <w:t>E</w:t>
      </w:r>
      <w:r w:rsidR="003A2870" w:rsidRPr="008940D2">
        <w:rPr>
          <w:rFonts w:cs="Times New Roman"/>
          <w:bCs/>
          <w:szCs w:val="24"/>
        </w:rPr>
        <w:t xml:space="preserve">elnõuga </w:t>
      </w:r>
      <w:r w:rsidR="005B4E95" w:rsidRPr="008940D2">
        <w:rPr>
          <w:rFonts w:cs="Times New Roman"/>
          <w:bCs/>
          <w:szCs w:val="24"/>
        </w:rPr>
        <w:t xml:space="preserve">kaasneb mõningane </w:t>
      </w:r>
      <w:r w:rsidR="003A2870" w:rsidRPr="008940D2">
        <w:rPr>
          <w:rFonts w:cs="Times New Roman"/>
          <w:bCs/>
          <w:szCs w:val="24"/>
        </w:rPr>
        <w:t xml:space="preserve">mõju </w:t>
      </w:r>
      <w:r w:rsidR="001B14E9" w:rsidRPr="008940D2">
        <w:rPr>
          <w:rFonts w:cs="Times New Roman"/>
          <w:bCs/>
          <w:szCs w:val="24"/>
        </w:rPr>
        <w:t>riigiasutuste töökorraldusele</w:t>
      </w:r>
      <w:r w:rsidR="005B4E95" w:rsidRPr="008940D2">
        <w:rPr>
          <w:rFonts w:cs="Times New Roman"/>
          <w:bCs/>
          <w:szCs w:val="24"/>
        </w:rPr>
        <w:t>, mis puudutab eelkõige töökorralduse muutust</w:t>
      </w:r>
      <w:r w:rsidRPr="008940D2">
        <w:rPr>
          <w:rFonts w:cs="Times New Roman"/>
          <w:bCs/>
          <w:szCs w:val="24"/>
        </w:rPr>
        <w:t xml:space="preserve"> </w:t>
      </w:r>
      <w:r w:rsidR="003A2870" w:rsidRPr="008940D2">
        <w:rPr>
          <w:rFonts w:cs="Times New Roman"/>
          <w:bCs/>
          <w:szCs w:val="24"/>
        </w:rPr>
        <w:t>ning</w:t>
      </w:r>
      <w:r w:rsidR="005B4E95" w:rsidRPr="008940D2">
        <w:rPr>
          <w:rFonts w:cs="Times New Roman"/>
          <w:bCs/>
          <w:szCs w:val="24"/>
        </w:rPr>
        <w:t xml:space="preserve"> marginaalset mõju</w:t>
      </w:r>
      <w:r w:rsidRPr="008940D2">
        <w:rPr>
          <w:rFonts w:cs="Times New Roman"/>
          <w:bCs/>
          <w:szCs w:val="24"/>
        </w:rPr>
        <w:t xml:space="preserve"> avaliku sektori tuludele ja kuludele. Mõningad muudatused omavad väiksemal määral mõju </w:t>
      </w:r>
      <w:r w:rsidR="003A2870" w:rsidRPr="008940D2">
        <w:rPr>
          <w:rFonts w:cs="Times New Roman"/>
          <w:bCs/>
          <w:szCs w:val="24"/>
        </w:rPr>
        <w:t xml:space="preserve">ka </w:t>
      </w:r>
      <w:r w:rsidRPr="008940D2">
        <w:rPr>
          <w:rFonts w:cs="Times New Roman"/>
          <w:bCs/>
          <w:szCs w:val="24"/>
        </w:rPr>
        <w:t>regionaalarengule, sh linna-, maa ja rannapiirkondadele ning sotsiaalset mõju.</w:t>
      </w:r>
      <w:r w:rsidR="003A2870" w:rsidRPr="008940D2">
        <w:rPr>
          <w:rFonts w:cs="Times New Roman"/>
          <w:bCs/>
          <w:szCs w:val="24"/>
        </w:rPr>
        <w:t xml:space="preserve"> Eelnõu ei oma mõju järgmistele valdkondadele: mõju riigi julgeolekule ja välissuhetele, mõju haridusele, kultuurile ja spordile, keskkonnamõju, mõju infotehnoloogiale ja infoühiskonnale, mõju siseturvalisusele.</w:t>
      </w:r>
    </w:p>
    <w:p w14:paraId="38D10C76" w14:textId="6E7D7E3E" w:rsidR="008D7499" w:rsidRPr="008940D2" w:rsidRDefault="008D7499" w:rsidP="00CC1798">
      <w:pPr>
        <w:rPr>
          <w:rFonts w:cs="Times New Roman"/>
          <w:bCs/>
          <w:szCs w:val="24"/>
        </w:rPr>
      </w:pPr>
    </w:p>
    <w:p w14:paraId="54E2FED1" w14:textId="77777777" w:rsidR="006E685C" w:rsidRPr="008940D2" w:rsidRDefault="006E685C" w:rsidP="006E685C">
      <w:pPr>
        <w:rPr>
          <w:rFonts w:cs="Times New Roman"/>
          <w:b/>
          <w:szCs w:val="24"/>
        </w:rPr>
      </w:pPr>
      <w:r w:rsidRPr="008940D2">
        <w:rPr>
          <w:rFonts w:cs="Times New Roman"/>
          <w:b/>
          <w:szCs w:val="24"/>
        </w:rPr>
        <w:t>Majanduslik mõju</w:t>
      </w:r>
    </w:p>
    <w:p w14:paraId="235678BC" w14:textId="6815C20F" w:rsidR="006E685C" w:rsidRPr="008940D2" w:rsidRDefault="006E685C" w:rsidP="006E685C">
      <w:pPr>
        <w:rPr>
          <w:rFonts w:cs="Times New Roman"/>
          <w:bCs/>
          <w:szCs w:val="24"/>
        </w:rPr>
      </w:pPr>
      <w:r w:rsidRPr="008940D2">
        <w:rPr>
          <w:rFonts w:cs="Times New Roman"/>
          <w:bCs/>
          <w:szCs w:val="24"/>
        </w:rPr>
        <w:t xml:space="preserve">Eelnõuga suurendatakse UPT osutaja paindlikkust UPT kättesaadavuse tagamisel ja taskukohase tasu põhjendatud tasuks muutmine soodustab UPT kulude vähendamist, mis omab üldist positiivset mõju UPT osutaja </w:t>
      </w:r>
      <w:r w:rsidR="006203FB" w:rsidRPr="008940D2">
        <w:rPr>
          <w:rFonts w:cs="Times New Roman"/>
          <w:bCs/>
          <w:szCs w:val="24"/>
        </w:rPr>
        <w:t>jätkusuutlikkusele ja arengule</w:t>
      </w:r>
      <w:r w:rsidRPr="008940D2">
        <w:rPr>
          <w:rFonts w:cs="Times New Roman"/>
          <w:bCs/>
          <w:szCs w:val="24"/>
        </w:rPr>
        <w:t xml:space="preserve">. </w:t>
      </w:r>
      <w:r w:rsidR="00F0597E" w:rsidRPr="008940D2">
        <w:rPr>
          <w:rFonts w:cs="Times New Roman"/>
          <w:bCs/>
          <w:szCs w:val="24"/>
        </w:rPr>
        <w:t>Põhjendatud tasu võib</w:t>
      </w:r>
      <w:r w:rsidR="007F103C" w:rsidRPr="008940D2">
        <w:rPr>
          <w:rFonts w:cs="Times New Roman"/>
          <w:bCs/>
          <w:szCs w:val="24"/>
        </w:rPr>
        <w:t xml:space="preserve"> negatiivselt mõjutada</w:t>
      </w:r>
      <w:r w:rsidR="00F0597E" w:rsidRPr="008940D2">
        <w:rPr>
          <w:rFonts w:cs="Times New Roman"/>
          <w:bCs/>
          <w:szCs w:val="24"/>
        </w:rPr>
        <w:t xml:space="preserve"> UPT hinda, mis omab</w:t>
      </w:r>
      <w:r w:rsidR="007F103C" w:rsidRPr="008940D2">
        <w:rPr>
          <w:rFonts w:cs="Times New Roman"/>
          <w:bCs/>
          <w:szCs w:val="24"/>
        </w:rPr>
        <w:t xml:space="preserve"> omakorda </w:t>
      </w:r>
      <w:r w:rsidR="00F0597E" w:rsidRPr="008940D2">
        <w:rPr>
          <w:rFonts w:cs="Times New Roman"/>
          <w:bCs/>
          <w:szCs w:val="24"/>
        </w:rPr>
        <w:t>negatiivset mõju UPT kasutajale</w:t>
      </w:r>
      <w:r w:rsidR="007F103C" w:rsidRPr="008940D2">
        <w:rPr>
          <w:rFonts w:cs="Times New Roman"/>
          <w:bCs/>
          <w:szCs w:val="24"/>
        </w:rPr>
        <w:t>.</w:t>
      </w:r>
      <w:r w:rsidR="002B43D9" w:rsidRPr="008940D2">
        <w:rPr>
          <w:rFonts w:cs="Times New Roman"/>
          <w:bCs/>
          <w:szCs w:val="24"/>
        </w:rPr>
        <w:t xml:space="preserve"> </w:t>
      </w:r>
      <w:r w:rsidR="007F103C" w:rsidRPr="008940D2">
        <w:rPr>
          <w:rFonts w:cs="Times New Roman"/>
          <w:bCs/>
          <w:szCs w:val="24"/>
        </w:rPr>
        <w:t>Nimetatud mõju ulatus</w:t>
      </w:r>
      <w:r w:rsidR="009C0FE2" w:rsidRPr="008940D2">
        <w:rPr>
          <w:rFonts w:cs="Times New Roman"/>
          <w:bCs/>
          <w:szCs w:val="24"/>
        </w:rPr>
        <w:t xml:space="preserve"> ja</w:t>
      </w:r>
      <w:r w:rsidR="007F103C" w:rsidRPr="008940D2">
        <w:rPr>
          <w:rFonts w:cs="Times New Roman"/>
          <w:bCs/>
          <w:szCs w:val="24"/>
        </w:rPr>
        <w:t xml:space="preserve"> reaalne</w:t>
      </w:r>
      <w:r w:rsidR="009C0FE2" w:rsidRPr="008940D2">
        <w:rPr>
          <w:rFonts w:cs="Times New Roman"/>
          <w:bCs/>
          <w:szCs w:val="24"/>
        </w:rPr>
        <w:t xml:space="preserve"> mõju</w:t>
      </w:r>
      <w:r w:rsidR="002B43D9" w:rsidRPr="008940D2">
        <w:rPr>
          <w:rFonts w:cs="Times New Roman"/>
          <w:bCs/>
          <w:szCs w:val="24"/>
        </w:rPr>
        <w:t xml:space="preserve"> on väike.</w:t>
      </w:r>
      <w:r w:rsidR="007F103C" w:rsidRPr="008940D2">
        <w:rPr>
          <w:rFonts w:cs="Times New Roman"/>
          <w:bCs/>
          <w:szCs w:val="24"/>
        </w:rPr>
        <w:t xml:space="preserve"> Sellest hoolimata on eelnõus ette nähtud ülemineku</w:t>
      </w:r>
      <w:r w:rsidR="006E170B" w:rsidRPr="008940D2">
        <w:rPr>
          <w:rFonts w:cs="Times New Roman"/>
          <w:bCs/>
          <w:szCs w:val="24"/>
        </w:rPr>
        <w:t>a</w:t>
      </w:r>
      <w:r w:rsidR="007F103C" w:rsidRPr="008940D2">
        <w:rPr>
          <w:rFonts w:cs="Times New Roman"/>
          <w:bCs/>
          <w:szCs w:val="24"/>
        </w:rPr>
        <w:t>eg, mis rakendub leevendusmeetmena, tagamaks, et potentsiaalne hinnatõus ei ole liiga järsk.</w:t>
      </w:r>
      <w:r w:rsidR="00B374EE" w:rsidRPr="008940D2">
        <w:rPr>
          <w:rFonts w:cs="Times New Roman"/>
          <w:bCs/>
          <w:szCs w:val="24"/>
        </w:rPr>
        <w:t xml:space="preserve"> </w:t>
      </w:r>
      <w:r w:rsidR="004301BC" w:rsidRPr="008940D2">
        <w:rPr>
          <w:rFonts w:cs="Times New Roman"/>
          <w:bCs/>
          <w:szCs w:val="24"/>
        </w:rPr>
        <w:t>UPT puhul on tegemist hääbuva teenusega.</w:t>
      </w:r>
      <w:r w:rsidR="00B374EE" w:rsidRPr="008940D2">
        <w:rPr>
          <w:rFonts w:cs="Times New Roman"/>
          <w:bCs/>
          <w:szCs w:val="24"/>
        </w:rPr>
        <w:t xml:space="preserve"> </w:t>
      </w:r>
      <w:commentRangeStart w:id="206"/>
      <w:r w:rsidR="004301BC" w:rsidRPr="008940D2">
        <w:rPr>
          <w:rFonts w:cs="Times New Roman"/>
          <w:bCs/>
          <w:szCs w:val="24"/>
        </w:rPr>
        <w:t>M</w:t>
      </w:r>
      <w:r w:rsidR="00B374EE" w:rsidRPr="008940D2">
        <w:rPr>
          <w:rFonts w:cs="Times New Roman"/>
          <w:bCs/>
          <w:szCs w:val="24"/>
        </w:rPr>
        <w:t xml:space="preserve">ahud on võrreldes </w:t>
      </w:r>
      <w:r w:rsidR="004301BC" w:rsidRPr="008940D2">
        <w:rPr>
          <w:rFonts w:cs="Times New Roman"/>
          <w:bCs/>
          <w:szCs w:val="24"/>
        </w:rPr>
        <w:t xml:space="preserve">nelja aasta taguse seisuga vähenenud 66% </w:t>
      </w:r>
      <w:commentRangeEnd w:id="206"/>
      <w:r w:rsidR="009C5A37">
        <w:rPr>
          <w:rStyle w:val="Kommentaariviide"/>
        </w:rPr>
        <w:commentReference w:id="206"/>
      </w:r>
      <w:r w:rsidR="004301BC" w:rsidRPr="008940D2">
        <w:rPr>
          <w:rFonts w:cs="Times New Roman"/>
          <w:bCs/>
          <w:szCs w:val="24"/>
        </w:rPr>
        <w:t>ning peamised mahud tulevad rahvusvahelisest postist (riiki sisenevad kirjad), millele järgneb lihtkirjade saatmine riigisiseselt. Arvestades pakiautomaatide ja kullerposti kasvu ning rahvusvahelise teenuse kättesaadavuse paranemist, väheneb kiirelt ka UPT sees olevate postipakkide maht</w:t>
      </w:r>
      <w:r w:rsidR="00CC265A" w:rsidRPr="008940D2">
        <w:rPr>
          <w:rFonts w:cs="Times New Roman"/>
          <w:bCs/>
          <w:szCs w:val="24"/>
        </w:rPr>
        <w:t>, mistõttu eemaldatakse eelnõust</w:t>
      </w:r>
      <w:r w:rsidR="005B4E95" w:rsidRPr="008940D2">
        <w:rPr>
          <w:rFonts w:cs="Times New Roman"/>
          <w:bCs/>
          <w:szCs w:val="24"/>
        </w:rPr>
        <w:t xml:space="preserve"> UPT ulatusest</w:t>
      </w:r>
      <w:r w:rsidR="00CC265A" w:rsidRPr="008940D2">
        <w:rPr>
          <w:rFonts w:cs="Times New Roman"/>
          <w:bCs/>
          <w:szCs w:val="24"/>
        </w:rPr>
        <w:t xml:space="preserve"> siseriiklike postipakkide edastamise teenus. Nimetatud teenus on kättesaadav turupõhiselt läbi kullerposti, mida osutavad mitmed erinevad ettevõtted. Teenuse välja jätmine UPT ulatusest ei mõjuta üldist teenuse </w:t>
      </w:r>
      <w:commentRangeStart w:id="207"/>
      <w:r w:rsidR="00CC265A" w:rsidRPr="008940D2">
        <w:rPr>
          <w:rFonts w:cs="Times New Roman"/>
          <w:bCs/>
          <w:szCs w:val="24"/>
        </w:rPr>
        <w:t>kättesaadavust</w:t>
      </w:r>
      <w:commentRangeEnd w:id="207"/>
      <w:r w:rsidR="00982303">
        <w:rPr>
          <w:rStyle w:val="Kommentaariviide"/>
        </w:rPr>
        <w:commentReference w:id="207"/>
      </w:r>
      <w:r w:rsidR="00CC265A" w:rsidRPr="008940D2">
        <w:rPr>
          <w:rFonts w:cs="Times New Roman"/>
          <w:bCs/>
          <w:szCs w:val="24"/>
        </w:rPr>
        <w:t>.</w:t>
      </w:r>
    </w:p>
    <w:p w14:paraId="4FBB1633" w14:textId="77777777" w:rsidR="00B374EE" w:rsidRPr="008940D2" w:rsidRDefault="00B374EE" w:rsidP="006E685C">
      <w:pPr>
        <w:rPr>
          <w:rFonts w:cs="Times New Roman"/>
          <w:bCs/>
          <w:szCs w:val="24"/>
        </w:rPr>
      </w:pPr>
    </w:p>
    <w:tbl>
      <w:tblPr>
        <w:tblStyle w:val="Kontuurtabel"/>
        <w:tblW w:w="0" w:type="auto"/>
        <w:tblLook w:val="04A0" w:firstRow="1" w:lastRow="0" w:firstColumn="1" w:lastColumn="0" w:noHBand="0" w:noVBand="1"/>
      </w:tblPr>
      <w:tblGrid>
        <w:gridCol w:w="1310"/>
        <w:gridCol w:w="1410"/>
        <w:gridCol w:w="1268"/>
        <w:gridCol w:w="1270"/>
        <w:gridCol w:w="1270"/>
        <w:gridCol w:w="1270"/>
        <w:gridCol w:w="1263"/>
      </w:tblGrid>
      <w:tr w:rsidR="0047453B" w:rsidRPr="008940D2" w14:paraId="5ADB04A6" w14:textId="0CB02C0D" w:rsidTr="0047453B">
        <w:tc>
          <w:tcPr>
            <w:tcW w:w="1271" w:type="dxa"/>
            <w:shd w:val="clear" w:color="auto" w:fill="D9D9D9" w:themeFill="background1" w:themeFillShade="D9"/>
          </w:tcPr>
          <w:p w14:paraId="7C79983A" w14:textId="3288D4E9" w:rsidR="0047453B" w:rsidRPr="008940D2" w:rsidRDefault="0047453B" w:rsidP="006E685C">
            <w:pPr>
              <w:rPr>
                <w:rFonts w:cs="Times New Roman"/>
                <w:b/>
                <w:szCs w:val="24"/>
              </w:rPr>
            </w:pPr>
          </w:p>
        </w:tc>
        <w:tc>
          <w:tcPr>
            <w:tcW w:w="1418" w:type="dxa"/>
            <w:shd w:val="clear" w:color="auto" w:fill="D9D9D9" w:themeFill="background1" w:themeFillShade="D9"/>
          </w:tcPr>
          <w:p w14:paraId="5FD1DF9B" w14:textId="171B2A3E" w:rsidR="0047453B" w:rsidRPr="008940D2" w:rsidRDefault="0047453B" w:rsidP="006E685C">
            <w:pPr>
              <w:rPr>
                <w:rFonts w:cs="Times New Roman"/>
                <w:b/>
                <w:szCs w:val="24"/>
              </w:rPr>
            </w:pPr>
            <w:r w:rsidRPr="008940D2">
              <w:rPr>
                <w:rFonts w:cs="Times New Roman"/>
                <w:b/>
                <w:szCs w:val="24"/>
              </w:rPr>
              <w:t>2019</w:t>
            </w:r>
          </w:p>
        </w:tc>
        <w:tc>
          <w:tcPr>
            <w:tcW w:w="1275" w:type="dxa"/>
            <w:shd w:val="clear" w:color="auto" w:fill="D9D9D9" w:themeFill="background1" w:themeFillShade="D9"/>
          </w:tcPr>
          <w:p w14:paraId="117C24F0" w14:textId="34806823" w:rsidR="0047453B" w:rsidRPr="008940D2" w:rsidRDefault="0047453B" w:rsidP="006E685C">
            <w:pPr>
              <w:rPr>
                <w:rFonts w:cs="Times New Roman"/>
                <w:b/>
                <w:szCs w:val="24"/>
              </w:rPr>
            </w:pPr>
            <w:r w:rsidRPr="008940D2">
              <w:rPr>
                <w:rFonts w:cs="Times New Roman"/>
                <w:b/>
                <w:szCs w:val="24"/>
              </w:rPr>
              <w:t>2020</w:t>
            </w:r>
          </w:p>
        </w:tc>
        <w:tc>
          <w:tcPr>
            <w:tcW w:w="1276" w:type="dxa"/>
            <w:shd w:val="clear" w:color="auto" w:fill="D9D9D9" w:themeFill="background1" w:themeFillShade="D9"/>
          </w:tcPr>
          <w:p w14:paraId="62A1C6AE" w14:textId="43C494CA" w:rsidR="0047453B" w:rsidRPr="008940D2" w:rsidRDefault="0047453B" w:rsidP="006E685C">
            <w:pPr>
              <w:rPr>
                <w:rFonts w:cs="Times New Roman"/>
                <w:b/>
                <w:szCs w:val="24"/>
              </w:rPr>
            </w:pPr>
            <w:r w:rsidRPr="008940D2">
              <w:rPr>
                <w:rFonts w:cs="Times New Roman"/>
                <w:b/>
                <w:szCs w:val="24"/>
              </w:rPr>
              <w:t>2021</w:t>
            </w:r>
          </w:p>
        </w:tc>
        <w:tc>
          <w:tcPr>
            <w:tcW w:w="1276" w:type="dxa"/>
            <w:shd w:val="clear" w:color="auto" w:fill="D9D9D9" w:themeFill="background1" w:themeFillShade="D9"/>
          </w:tcPr>
          <w:p w14:paraId="734FE397" w14:textId="6C1D94E4" w:rsidR="0047453B" w:rsidRPr="008940D2" w:rsidRDefault="0047453B" w:rsidP="006E685C">
            <w:pPr>
              <w:rPr>
                <w:rFonts w:cs="Times New Roman"/>
                <w:b/>
                <w:szCs w:val="24"/>
              </w:rPr>
            </w:pPr>
            <w:r w:rsidRPr="008940D2">
              <w:rPr>
                <w:rFonts w:cs="Times New Roman"/>
                <w:b/>
                <w:szCs w:val="24"/>
              </w:rPr>
              <w:t>2022</w:t>
            </w:r>
          </w:p>
        </w:tc>
        <w:tc>
          <w:tcPr>
            <w:tcW w:w="1276" w:type="dxa"/>
            <w:shd w:val="clear" w:color="auto" w:fill="D9D9D9" w:themeFill="background1" w:themeFillShade="D9"/>
          </w:tcPr>
          <w:p w14:paraId="3BDD0230" w14:textId="053C264C" w:rsidR="0047453B" w:rsidRPr="008940D2" w:rsidRDefault="0047453B" w:rsidP="006E685C">
            <w:pPr>
              <w:rPr>
                <w:rFonts w:cs="Times New Roman"/>
                <w:b/>
                <w:szCs w:val="24"/>
              </w:rPr>
            </w:pPr>
            <w:r w:rsidRPr="008940D2">
              <w:rPr>
                <w:rFonts w:cs="Times New Roman"/>
                <w:b/>
                <w:szCs w:val="24"/>
              </w:rPr>
              <w:t>2023</w:t>
            </w:r>
          </w:p>
        </w:tc>
        <w:tc>
          <w:tcPr>
            <w:tcW w:w="1269" w:type="dxa"/>
            <w:shd w:val="clear" w:color="auto" w:fill="D9D9D9" w:themeFill="background1" w:themeFillShade="D9"/>
          </w:tcPr>
          <w:p w14:paraId="5D96A904" w14:textId="5C319D48" w:rsidR="0047453B" w:rsidRPr="008940D2" w:rsidRDefault="0047453B" w:rsidP="006E685C">
            <w:pPr>
              <w:rPr>
                <w:rFonts w:cs="Times New Roman"/>
                <w:b/>
                <w:szCs w:val="24"/>
              </w:rPr>
            </w:pPr>
            <w:r>
              <w:rPr>
                <w:rFonts w:cs="Times New Roman"/>
                <w:b/>
                <w:szCs w:val="24"/>
              </w:rPr>
              <w:t>2024</w:t>
            </w:r>
          </w:p>
        </w:tc>
      </w:tr>
      <w:tr w:rsidR="0047453B" w:rsidRPr="008940D2" w14:paraId="7C9129B4" w14:textId="77DEE46D" w:rsidTr="0047453B">
        <w:tc>
          <w:tcPr>
            <w:tcW w:w="1271" w:type="dxa"/>
          </w:tcPr>
          <w:p w14:paraId="1F4E4A9E" w14:textId="403B0057" w:rsidR="0047453B" w:rsidRPr="008940D2" w:rsidRDefault="0047453B" w:rsidP="006E685C">
            <w:pPr>
              <w:rPr>
                <w:rFonts w:cs="Times New Roman"/>
                <w:bCs/>
                <w:szCs w:val="24"/>
              </w:rPr>
            </w:pPr>
            <w:r w:rsidRPr="008940D2">
              <w:rPr>
                <w:rFonts w:cs="Times New Roman"/>
                <w:bCs/>
                <w:szCs w:val="24"/>
              </w:rPr>
              <w:t>Postiteenus (tk)</w:t>
            </w:r>
          </w:p>
        </w:tc>
        <w:tc>
          <w:tcPr>
            <w:tcW w:w="1418" w:type="dxa"/>
          </w:tcPr>
          <w:p w14:paraId="199161F9" w14:textId="2BEB804A" w:rsidR="0047453B" w:rsidRPr="008940D2" w:rsidRDefault="0047453B" w:rsidP="006E685C">
            <w:pPr>
              <w:rPr>
                <w:rFonts w:cs="Times New Roman"/>
                <w:bCs/>
                <w:szCs w:val="24"/>
              </w:rPr>
            </w:pPr>
            <w:r w:rsidRPr="008940D2">
              <w:rPr>
                <w:rFonts w:cs="Times New Roman"/>
                <w:bCs/>
                <w:szCs w:val="24"/>
              </w:rPr>
              <w:t>12 574 663</w:t>
            </w:r>
          </w:p>
        </w:tc>
        <w:tc>
          <w:tcPr>
            <w:tcW w:w="1275" w:type="dxa"/>
          </w:tcPr>
          <w:p w14:paraId="79684760" w14:textId="69937A01" w:rsidR="0047453B" w:rsidRPr="008940D2" w:rsidRDefault="0047453B" w:rsidP="006E685C">
            <w:pPr>
              <w:rPr>
                <w:rFonts w:cs="Times New Roman"/>
                <w:bCs/>
                <w:szCs w:val="24"/>
              </w:rPr>
            </w:pPr>
            <w:r w:rsidRPr="008940D2">
              <w:rPr>
                <w:rFonts w:cs="Times New Roman"/>
                <w:bCs/>
                <w:szCs w:val="24"/>
              </w:rPr>
              <w:t>9 749 446</w:t>
            </w:r>
          </w:p>
        </w:tc>
        <w:tc>
          <w:tcPr>
            <w:tcW w:w="1276" w:type="dxa"/>
          </w:tcPr>
          <w:p w14:paraId="30871760" w14:textId="1455DFBE" w:rsidR="0047453B" w:rsidRPr="008940D2" w:rsidRDefault="0047453B" w:rsidP="006E685C">
            <w:pPr>
              <w:rPr>
                <w:rFonts w:cs="Times New Roman"/>
                <w:bCs/>
                <w:szCs w:val="24"/>
              </w:rPr>
            </w:pPr>
            <w:r w:rsidRPr="008940D2">
              <w:rPr>
                <w:rFonts w:cs="Times New Roman"/>
                <w:bCs/>
                <w:szCs w:val="24"/>
              </w:rPr>
              <w:t>8 164 564</w:t>
            </w:r>
          </w:p>
        </w:tc>
        <w:tc>
          <w:tcPr>
            <w:tcW w:w="1276" w:type="dxa"/>
          </w:tcPr>
          <w:p w14:paraId="49988E1F" w14:textId="05A0ACD3" w:rsidR="0047453B" w:rsidRPr="008940D2" w:rsidRDefault="0047453B" w:rsidP="006E685C">
            <w:pPr>
              <w:rPr>
                <w:rFonts w:cs="Times New Roman"/>
                <w:bCs/>
                <w:szCs w:val="24"/>
              </w:rPr>
            </w:pPr>
            <w:r w:rsidRPr="008940D2">
              <w:rPr>
                <w:rFonts w:cs="Times New Roman"/>
                <w:bCs/>
                <w:szCs w:val="24"/>
              </w:rPr>
              <w:t>5 051 739</w:t>
            </w:r>
          </w:p>
        </w:tc>
        <w:tc>
          <w:tcPr>
            <w:tcW w:w="1276" w:type="dxa"/>
          </w:tcPr>
          <w:p w14:paraId="153E46A1" w14:textId="75D88435" w:rsidR="0047453B" w:rsidRPr="008940D2" w:rsidRDefault="0047453B" w:rsidP="006E685C">
            <w:pPr>
              <w:rPr>
                <w:rFonts w:cs="Times New Roman"/>
                <w:bCs/>
                <w:szCs w:val="24"/>
              </w:rPr>
            </w:pPr>
            <w:r w:rsidRPr="008940D2">
              <w:rPr>
                <w:rFonts w:cs="Times New Roman"/>
                <w:bCs/>
                <w:szCs w:val="24"/>
              </w:rPr>
              <w:t>4 200 127</w:t>
            </w:r>
          </w:p>
        </w:tc>
        <w:tc>
          <w:tcPr>
            <w:tcW w:w="1269" w:type="dxa"/>
          </w:tcPr>
          <w:p w14:paraId="3CEE31F8" w14:textId="1A41E020" w:rsidR="0047453B" w:rsidRPr="008940D2" w:rsidRDefault="0047453B" w:rsidP="006E685C">
            <w:pPr>
              <w:rPr>
                <w:rFonts w:cs="Times New Roman"/>
                <w:bCs/>
                <w:szCs w:val="24"/>
              </w:rPr>
            </w:pPr>
            <w:r>
              <w:rPr>
                <w:rFonts w:cs="Times New Roman"/>
                <w:bCs/>
                <w:szCs w:val="24"/>
              </w:rPr>
              <w:t>3 193 778</w:t>
            </w:r>
          </w:p>
        </w:tc>
      </w:tr>
    </w:tbl>
    <w:p w14:paraId="1DD9258A" w14:textId="77777777" w:rsidR="00B374EE" w:rsidRPr="008940D2" w:rsidRDefault="00B374EE" w:rsidP="006E685C">
      <w:pPr>
        <w:rPr>
          <w:rFonts w:cs="Times New Roman"/>
          <w:bCs/>
          <w:szCs w:val="24"/>
        </w:rPr>
      </w:pPr>
    </w:p>
    <w:p w14:paraId="476291D9" w14:textId="77777777" w:rsidR="006E685C" w:rsidRPr="008940D2" w:rsidRDefault="006E685C" w:rsidP="006E685C">
      <w:pPr>
        <w:rPr>
          <w:rFonts w:cs="Times New Roman"/>
          <w:bCs/>
          <w:szCs w:val="24"/>
        </w:rPr>
      </w:pPr>
    </w:p>
    <w:p w14:paraId="744D85C1" w14:textId="610B31A4" w:rsidR="006E685C" w:rsidRPr="008940D2" w:rsidRDefault="006E685C" w:rsidP="006E685C">
      <w:pPr>
        <w:rPr>
          <w:rFonts w:cs="Times New Roman"/>
          <w:b/>
          <w:szCs w:val="24"/>
        </w:rPr>
      </w:pPr>
      <w:r w:rsidRPr="008940D2">
        <w:rPr>
          <w:rFonts w:cs="Times New Roman"/>
          <w:b/>
          <w:szCs w:val="24"/>
        </w:rPr>
        <w:t>Mõju riigiasutuste</w:t>
      </w:r>
      <w:r w:rsidR="00A53093" w:rsidRPr="008940D2">
        <w:rPr>
          <w:rFonts w:cs="Times New Roman"/>
          <w:b/>
          <w:szCs w:val="24"/>
        </w:rPr>
        <w:t xml:space="preserve"> ja kohaliku omavalitsuste</w:t>
      </w:r>
      <w:r w:rsidRPr="008940D2">
        <w:rPr>
          <w:rFonts w:cs="Times New Roman"/>
          <w:b/>
          <w:szCs w:val="24"/>
        </w:rPr>
        <w:t xml:space="preserve"> korraldusele </w:t>
      </w:r>
      <w:r w:rsidR="003F68A2" w:rsidRPr="008940D2">
        <w:rPr>
          <w:rFonts w:cs="Times New Roman"/>
          <w:b/>
          <w:szCs w:val="24"/>
        </w:rPr>
        <w:t>ning avaliku sektori kuludele ja tuludele</w:t>
      </w:r>
    </w:p>
    <w:p w14:paraId="5F60F0E1" w14:textId="4B561138" w:rsidR="006E685C" w:rsidRPr="008940D2" w:rsidRDefault="006E685C" w:rsidP="006E685C">
      <w:pPr>
        <w:rPr>
          <w:rFonts w:cs="Times New Roman"/>
          <w:bCs/>
          <w:szCs w:val="24"/>
        </w:rPr>
      </w:pPr>
      <w:r w:rsidRPr="008940D2">
        <w:rPr>
          <w:rFonts w:cs="Times New Roman"/>
          <w:bCs/>
          <w:szCs w:val="24"/>
        </w:rPr>
        <w:t xml:space="preserve">Eelnõu mõjutab eelkõige </w:t>
      </w:r>
      <w:r w:rsidR="006203FB" w:rsidRPr="008940D2">
        <w:rPr>
          <w:rFonts w:cs="Times New Roman"/>
          <w:bCs/>
          <w:szCs w:val="24"/>
        </w:rPr>
        <w:t>K</w:t>
      </w:r>
      <w:r w:rsidR="00FF02D0" w:rsidRPr="008940D2">
        <w:rPr>
          <w:rFonts w:cs="Times New Roman"/>
          <w:bCs/>
          <w:szCs w:val="24"/>
        </w:rPr>
        <w:t>onkurentsiameti</w:t>
      </w:r>
      <w:r w:rsidRPr="008940D2">
        <w:rPr>
          <w:rFonts w:cs="Times New Roman"/>
          <w:bCs/>
          <w:szCs w:val="24"/>
        </w:rPr>
        <w:t xml:space="preserve"> töökorraldust. Eelnõuga antakse </w:t>
      </w:r>
      <w:r w:rsidR="006203FB" w:rsidRPr="008940D2">
        <w:rPr>
          <w:rFonts w:cs="Times New Roman"/>
          <w:bCs/>
          <w:szCs w:val="24"/>
        </w:rPr>
        <w:t>Konkurentsiameti</w:t>
      </w:r>
      <w:r w:rsidRPr="008940D2">
        <w:rPr>
          <w:rFonts w:cs="Times New Roman"/>
          <w:bCs/>
          <w:szCs w:val="24"/>
        </w:rPr>
        <w:t>le täiendavaid õigusi ja kohustusi</w:t>
      </w:r>
      <w:r w:rsidR="00117FDA" w:rsidRPr="008940D2">
        <w:rPr>
          <w:rFonts w:cs="Times New Roman"/>
          <w:bCs/>
          <w:szCs w:val="24"/>
        </w:rPr>
        <w:t xml:space="preserve">. </w:t>
      </w:r>
      <w:r w:rsidR="00EF4E5A" w:rsidRPr="008940D2">
        <w:rPr>
          <w:rFonts w:cs="Times New Roman"/>
          <w:bCs/>
          <w:szCs w:val="24"/>
        </w:rPr>
        <w:t xml:space="preserve">Muudatus </w:t>
      </w:r>
      <w:r w:rsidR="007F103C" w:rsidRPr="008940D2">
        <w:rPr>
          <w:rFonts w:cs="Times New Roman"/>
          <w:bCs/>
          <w:szCs w:val="24"/>
        </w:rPr>
        <w:t>ei suurenda</w:t>
      </w:r>
      <w:r w:rsidR="00EF4E5A" w:rsidRPr="008940D2">
        <w:rPr>
          <w:rFonts w:cs="Times New Roman"/>
          <w:bCs/>
          <w:szCs w:val="24"/>
        </w:rPr>
        <w:t xml:space="preserve"> Konkurentsiameti töökoormus</w:t>
      </w:r>
      <w:r w:rsidR="005B4E95" w:rsidRPr="008940D2">
        <w:rPr>
          <w:rFonts w:cs="Times New Roman"/>
          <w:bCs/>
          <w:szCs w:val="24"/>
        </w:rPr>
        <w:t>t</w:t>
      </w:r>
      <w:r w:rsidR="00EF4E5A" w:rsidRPr="008940D2">
        <w:rPr>
          <w:rFonts w:cs="Times New Roman"/>
          <w:bCs/>
          <w:szCs w:val="24"/>
        </w:rPr>
        <w:t>, suureneb ainult Konkurentsiameti järelevalvepädevus. K</w:t>
      </w:r>
      <w:r w:rsidR="00117FDA" w:rsidRPr="008940D2">
        <w:rPr>
          <w:rFonts w:cs="Times New Roman"/>
          <w:bCs/>
          <w:szCs w:val="24"/>
        </w:rPr>
        <w:t xml:space="preserve">ontrolli </w:t>
      </w:r>
      <w:r w:rsidR="00B36E72" w:rsidRPr="008940D2">
        <w:rPr>
          <w:rFonts w:cs="Times New Roman"/>
          <w:bCs/>
          <w:szCs w:val="24"/>
        </w:rPr>
        <w:t>UPT</w:t>
      </w:r>
      <w:r w:rsidR="00117FDA" w:rsidRPr="008940D2">
        <w:rPr>
          <w:rFonts w:cs="Times New Roman"/>
          <w:bCs/>
          <w:szCs w:val="24"/>
        </w:rPr>
        <w:t xml:space="preserve"> edastamise tasude</w:t>
      </w:r>
      <w:r w:rsidR="006E170B" w:rsidRPr="008940D2">
        <w:rPr>
          <w:rFonts w:cs="Times New Roman"/>
          <w:bCs/>
          <w:szCs w:val="24"/>
        </w:rPr>
        <w:t xml:space="preserve"> suuruse</w:t>
      </w:r>
      <w:r w:rsidR="00117FDA" w:rsidRPr="008940D2">
        <w:rPr>
          <w:rFonts w:cs="Times New Roman"/>
          <w:bCs/>
          <w:szCs w:val="24"/>
        </w:rPr>
        <w:t xml:space="preserve"> üle hakkab teostama Konkurentsiamet</w:t>
      </w:r>
      <w:r w:rsidRPr="008940D2">
        <w:rPr>
          <w:rFonts w:cs="Times New Roman"/>
          <w:bCs/>
          <w:szCs w:val="24"/>
        </w:rPr>
        <w:t xml:space="preserve">. </w:t>
      </w:r>
    </w:p>
    <w:p w14:paraId="74CC677F" w14:textId="77777777" w:rsidR="00A53093" w:rsidRPr="008940D2" w:rsidRDefault="00A53093" w:rsidP="006E685C">
      <w:pPr>
        <w:rPr>
          <w:rFonts w:cs="Times New Roman"/>
          <w:bCs/>
          <w:szCs w:val="24"/>
        </w:rPr>
      </w:pPr>
    </w:p>
    <w:p w14:paraId="767F49BB" w14:textId="5D4EDAD9" w:rsidR="00A53093" w:rsidRPr="008940D2" w:rsidRDefault="00A53093" w:rsidP="006E685C">
      <w:pPr>
        <w:rPr>
          <w:rFonts w:cs="Times New Roman"/>
          <w:b/>
          <w:szCs w:val="24"/>
        </w:rPr>
      </w:pPr>
      <w:r w:rsidRPr="008940D2">
        <w:rPr>
          <w:rFonts w:cs="Times New Roman"/>
          <w:b/>
          <w:szCs w:val="24"/>
        </w:rPr>
        <w:t xml:space="preserve">Mõju </w:t>
      </w:r>
      <w:r w:rsidR="002B43D9" w:rsidRPr="008940D2">
        <w:rPr>
          <w:rFonts w:cs="Times New Roman"/>
          <w:b/>
          <w:szCs w:val="24"/>
        </w:rPr>
        <w:t>regionaalarengule</w:t>
      </w:r>
    </w:p>
    <w:p w14:paraId="60F0078D" w14:textId="038BA0AB" w:rsidR="00A53093" w:rsidRPr="008940D2" w:rsidRDefault="00A53093" w:rsidP="006E685C">
      <w:pPr>
        <w:rPr>
          <w:rFonts w:cs="Times New Roman"/>
          <w:bCs/>
          <w:szCs w:val="24"/>
        </w:rPr>
      </w:pPr>
      <w:r w:rsidRPr="008940D2">
        <w:rPr>
          <w:rFonts w:cs="Times New Roman"/>
          <w:bCs/>
          <w:szCs w:val="24"/>
        </w:rPr>
        <w:t xml:space="preserve">Eelnõuga </w:t>
      </w:r>
      <w:r w:rsidR="007754AB" w:rsidRPr="008940D2">
        <w:rPr>
          <w:rFonts w:cs="Times New Roman"/>
          <w:bCs/>
          <w:szCs w:val="24"/>
        </w:rPr>
        <w:t xml:space="preserve">muudetakse postivõrgu nõudeid tagamaks teenusepõhise lähenemise selliselt, et see on kättesaadav kõigile Eesti elanikele. </w:t>
      </w:r>
      <w:r w:rsidR="007754AB" w:rsidRPr="008940D2">
        <w:rPr>
          <w:rFonts w:cs="Times New Roman"/>
          <w:szCs w:val="24"/>
        </w:rPr>
        <w:t>Lisaks pakiautomaatide laialdasemale kasutamisele on maapiirkonnas võimalik kasutada ka personaalset postiteenust, mis on maapiirkonna elanikele tasuta ning kus saab samasid teenuseid, mis postkontoris.</w:t>
      </w:r>
    </w:p>
    <w:p w14:paraId="4C6F96B5" w14:textId="77777777" w:rsidR="002B43D9" w:rsidRPr="008940D2" w:rsidRDefault="002B43D9" w:rsidP="006E685C">
      <w:pPr>
        <w:rPr>
          <w:rFonts w:cs="Times New Roman"/>
          <w:bCs/>
          <w:szCs w:val="24"/>
        </w:rPr>
      </w:pPr>
    </w:p>
    <w:p w14:paraId="21ACEFBB" w14:textId="474E577D" w:rsidR="002B43D9" w:rsidRPr="008940D2" w:rsidRDefault="002B43D9" w:rsidP="006E685C">
      <w:pPr>
        <w:rPr>
          <w:rFonts w:cs="Times New Roman"/>
          <w:b/>
          <w:szCs w:val="24"/>
        </w:rPr>
      </w:pPr>
      <w:r w:rsidRPr="008940D2">
        <w:rPr>
          <w:rFonts w:cs="Times New Roman"/>
          <w:b/>
          <w:szCs w:val="24"/>
        </w:rPr>
        <w:t>Sotsiaalne mõju</w:t>
      </w:r>
    </w:p>
    <w:p w14:paraId="13C30458" w14:textId="164CC1B7" w:rsidR="002B43D9" w:rsidRPr="008940D2" w:rsidRDefault="002B43D9" w:rsidP="004301BC">
      <w:pPr>
        <w:rPr>
          <w:rFonts w:cs="Times New Roman"/>
          <w:bCs/>
          <w:szCs w:val="24"/>
        </w:rPr>
      </w:pPr>
      <w:r w:rsidRPr="008940D2">
        <w:rPr>
          <w:rFonts w:cs="Times New Roman"/>
          <w:bCs/>
          <w:szCs w:val="24"/>
        </w:rPr>
        <w:t>UPT tasu taskukohaselt tasult põhjendatud tasule üle viimine võib tõsta UPT hinda, mis omab</w:t>
      </w:r>
      <w:r w:rsidR="007F103C" w:rsidRPr="008940D2">
        <w:rPr>
          <w:rFonts w:cs="Times New Roman"/>
          <w:bCs/>
          <w:szCs w:val="24"/>
        </w:rPr>
        <w:t xml:space="preserve"> potentsiaalset</w:t>
      </w:r>
      <w:r w:rsidRPr="008940D2">
        <w:rPr>
          <w:rFonts w:cs="Times New Roman"/>
          <w:bCs/>
          <w:szCs w:val="24"/>
        </w:rPr>
        <w:t xml:space="preserve"> negatiivset mõju UPT kasutajale. Samas on mõju ulatus minimaalne, kuna UPT teenust kasutatakse peamiselt erilisemate sündmuste puhul (nt jõulukaartide saatmine, sünnipäeva kaartide saatmine). Ka peale muudatusi jääb UPT hind paari euro ümber, olles </w:t>
      </w:r>
      <w:r w:rsidRPr="008940D2">
        <w:rPr>
          <w:rFonts w:cs="Times New Roman"/>
          <w:bCs/>
          <w:szCs w:val="24"/>
        </w:rPr>
        <w:lastRenderedPageBreak/>
        <w:t>kättesaadav kõigile ühiskonna gruppidele.</w:t>
      </w:r>
      <w:r w:rsidR="00601F69" w:rsidRPr="008940D2">
        <w:rPr>
          <w:rFonts w:cs="Times New Roman"/>
          <w:bCs/>
          <w:szCs w:val="24"/>
        </w:rPr>
        <w:t xml:space="preserve"> Samuti on eelnõus rakendatud kaitsemehhanismi, mis ei lase hinnal tõusta korraga üle 50%.</w:t>
      </w:r>
      <w:r w:rsidR="007F103C" w:rsidRPr="008940D2">
        <w:rPr>
          <w:rFonts w:cs="Times New Roman"/>
          <w:bCs/>
          <w:szCs w:val="24"/>
        </w:rPr>
        <w:t xml:space="preserve"> REM poolt tellitud uuringu</w:t>
      </w:r>
      <w:r w:rsidR="00DC366B" w:rsidRPr="008940D2">
        <w:rPr>
          <w:rStyle w:val="Allmrkuseviide"/>
          <w:rFonts w:cs="Times New Roman"/>
          <w:bCs/>
          <w:szCs w:val="24"/>
        </w:rPr>
        <w:footnoteReference w:id="17"/>
      </w:r>
      <w:r w:rsidR="007F103C" w:rsidRPr="008940D2">
        <w:rPr>
          <w:rFonts w:cs="Times New Roman"/>
          <w:bCs/>
          <w:szCs w:val="24"/>
        </w:rPr>
        <w:t xml:space="preserve"> kohaselt </w:t>
      </w:r>
      <w:r w:rsidR="00DC366B" w:rsidRPr="008940D2">
        <w:rPr>
          <w:rFonts w:cs="Times New Roman"/>
          <w:bCs/>
          <w:szCs w:val="24"/>
        </w:rPr>
        <w:t>on kriitiliseks hinnatõusuks ca 50%.</w:t>
      </w:r>
      <w:r w:rsidR="004301BC" w:rsidRPr="008940D2">
        <w:t xml:space="preserve"> </w:t>
      </w:r>
      <w:r w:rsidR="004301BC" w:rsidRPr="008940D2">
        <w:rPr>
          <w:rFonts w:cs="Times New Roman"/>
          <w:bCs/>
          <w:szCs w:val="24"/>
        </w:rPr>
        <w:t>Ülemaailmse postikonventsiooni kohaselt edastatakse UPT raames tasuta pimedatele mõeldud väljaandeid ehk sekogramme, mis antakse postkontorile üle lahtiselt ning mida edastatakse rahvusvaheliselt maismaatranspordiga ning kirisaadetisi ja postipakke, mille saajateks või saatjateks on sõjavangid, samuti eraisikud, kes sõjategevuse puhkemise tagajärjel on mõnes neutraalses riigis interneeritud.</w:t>
      </w:r>
    </w:p>
    <w:p w14:paraId="1B67F304" w14:textId="77777777" w:rsidR="009C0FE2" w:rsidRPr="008940D2" w:rsidRDefault="009C0FE2" w:rsidP="006E685C">
      <w:pPr>
        <w:rPr>
          <w:rFonts w:cs="Times New Roman"/>
          <w:bCs/>
          <w:szCs w:val="24"/>
        </w:rPr>
      </w:pPr>
    </w:p>
    <w:p w14:paraId="47123C09" w14:textId="620774A5" w:rsidR="009C0FE2" w:rsidRPr="008940D2" w:rsidRDefault="5CAE5E72" w:rsidP="79A72EDF">
      <w:pPr>
        <w:rPr>
          <w:rFonts w:cs="Times New Roman"/>
          <w:b/>
          <w:bCs/>
        </w:rPr>
      </w:pPr>
      <w:r w:rsidRPr="79A72EDF">
        <w:rPr>
          <w:rFonts w:cs="Times New Roman"/>
          <w:b/>
          <w:bCs/>
        </w:rPr>
        <w:t>Mõju haldus</w:t>
      </w:r>
      <w:r w:rsidR="21278CC0" w:rsidRPr="79A72EDF">
        <w:rPr>
          <w:rFonts w:cs="Times New Roman"/>
          <w:b/>
          <w:bCs/>
        </w:rPr>
        <w:t>-</w:t>
      </w:r>
      <w:r w:rsidRPr="79A72EDF">
        <w:rPr>
          <w:rFonts w:cs="Times New Roman"/>
          <w:b/>
          <w:bCs/>
        </w:rPr>
        <w:t xml:space="preserve"> ja töökoormusele</w:t>
      </w:r>
    </w:p>
    <w:p w14:paraId="19BB5010" w14:textId="63C369B4" w:rsidR="009C0FE2" w:rsidRPr="008940D2" w:rsidRDefault="009C0FE2" w:rsidP="009C0FE2">
      <w:pPr>
        <w:rPr>
          <w:rFonts w:cs="Times New Roman"/>
          <w:bCs/>
          <w:szCs w:val="24"/>
        </w:rPr>
      </w:pPr>
      <w:r w:rsidRPr="008940D2">
        <w:rPr>
          <w:rFonts w:cs="Times New Roman"/>
          <w:bCs/>
          <w:szCs w:val="24"/>
        </w:rPr>
        <w:t>Eelnõuga ei lisandu täiendavat halduskoormust kodanikele ega ettevõtetele. Samas väheneb halduskoormus postiteenuse osutajatele, kuna kaotatakse ära tegevusloa regulatsioon väljaspool UPT-d.</w:t>
      </w:r>
      <w:r w:rsidR="00890DAF" w:rsidRPr="008940D2">
        <w:rPr>
          <w:rFonts w:cs="Times New Roman"/>
          <w:bCs/>
          <w:szCs w:val="24"/>
        </w:rPr>
        <w:t xml:space="preserve"> Otseselt on mõjutatud kaks postiteenuse osutajat, kes omavad täna tegevusluba postiteenuse osutamiseks väljaspool UPT-d.</w:t>
      </w:r>
      <w:r w:rsidRPr="008940D2">
        <w:rPr>
          <w:rFonts w:cs="Times New Roman"/>
          <w:bCs/>
          <w:szCs w:val="24"/>
        </w:rPr>
        <w:t xml:space="preserve"> Eelnõu mõjutab eelkõige Konkurentsiameti töökorraldust</w:t>
      </w:r>
      <w:r w:rsidR="00890DAF" w:rsidRPr="008940D2">
        <w:rPr>
          <w:rFonts w:cs="Times New Roman"/>
          <w:bCs/>
          <w:szCs w:val="24"/>
        </w:rPr>
        <w:t>.</w:t>
      </w:r>
      <w:r w:rsidR="00CC265A" w:rsidRPr="008940D2">
        <w:rPr>
          <w:rFonts w:cs="Times New Roman"/>
          <w:bCs/>
          <w:szCs w:val="24"/>
        </w:rPr>
        <w:t xml:space="preserve"> </w:t>
      </w:r>
      <w:r w:rsidR="00890DAF" w:rsidRPr="008940D2">
        <w:rPr>
          <w:rFonts w:cs="Times New Roman"/>
          <w:bCs/>
          <w:szCs w:val="24"/>
        </w:rPr>
        <w:t>Kuna</w:t>
      </w:r>
      <w:r w:rsidR="00CC265A" w:rsidRPr="008940D2">
        <w:rPr>
          <w:rFonts w:cs="Times New Roman"/>
          <w:bCs/>
          <w:szCs w:val="24"/>
        </w:rPr>
        <w:t xml:space="preserve"> eelnõu kohaselt jääb ära Konkurentsiameti poolne ebamõistlikult koormavate kulude menetlus</w:t>
      </w:r>
      <w:r w:rsidR="005B4E95" w:rsidRPr="008940D2">
        <w:rPr>
          <w:rFonts w:cs="Times New Roman"/>
          <w:bCs/>
          <w:szCs w:val="24"/>
        </w:rPr>
        <w:t xml:space="preserve"> ning kohustus koguda UPT makseid</w:t>
      </w:r>
      <w:r w:rsidR="00CC265A" w:rsidRPr="008940D2">
        <w:rPr>
          <w:rFonts w:cs="Times New Roman"/>
          <w:bCs/>
          <w:szCs w:val="24"/>
        </w:rPr>
        <w:t>, väheneb Konkurentsiameti töökoormus</w:t>
      </w:r>
      <w:r w:rsidR="00890DAF" w:rsidRPr="008940D2">
        <w:rPr>
          <w:rFonts w:cs="Times New Roman"/>
          <w:bCs/>
          <w:szCs w:val="24"/>
        </w:rPr>
        <w:t xml:space="preserve"> ning mõju </w:t>
      </w:r>
      <w:r w:rsidR="005B4E95" w:rsidRPr="008940D2">
        <w:rPr>
          <w:rFonts w:cs="Times New Roman"/>
          <w:bCs/>
          <w:szCs w:val="24"/>
        </w:rPr>
        <w:t>riigiasutuste töökorraldusele on</w:t>
      </w:r>
      <w:r w:rsidR="00890DAF" w:rsidRPr="008940D2">
        <w:rPr>
          <w:rFonts w:cs="Times New Roman"/>
          <w:bCs/>
          <w:szCs w:val="24"/>
        </w:rPr>
        <w:t xml:space="preserve"> positiivne</w:t>
      </w:r>
      <w:r w:rsidR="00CC265A" w:rsidRPr="008940D2">
        <w:rPr>
          <w:rFonts w:cs="Times New Roman"/>
          <w:bCs/>
          <w:szCs w:val="24"/>
        </w:rPr>
        <w:t>.</w:t>
      </w:r>
    </w:p>
    <w:p w14:paraId="6C49F51F" w14:textId="77777777" w:rsidR="006E685C" w:rsidRPr="008940D2" w:rsidRDefault="006E685C" w:rsidP="00CC1798">
      <w:pPr>
        <w:rPr>
          <w:rFonts w:cs="Times New Roman"/>
          <w:bCs/>
          <w:szCs w:val="24"/>
        </w:rPr>
      </w:pPr>
    </w:p>
    <w:p w14:paraId="67BB7A2C" w14:textId="6A3EA0B0" w:rsidR="008D7499" w:rsidRPr="008940D2" w:rsidRDefault="00917DF5" w:rsidP="00CC1798">
      <w:pPr>
        <w:rPr>
          <w:rFonts w:cs="Times New Roman"/>
          <w:b/>
          <w:szCs w:val="24"/>
        </w:rPr>
      </w:pPr>
      <w:r w:rsidRPr="008940D2">
        <w:rPr>
          <w:rFonts w:cs="Times New Roman"/>
          <w:b/>
          <w:szCs w:val="24"/>
        </w:rPr>
        <w:t>Kavandatav m</w:t>
      </w:r>
      <w:r w:rsidR="002E3283" w:rsidRPr="008940D2">
        <w:rPr>
          <w:rFonts w:cs="Times New Roman"/>
          <w:b/>
          <w:szCs w:val="24"/>
        </w:rPr>
        <w:t>uudatus 1</w:t>
      </w:r>
      <w:r w:rsidR="008D7499" w:rsidRPr="008940D2">
        <w:rPr>
          <w:rFonts w:cs="Times New Roman"/>
          <w:b/>
          <w:szCs w:val="24"/>
        </w:rPr>
        <w:t xml:space="preserve">: </w:t>
      </w:r>
      <w:r w:rsidR="003F3CDB" w:rsidRPr="008940D2">
        <w:rPr>
          <w:rFonts w:cs="Times New Roman"/>
          <w:b/>
          <w:szCs w:val="24"/>
        </w:rPr>
        <w:t>kaasajastatakse universaalse</w:t>
      </w:r>
      <w:r w:rsidR="00025557" w:rsidRPr="008940D2">
        <w:rPr>
          <w:rFonts w:cs="Times New Roman"/>
          <w:b/>
          <w:szCs w:val="24"/>
        </w:rPr>
        <w:t>le</w:t>
      </w:r>
      <w:r w:rsidR="003F3CDB" w:rsidRPr="008940D2">
        <w:rPr>
          <w:rFonts w:cs="Times New Roman"/>
          <w:b/>
          <w:szCs w:val="24"/>
        </w:rPr>
        <w:t xml:space="preserve"> postiteenusele </w:t>
      </w:r>
      <w:r w:rsidR="00025557" w:rsidRPr="008940D2">
        <w:rPr>
          <w:rFonts w:cs="Times New Roman"/>
          <w:b/>
          <w:szCs w:val="24"/>
        </w:rPr>
        <w:t xml:space="preserve">ja UPT osutajale </w:t>
      </w:r>
      <w:r w:rsidR="003F3CDB" w:rsidRPr="008940D2">
        <w:rPr>
          <w:rFonts w:cs="Times New Roman"/>
          <w:b/>
          <w:szCs w:val="24"/>
        </w:rPr>
        <w:t>kehtestatud nõudeid</w:t>
      </w:r>
      <w:del w:id="211" w:author="Maarja-Liis Lall - JUSTDIGI" w:date="2025-10-23T15:32:00Z" w16du:dateUtc="2025-10-23T12:32:00Z">
        <w:r w:rsidR="003F3CDB" w:rsidRPr="008940D2" w:rsidDel="004B330D">
          <w:rPr>
            <w:rFonts w:cs="Times New Roman"/>
            <w:b/>
            <w:szCs w:val="24"/>
          </w:rPr>
          <w:delText>;</w:delText>
        </w:r>
      </w:del>
    </w:p>
    <w:p w14:paraId="1E4AD715" w14:textId="77777777" w:rsidR="008D7499" w:rsidRPr="008940D2" w:rsidRDefault="008D7499" w:rsidP="00CC1798">
      <w:pPr>
        <w:rPr>
          <w:rFonts w:cs="Times New Roman"/>
          <w:b/>
          <w:szCs w:val="24"/>
        </w:rPr>
      </w:pPr>
    </w:p>
    <w:p w14:paraId="3F386271" w14:textId="3C51D21E" w:rsidR="008D7499" w:rsidRPr="008940D2" w:rsidRDefault="00977B34" w:rsidP="00977B34">
      <w:pPr>
        <w:rPr>
          <w:rFonts w:cs="Times New Roman"/>
          <w:bCs/>
          <w:szCs w:val="24"/>
        </w:rPr>
      </w:pPr>
      <w:r w:rsidRPr="008940D2">
        <w:rPr>
          <w:rFonts w:cs="Times New Roman"/>
          <w:bCs/>
          <w:szCs w:val="24"/>
        </w:rPr>
        <w:t xml:space="preserve">UPT nõuete kaasajastamine kätkeb endas erinevaid meetmeid, mis võimaldavad UPT osutamise kulude kokkuhoidu ja teenuse kasutajatele mugavamaks muutmist. Sellised meetmed koosnevad järgmistest </w:t>
      </w:r>
      <w:r w:rsidR="002F72B2" w:rsidRPr="008940D2">
        <w:rPr>
          <w:rFonts w:cs="Times New Roman"/>
          <w:bCs/>
          <w:szCs w:val="24"/>
        </w:rPr>
        <w:t xml:space="preserve">olulisematest </w:t>
      </w:r>
      <w:r w:rsidRPr="008940D2">
        <w:rPr>
          <w:rFonts w:cs="Times New Roman"/>
          <w:bCs/>
          <w:szCs w:val="24"/>
        </w:rPr>
        <w:t xml:space="preserve">muudatustest: </w:t>
      </w:r>
      <w:r w:rsidR="00025557" w:rsidRPr="008940D2">
        <w:rPr>
          <w:rFonts w:cs="Times New Roman"/>
          <w:bCs/>
          <w:szCs w:val="24"/>
        </w:rPr>
        <w:t>UPT juurdepääsupunktide loetelu laiendamine</w:t>
      </w:r>
      <w:r w:rsidR="002B7223" w:rsidRPr="008940D2">
        <w:rPr>
          <w:rFonts w:cs="Times New Roman"/>
          <w:bCs/>
          <w:szCs w:val="24"/>
        </w:rPr>
        <w:t xml:space="preserve">, </w:t>
      </w:r>
      <w:r w:rsidR="00025557" w:rsidRPr="008940D2">
        <w:rPr>
          <w:rFonts w:cs="Times New Roman"/>
          <w:bCs/>
          <w:szCs w:val="24"/>
        </w:rPr>
        <w:t>UPT osutamise</w:t>
      </w:r>
      <w:r w:rsidR="00DC366B" w:rsidRPr="008940D2">
        <w:rPr>
          <w:rFonts w:cs="Times New Roman"/>
          <w:bCs/>
          <w:szCs w:val="24"/>
        </w:rPr>
        <w:t xml:space="preserve"> nõuete</w:t>
      </w:r>
      <w:r w:rsidR="00025557" w:rsidRPr="008940D2">
        <w:rPr>
          <w:rFonts w:cs="Times New Roman"/>
          <w:bCs/>
          <w:szCs w:val="24"/>
        </w:rPr>
        <w:t xml:space="preserve"> paindlikumaks muutmine</w:t>
      </w:r>
      <w:r w:rsidR="002B7223" w:rsidRPr="008940D2">
        <w:rPr>
          <w:rFonts w:cs="Times New Roman"/>
          <w:bCs/>
          <w:szCs w:val="24"/>
        </w:rPr>
        <w:t>,</w:t>
      </w:r>
      <w:r w:rsidR="00E16207" w:rsidRPr="008940D2">
        <w:rPr>
          <w:rFonts w:cs="Times New Roman"/>
          <w:bCs/>
          <w:szCs w:val="24"/>
        </w:rPr>
        <w:t xml:space="preserve"> siseriikliku postipaki teenus eemaldamine UPT teenuste hulgast,</w:t>
      </w:r>
      <w:r w:rsidR="002B7223" w:rsidRPr="008940D2">
        <w:rPr>
          <w:rFonts w:cs="Times New Roman"/>
          <w:bCs/>
          <w:szCs w:val="24"/>
        </w:rPr>
        <w:t xml:space="preserve"> eksterritoriaalse postivahetuskeskusena tegutsemise reguleerimine.</w:t>
      </w:r>
    </w:p>
    <w:p w14:paraId="097B114D" w14:textId="77777777" w:rsidR="00977B34" w:rsidRPr="008940D2" w:rsidRDefault="00977B34" w:rsidP="00977B34">
      <w:pPr>
        <w:rPr>
          <w:bCs/>
        </w:rPr>
      </w:pPr>
    </w:p>
    <w:p w14:paraId="71256AD4" w14:textId="5C0EBE80" w:rsidR="008D7499" w:rsidRPr="008940D2" w:rsidRDefault="00917DF5" w:rsidP="0022349F">
      <w:pPr>
        <w:rPr>
          <w:rFonts w:cs="Times New Roman"/>
          <w:szCs w:val="24"/>
        </w:rPr>
      </w:pPr>
      <w:r w:rsidRPr="008940D2">
        <w:rPr>
          <w:rFonts w:cs="Times New Roman"/>
          <w:b/>
          <w:szCs w:val="24"/>
        </w:rPr>
        <w:t xml:space="preserve">Mõju valdkond: </w:t>
      </w:r>
      <w:r w:rsidRPr="008940D2">
        <w:rPr>
          <w:rFonts w:cs="Times New Roman"/>
          <w:bCs/>
          <w:szCs w:val="24"/>
        </w:rPr>
        <w:t>Mõju m</w:t>
      </w:r>
      <w:r w:rsidR="008D7499" w:rsidRPr="008940D2">
        <w:rPr>
          <w:rFonts w:cs="Times New Roman"/>
          <w:bCs/>
          <w:szCs w:val="24"/>
        </w:rPr>
        <w:t>ajandus</w:t>
      </w:r>
      <w:r w:rsidRPr="008940D2">
        <w:rPr>
          <w:rFonts w:cs="Times New Roman"/>
          <w:bCs/>
          <w:szCs w:val="24"/>
        </w:rPr>
        <w:t>ele</w:t>
      </w:r>
      <w:r w:rsidR="008D7499" w:rsidRPr="008940D2">
        <w:rPr>
          <w:rFonts w:cs="Times New Roman"/>
          <w:bCs/>
          <w:szCs w:val="24"/>
        </w:rPr>
        <w:t xml:space="preserve"> –</w:t>
      </w:r>
      <w:r w:rsidR="008D7499" w:rsidRPr="008940D2">
        <w:rPr>
          <w:rFonts w:cs="Times New Roman"/>
          <w:b/>
          <w:szCs w:val="24"/>
        </w:rPr>
        <w:t xml:space="preserve"> </w:t>
      </w:r>
      <w:r w:rsidR="008D7499" w:rsidRPr="008940D2">
        <w:rPr>
          <w:rFonts w:cs="Times New Roman"/>
          <w:szCs w:val="24"/>
        </w:rPr>
        <w:t xml:space="preserve">majandusliku mõju saab jagada kaheks: mõju </w:t>
      </w:r>
      <w:r w:rsidR="00B36E72" w:rsidRPr="008940D2">
        <w:rPr>
          <w:rFonts w:cs="Times New Roman"/>
          <w:szCs w:val="24"/>
        </w:rPr>
        <w:t>UPT</w:t>
      </w:r>
      <w:r w:rsidR="008D7499" w:rsidRPr="008940D2">
        <w:rPr>
          <w:rFonts w:cs="Times New Roman"/>
          <w:szCs w:val="24"/>
        </w:rPr>
        <w:t xml:space="preserve"> osutajale ja mõju kasutajale.</w:t>
      </w:r>
    </w:p>
    <w:p w14:paraId="438048CB" w14:textId="77777777" w:rsidR="008D7499" w:rsidRPr="008940D2" w:rsidRDefault="008D7499" w:rsidP="0022349F">
      <w:pPr>
        <w:rPr>
          <w:rFonts w:cs="Times New Roman"/>
          <w:szCs w:val="24"/>
        </w:rPr>
      </w:pPr>
    </w:p>
    <w:p w14:paraId="2B755E4D" w14:textId="05C9BA43" w:rsidR="008D7499" w:rsidRPr="008940D2" w:rsidRDefault="008D7499" w:rsidP="0022349F">
      <w:pPr>
        <w:rPr>
          <w:rFonts w:cs="Times New Roman"/>
          <w:szCs w:val="24"/>
        </w:rPr>
      </w:pPr>
      <w:r w:rsidRPr="008940D2">
        <w:rPr>
          <w:rFonts w:cs="Times New Roman"/>
          <w:b/>
          <w:szCs w:val="24"/>
        </w:rPr>
        <w:t xml:space="preserve">Mõju </w:t>
      </w:r>
      <w:r w:rsidR="00917DF5" w:rsidRPr="008940D2">
        <w:rPr>
          <w:rFonts w:cs="Times New Roman"/>
          <w:b/>
          <w:szCs w:val="24"/>
        </w:rPr>
        <w:t xml:space="preserve">sihtrühm: </w:t>
      </w:r>
      <w:r w:rsidRPr="008940D2">
        <w:rPr>
          <w:rFonts w:cs="Times New Roman"/>
          <w:bCs/>
          <w:szCs w:val="24"/>
        </w:rPr>
        <w:t>UPT osutaja</w:t>
      </w:r>
      <w:r w:rsidR="00003F2D" w:rsidRPr="008940D2">
        <w:rPr>
          <w:rFonts w:cs="Times New Roman"/>
          <w:bCs/>
          <w:szCs w:val="24"/>
        </w:rPr>
        <w:t xml:space="preserve"> ja kasutaja</w:t>
      </w:r>
    </w:p>
    <w:p w14:paraId="50AF7F8C" w14:textId="77777777" w:rsidR="008D7499" w:rsidRPr="008940D2" w:rsidRDefault="008D7499" w:rsidP="0022349F">
      <w:pPr>
        <w:rPr>
          <w:rFonts w:cs="Times New Roman"/>
          <w:szCs w:val="24"/>
        </w:rPr>
      </w:pPr>
    </w:p>
    <w:p w14:paraId="4BD80238" w14:textId="00A87C19" w:rsidR="00083D1C" w:rsidRPr="008940D2" w:rsidRDefault="00003F2D" w:rsidP="0022349F">
      <w:pPr>
        <w:rPr>
          <w:rFonts w:cs="Times New Roman"/>
          <w:bCs/>
          <w:szCs w:val="24"/>
        </w:rPr>
      </w:pPr>
      <w:r w:rsidRPr="008940D2">
        <w:rPr>
          <w:rFonts w:cs="Times New Roman"/>
          <w:b/>
          <w:szCs w:val="24"/>
        </w:rPr>
        <w:t xml:space="preserve">Mõju kirjeldus: </w:t>
      </w:r>
      <w:r w:rsidRPr="008940D2">
        <w:rPr>
          <w:rFonts w:cs="Times New Roman"/>
          <w:bCs/>
          <w:szCs w:val="24"/>
        </w:rPr>
        <w:t xml:space="preserve">Eelnõu aitab </w:t>
      </w:r>
      <w:r w:rsidR="00FF02D0" w:rsidRPr="008940D2">
        <w:rPr>
          <w:rFonts w:cs="Times New Roman"/>
          <w:bCs/>
          <w:szCs w:val="24"/>
        </w:rPr>
        <w:t>tõst</w:t>
      </w:r>
      <w:r w:rsidRPr="008940D2">
        <w:rPr>
          <w:rFonts w:cs="Times New Roman"/>
          <w:bCs/>
          <w:szCs w:val="24"/>
        </w:rPr>
        <w:t>a UPT osutaja k</w:t>
      </w:r>
      <w:r w:rsidR="00FF02D0" w:rsidRPr="008940D2">
        <w:rPr>
          <w:rFonts w:cs="Times New Roman"/>
          <w:bCs/>
          <w:szCs w:val="24"/>
        </w:rPr>
        <w:t>uluefektiivsust</w:t>
      </w:r>
      <w:r w:rsidRPr="008940D2">
        <w:rPr>
          <w:rFonts w:cs="Times New Roman"/>
          <w:bCs/>
          <w:szCs w:val="24"/>
        </w:rPr>
        <w:t>. UPT osutaja saab võimaluse ise valida, kuidas tal on kõige kuluefektiivsem UPT teenust osutada, arvestades nõudlust konkreetses regioonis. UPT osutaja saab võimaluse reageerida</w:t>
      </w:r>
      <w:r w:rsidR="00DC366B" w:rsidRPr="008940D2">
        <w:rPr>
          <w:rFonts w:cs="Times New Roman"/>
          <w:bCs/>
          <w:szCs w:val="24"/>
        </w:rPr>
        <w:t xml:space="preserve"> paindlikumalt</w:t>
      </w:r>
      <w:r w:rsidRPr="008940D2">
        <w:rPr>
          <w:rFonts w:cs="Times New Roman"/>
          <w:bCs/>
          <w:szCs w:val="24"/>
        </w:rPr>
        <w:t xml:space="preserve"> muutustele regioonides. See võimaldab paindlikku UPT teenuse</w:t>
      </w:r>
      <w:r w:rsidR="006E170B" w:rsidRPr="008940D2">
        <w:rPr>
          <w:rFonts w:cs="Times New Roman"/>
          <w:bCs/>
          <w:szCs w:val="24"/>
        </w:rPr>
        <w:t xml:space="preserve"> </w:t>
      </w:r>
      <w:r w:rsidRPr="008940D2">
        <w:rPr>
          <w:rFonts w:cs="Times New Roman"/>
          <w:bCs/>
          <w:szCs w:val="24"/>
        </w:rPr>
        <w:t>osutamist ning vabadust pakkuda teenuseid vastavalt eri piirkondades esinevale nõudlusele, reageerides näiteks hooajalistele muutustele (jõuluaeg vms).</w:t>
      </w:r>
      <w:r w:rsidR="00DC366B" w:rsidRPr="008940D2">
        <w:rPr>
          <w:rFonts w:cs="Times New Roman"/>
          <w:bCs/>
          <w:szCs w:val="24"/>
        </w:rPr>
        <w:t xml:space="preserve"> </w:t>
      </w:r>
      <w:r w:rsidRPr="008940D2">
        <w:rPr>
          <w:rFonts w:cs="Times New Roman"/>
          <w:bCs/>
          <w:szCs w:val="24"/>
        </w:rPr>
        <w:t>Juurdepääsupunkti paigutamisel peab UPT osutaja võtma arvesse kohaliku omavalitsuse üksuse ettepanekuid.</w:t>
      </w:r>
      <w:r w:rsidR="007D0F68" w:rsidRPr="008940D2">
        <w:t xml:space="preserve"> Eelnõu</w:t>
      </w:r>
      <w:r w:rsidR="007D0F68" w:rsidRPr="008940D2">
        <w:rPr>
          <w:rFonts w:cs="Times New Roman"/>
          <w:bCs/>
          <w:szCs w:val="24"/>
        </w:rPr>
        <w:t xml:space="preserve"> loob võimaluse tehnoloogiliste lahe</w:t>
      </w:r>
      <w:r w:rsidR="00976B98" w:rsidRPr="008940D2">
        <w:rPr>
          <w:rFonts w:cs="Times New Roman"/>
          <w:bCs/>
          <w:szCs w:val="24"/>
        </w:rPr>
        <w:t>n</w:t>
      </w:r>
      <w:r w:rsidR="007D0F68" w:rsidRPr="008940D2">
        <w:rPr>
          <w:rFonts w:cs="Times New Roman"/>
          <w:bCs/>
          <w:szCs w:val="24"/>
        </w:rPr>
        <w:t>duste senisest laialdasemaks kasutuselevõtuks.</w:t>
      </w:r>
    </w:p>
    <w:p w14:paraId="3F3A6D8F" w14:textId="77777777" w:rsidR="009F59FF" w:rsidRPr="008940D2" w:rsidRDefault="009F59FF" w:rsidP="0022349F">
      <w:pPr>
        <w:rPr>
          <w:rFonts w:cs="Times New Roman"/>
          <w:bCs/>
          <w:szCs w:val="24"/>
        </w:rPr>
      </w:pPr>
    </w:p>
    <w:p w14:paraId="77BCF3F3" w14:textId="31A4BFE6" w:rsidR="00D020CB" w:rsidRPr="008940D2" w:rsidRDefault="00D020CB" w:rsidP="00D020CB">
      <w:pPr>
        <w:rPr>
          <w:rFonts w:cs="Times New Roman"/>
          <w:szCs w:val="24"/>
        </w:rPr>
      </w:pPr>
      <w:r w:rsidRPr="008940D2">
        <w:rPr>
          <w:rFonts w:cs="Times New Roman"/>
          <w:szCs w:val="24"/>
        </w:rPr>
        <w:t>UPT kasutajale teenuse kättesaadavus uue regulatsiooni jõustumisel ei halvene, sest UPT osutaja tagab endiselt postisaadetiste kogumise ja saajale kättetoimetamise kogu Eesti territooriumi ulatuses</w:t>
      </w:r>
      <w:r w:rsidR="00F24D5D" w:rsidRPr="008940D2">
        <w:rPr>
          <w:rFonts w:cs="Times New Roman"/>
          <w:szCs w:val="24"/>
        </w:rPr>
        <w:t>.</w:t>
      </w:r>
      <w:r w:rsidR="006E170B" w:rsidRPr="008940D2">
        <w:rPr>
          <w:rFonts w:cs="Times New Roman"/>
          <w:szCs w:val="24"/>
        </w:rPr>
        <w:t xml:space="preserve"> Vastupidi, UPT kasutajad saavad kasutada varasemast rohkem näiteks pakiautomaate, mis on eelistatud punkt postipakkide saatmiseks ja saamiseks.</w:t>
      </w:r>
      <w:r w:rsidR="00E16207" w:rsidRPr="008940D2">
        <w:rPr>
          <w:rFonts w:cs="Times New Roman"/>
          <w:szCs w:val="24"/>
        </w:rPr>
        <w:t xml:space="preserve"> Siseriiklike postipakkide edastamiseks on võimalik kasutada kullerpostiteenust, mis on UPT teenusest soodsam ning teenuse kättesaadavusega on kaetud kogu Eesti.</w:t>
      </w:r>
    </w:p>
    <w:p w14:paraId="558F2F8B" w14:textId="77777777" w:rsidR="00F24D5D" w:rsidRPr="008940D2" w:rsidRDefault="00F24D5D" w:rsidP="00D020CB">
      <w:pPr>
        <w:rPr>
          <w:rFonts w:cs="Times New Roman"/>
          <w:szCs w:val="24"/>
        </w:rPr>
      </w:pPr>
    </w:p>
    <w:p w14:paraId="71719B42" w14:textId="1D4CCD76" w:rsidR="00072045" w:rsidRPr="008940D2" w:rsidRDefault="00E04CCA" w:rsidP="006C2C44">
      <w:pPr>
        <w:rPr>
          <w:rFonts w:cs="Times New Roman"/>
          <w:bCs/>
          <w:szCs w:val="24"/>
        </w:rPr>
      </w:pPr>
      <w:r w:rsidRPr="008940D2">
        <w:rPr>
          <w:rFonts w:cs="Times New Roman"/>
          <w:b/>
          <w:szCs w:val="24"/>
        </w:rPr>
        <w:t>Järeldus mõju olulisuse kohta</w:t>
      </w:r>
      <w:r w:rsidR="00555D73" w:rsidRPr="008940D2">
        <w:rPr>
          <w:rFonts w:cs="Times New Roman"/>
          <w:b/>
          <w:szCs w:val="24"/>
        </w:rPr>
        <w:t>:</w:t>
      </w:r>
      <w:r w:rsidR="00083D1C" w:rsidRPr="008940D2">
        <w:rPr>
          <w:rFonts w:cs="Times New Roman"/>
          <w:b/>
          <w:szCs w:val="24"/>
        </w:rPr>
        <w:t xml:space="preserve"> </w:t>
      </w:r>
      <w:r w:rsidR="002F72B2" w:rsidRPr="008940D2">
        <w:rPr>
          <w:rFonts w:cs="Times New Roman"/>
          <w:bCs/>
          <w:szCs w:val="24"/>
        </w:rPr>
        <w:t xml:space="preserve">UPT nõuete leevendamisel ning läbimõeldud, põhjendatud ja tarbijate reaalsetele vajadustele vastaval nõuete kaasajastamisel on UPT osutajal võimalus </w:t>
      </w:r>
      <w:r w:rsidR="002F72B2" w:rsidRPr="008940D2">
        <w:rPr>
          <w:rFonts w:cs="Times New Roman"/>
          <w:bCs/>
          <w:szCs w:val="24"/>
        </w:rPr>
        <w:lastRenderedPageBreak/>
        <w:t>vähendada kulusid, mis omakorda aitab kaasa UPT põhjendatud hinna madalamal hoidmisele. Samuti aitab see kaasa UPT osutaja jätkusuu</w:t>
      </w:r>
      <w:r w:rsidR="008B5FE5" w:rsidRPr="008940D2">
        <w:rPr>
          <w:rFonts w:cs="Times New Roman"/>
          <w:bCs/>
          <w:szCs w:val="24"/>
        </w:rPr>
        <w:t>t</w:t>
      </w:r>
      <w:r w:rsidR="002F72B2" w:rsidRPr="008940D2">
        <w:rPr>
          <w:rFonts w:cs="Times New Roman"/>
          <w:bCs/>
          <w:szCs w:val="24"/>
        </w:rPr>
        <w:t>likkusele.</w:t>
      </w:r>
    </w:p>
    <w:p w14:paraId="46B5637E" w14:textId="77777777" w:rsidR="009058E2" w:rsidRPr="008940D2" w:rsidRDefault="009058E2" w:rsidP="006C2C44">
      <w:pPr>
        <w:rPr>
          <w:rFonts w:cs="Times New Roman"/>
          <w:bCs/>
          <w:szCs w:val="24"/>
        </w:rPr>
      </w:pPr>
    </w:p>
    <w:p w14:paraId="45B2B55E" w14:textId="18D17103" w:rsidR="00E04CCA" w:rsidRPr="008940D2" w:rsidRDefault="00083D1C" w:rsidP="006C2C44">
      <w:pPr>
        <w:rPr>
          <w:rFonts w:cs="Times New Roman"/>
          <w:szCs w:val="24"/>
        </w:rPr>
      </w:pPr>
      <w:r w:rsidRPr="008940D2">
        <w:rPr>
          <w:rFonts w:cs="Times New Roman"/>
          <w:szCs w:val="24"/>
        </w:rPr>
        <w:t xml:space="preserve">UPT kasutaja jaoks </w:t>
      </w:r>
      <w:r w:rsidR="00644DF3" w:rsidRPr="008940D2">
        <w:rPr>
          <w:rFonts w:cs="Times New Roman"/>
          <w:szCs w:val="24"/>
        </w:rPr>
        <w:t xml:space="preserve">muutub postiteenus kättesaadavamaks ja mugavamaks, </w:t>
      </w:r>
      <w:r w:rsidRPr="008940D2">
        <w:rPr>
          <w:rFonts w:cs="Times New Roman"/>
          <w:szCs w:val="24"/>
        </w:rPr>
        <w:t xml:space="preserve">kuna UPT osutamine juhul, kui </w:t>
      </w:r>
      <w:r w:rsidR="00644DF3" w:rsidRPr="008940D2">
        <w:rPr>
          <w:rFonts w:cs="Times New Roman"/>
          <w:szCs w:val="24"/>
        </w:rPr>
        <w:t>juurdepääsupunkt</w:t>
      </w:r>
      <w:r w:rsidRPr="008940D2">
        <w:rPr>
          <w:rFonts w:cs="Times New Roman"/>
          <w:szCs w:val="24"/>
        </w:rPr>
        <w:t xml:space="preserve"> on kaugemal kui </w:t>
      </w:r>
      <w:r w:rsidR="00072045" w:rsidRPr="008940D2">
        <w:rPr>
          <w:rFonts w:cs="Times New Roman"/>
          <w:szCs w:val="24"/>
        </w:rPr>
        <w:t>5</w:t>
      </w:r>
      <w:r w:rsidRPr="008940D2">
        <w:rPr>
          <w:rFonts w:cs="Times New Roman"/>
          <w:szCs w:val="24"/>
        </w:rPr>
        <w:t xml:space="preserve"> kilomeetrit, tagatakse kasutaja elu- või asukohas</w:t>
      </w:r>
      <w:r w:rsidR="00F0597E" w:rsidRPr="008940D2">
        <w:rPr>
          <w:rFonts w:cs="Times New Roman"/>
          <w:szCs w:val="24"/>
        </w:rPr>
        <w:t xml:space="preserve"> (personaalne postiteenus)</w:t>
      </w:r>
      <w:r w:rsidRPr="008940D2">
        <w:rPr>
          <w:rFonts w:cs="Times New Roman"/>
          <w:szCs w:val="24"/>
        </w:rPr>
        <w:t>.</w:t>
      </w:r>
    </w:p>
    <w:p w14:paraId="1B89F6EB" w14:textId="77777777" w:rsidR="00414CB8" w:rsidRPr="008940D2" w:rsidRDefault="00414CB8" w:rsidP="006C2C44">
      <w:pPr>
        <w:rPr>
          <w:rFonts w:cs="Times New Roman"/>
          <w:szCs w:val="24"/>
        </w:rPr>
      </w:pPr>
    </w:p>
    <w:p w14:paraId="23084CA3" w14:textId="1CE6BF30" w:rsidR="00414CB8" w:rsidRPr="008940D2" w:rsidRDefault="00917DF5" w:rsidP="002E16CA">
      <w:pPr>
        <w:rPr>
          <w:rFonts w:cs="Times New Roman"/>
          <w:b/>
          <w:szCs w:val="24"/>
        </w:rPr>
      </w:pPr>
      <w:r w:rsidRPr="008940D2">
        <w:rPr>
          <w:rFonts w:cs="Times New Roman"/>
          <w:b/>
          <w:szCs w:val="24"/>
        </w:rPr>
        <w:t xml:space="preserve">Mõju valdkond: </w:t>
      </w:r>
      <w:r w:rsidR="002E3283" w:rsidRPr="008940D2">
        <w:rPr>
          <w:rFonts w:cs="Times New Roman"/>
          <w:bCs/>
          <w:szCs w:val="24"/>
        </w:rPr>
        <w:t>M</w:t>
      </w:r>
      <w:r w:rsidR="00414CB8" w:rsidRPr="008940D2">
        <w:rPr>
          <w:rFonts w:cs="Times New Roman"/>
          <w:bCs/>
          <w:szCs w:val="24"/>
        </w:rPr>
        <w:t xml:space="preserve">õju </w:t>
      </w:r>
      <w:r w:rsidR="002E3283" w:rsidRPr="008940D2">
        <w:rPr>
          <w:rFonts w:cs="Times New Roman"/>
          <w:bCs/>
          <w:szCs w:val="24"/>
        </w:rPr>
        <w:t>regionaalarengule</w:t>
      </w:r>
    </w:p>
    <w:p w14:paraId="7808DB40" w14:textId="77777777" w:rsidR="00F47CAB" w:rsidRPr="008940D2" w:rsidRDefault="00F47CAB" w:rsidP="002E16CA">
      <w:pPr>
        <w:rPr>
          <w:rFonts w:cs="Times New Roman"/>
          <w:szCs w:val="24"/>
        </w:rPr>
      </w:pPr>
    </w:p>
    <w:p w14:paraId="54A6CE8F" w14:textId="53E83FBF" w:rsidR="00AB1BC0" w:rsidRPr="008940D2" w:rsidRDefault="00DC1064" w:rsidP="002D3977">
      <w:pPr>
        <w:rPr>
          <w:rFonts w:cs="Times New Roman"/>
          <w:szCs w:val="24"/>
        </w:rPr>
      </w:pPr>
      <w:r w:rsidRPr="008940D2">
        <w:rPr>
          <w:rFonts w:cs="Times New Roman"/>
          <w:b/>
          <w:szCs w:val="24"/>
        </w:rPr>
        <w:t xml:space="preserve">Mõju kirjeldus: </w:t>
      </w:r>
      <w:r w:rsidR="00AB1BC0" w:rsidRPr="008940D2">
        <w:rPr>
          <w:rFonts w:cs="Times New Roman"/>
          <w:szCs w:val="24"/>
        </w:rPr>
        <w:t xml:space="preserve">Pakiautomaadi teenus on </w:t>
      </w:r>
      <w:r w:rsidR="00731AD4" w:rsidRPr="008940D2">
        <w:rPr>
          <w:rFonts w:cs="Times New Roman"/>
          <w:szCs w:val="24"/>
        </w:rPr>
        <w:t>kasuta</w:t>
      </w:r>
      <w:r w:rsidR="00AB1BC0" w:rsidRPr="008940D2">
        <w:rPr>
          <w:rFonts w:cs="Times New Roman"/>
          <w:szCs w:val="24"/>
        </w:rPr>
        <w:t>jate poolt hästi vastu võetud ka kättesaamise kanalina ning teenuse tarbimisel pole ka esmakasutaja seisukohast erilisi raskusi AS Eesti Post tähelda</w:t>
      </w:r>
      <w:r w:rsidR="00DD09C9" w:rsidRPr="008940D2">
        <w:rPr>
          <w:rFonts w:cs="Times New Roman"/>
          <w:szCs w:val="24"/>
        </w:rPr>
        <w:t>n</w:t>
      </w:r>
      <w:r w:rsidR="00AB1BC0" w:rsidRPr="008940D2">
        <w:rPr>
          <w:rFonts w:cs="Times New Roman"/>
          <w:szCs w:val="24"/>
        </w:rPr>
        <w:t>ud.</w:t>
      </w:r>
      <w:r w:rsidR="00DC366B" w:rsidRPr="008940D2">
        <w:rPr>
          <w:rFonts w:cs="Times New Roman"/>
          <w:szCs w:val="24"/>
        </w:rPr>
        <w:t xml:space="preserve"> </w:t>
      </w:r>
      <w:r w:rsidR="00AB1BC0" w:rsidRPr="008940D2">
        <w:rPr>
          <w:rFonts w:cs="Times New Roman"/>
          <w:szCs w:val="24"/>
        </w:rPr>
        <w:t xml:space="preserve">Tegemist on lihtsa ja mugava iseteenindusliku pakkide saatmis- ja kättesaamisviisiga, millega saab ekraanil olevate juhiste abil hakkama valdav osa Eesti elanikkonnast. </w:t>
      </w:r>
      <w:r w:rsidR="00496803" w:rsidRPr="008940D2">
        <w:rPr>
          <w:rFonts w:cs="Times New Roman"/>
          <w:szCs w:val="24"/>
        </w:rPr>
        <w:t xml:space="preserve">Enamik postiteenuse kasutajaid eelistab piiratud lahtiolekuajaga postkontori asemel saata ja saada pakke pakiautomaadist, kuid maapiirkondades asuvad pakiautomaadid postiteenuse kasutajatest keskmiselt kaugemal kui postkontorid, mille võrgustikku reguleeritakse. </w:t>
      </w:r>
      <w:r w:rsidR="00B651EF" w:rsidRPr="008940D2">
        <w:rPr>
          <w:rFonts w:cs="Times New Roman"/>
          <w:szCs w:val="24"/>
        </w:rPr>
        <w:t xml:space="preserve">E-kaubandusliidu </w:t>
      </w:r>
      <w:r w:rsidR="00496803" w:rsidRPr="008940D2">
        <w:rPr>
          <w:rFonts w:cs="Times New Roman"/>
          <w:szCs w:val="24"/>
        </w:rPr>
        <w:t>andmetel</w:t>
      </w:r>
      <w:r w:rsidR="00A179CF" w:rsidRPr="008940D2">
        <w:rPr>
          <w:rStyle w:val="Allmrkuseviide"/>
          <w:rFonts w:cs="Times New Roman"/>
          <w:szCs w:val="24"/>
        </w:rPr>
        <w:footnoteReference w:id="18"/>
      </w:r>
      <w:r w:rsidR="00AB1BC0" w:rsidRPr="008940D2">
        <w:rPr>
          <w:rFonts w:cs="Times New Roman"/>
          <w:szCs w:val="24"/>
        </w:rPr>
        <w:t xml:space="preserve"> 8</w:t>
      </w:r>
      <w:r w:rsidR="00496803" w:rsidRPr="008940D2">
        <w:rPr>
          <w:rFonts w:cs="Times New Roman"/>
          <w:szCs w:val="24"/>
        </w:rPr>
        <w:t>0</w:t>
      </w:r>
      <w:r w:rsidR="00AB1BC0" w:rsidRPr="008940D2">
        <w:rPr>
          <w:rFonts w:cs="Times New Roman"/>
          <w:szCs w:val="24"/>
        </w:rPr>
        <w:t xml:space="preserve">% </w:t>
      </w:r>
      <w:r w:rsidR="00496803" w:rsidRPr="008940D2">
        <w:rPr>
          <w:rFonts w:cs="Times New Roman"/>
          <w:szCs w:val="24"/>
        </w:rPr>
        <w:t>pakke tellitakse pakiautomaati</w:t>
      </w:r>
      <w:r w:rsidR="00AB1BC0" w:rsidRPr="008940D2">
        <w:rPr>
          <w:rFonts w:cs="Times New Roman"/>
          <w:szCs w:val="24"/>
        </w:rPr>
        <w:t>. Ka vanema generatsiooni kõige eelistatuim kättesaamise kanal on pakiautomaat. Pakiautomaadi olulisemad eelised postkontori teenuse ees on teenuse soodsam hind ja kättesaadavus</w:t>
      </w:r>
      <w:r w:rsidR="00DD09C9" w:rsidRPr="008940D2">
        <w:rPr>
          <w:rFonts w:cs="Times New Roman"/>
          <w:szCs w:val="24"/>
        </w:rPr>
        <w:t xml:space="preserve"> ööpäev läbi</w:t>
      </w:r>
      <w:r w:rsidR="00AB1BC0" w:rsidRPr="008940D2">
        <w:rPr>
          <w:rFonts w:cs="Times New Roman"/>
          <w:szCs w:val="24"/>
        </w:rPr>
        <w:t>.</w:t>
      </w:r>
      <w:r w:rsidR="00A53093" w:rsidRPr="008940D2">
        <w:rPr>
          <w:rFonts w:cs="Times New Roman"/>
          <w:szCs w:val="24"/>
        </w:rPr>
        <w:t xml:space="preserve"> Pakiautomaate on pea 300-s Eestimaa asustusüksuses, sh üle 1000 elanikuga asustusüksustes on pakiautomaate 95% juhtudel, üle 500 elanikuga 85% juhtudel ning üle 250 elanikuga asustusüksustes on neid pooltes asustusüksustes.</w:t>
      </w:r>
    </w:p>
    <w:p w14:paraId="54C50A45" w14:textId="2627DF92" w:rsidR="00DC1064" w:rsidRPr="008940D2" w:rsidRDefault="00DC1064" w:rsidP="002D3977">
      <w:pPr>
        <w:rPr>
          <w:rFonts w:cs="Times New Roman"/>
          <w:szCs w:val="24"/>
        </w:rPr>
      </w:pPr>
    </w:p>
    <w:p w14:paraId="19B195E3" w14:textId="79040449" w:rsidR="005444B2" w:rsidRPr="008940D2" w:rsidRDefault="00DC1064" w:rsidP="005444B2">
      <w:pPr>
        <w:rPr>
          <w:rFonts w:cs="Times New Roman"/>
          <w:szCs w:val="24"/>
        </w:rPr>
      </w:pPr>
      <w:r w:rsidRPr="008940D2">
        <w:rPr>
          <w:rFonts w:cs="Times New Roman"/>
          <w:szCs w:val="24"/>
        </w:rPr>
        <w:t>Postivõrgus automatiseeritud vahendite senisest laiem kasutuselevõtt omab tugevat potentsiaali elavdada ettevõtluskeskkonda maapiirkondades, nt juhul, kui automatiseeritud vahendeid on võimalik kasutada senisest mugavamalt kaupade laialisaatmiseks ja kohaletoimetamiseks ning teenuse osutamiseks, laiendab see maapiirkondades elavate inimeste ettevõtlusvõimalusi. Selliselt mõjutab muudatus nii ettevõtjaid kui ka kaupade ja teenuste tarbijaid.</w:t>
      </w:r>
      <w:r w:rsidR="005444B2" w:rsidRPr="008940D2">
        <w:rPr>
          <w:rFonts w:cs="Times New Roman"/>
          <w:szCs w:val="24"/>
        </w:rPr>
        <w:t xml:space="preserve"> Suurenenud on  huvi ka kogukonna pakiautomaatide osas</w:t>
      </w:r>
      <w:r w:rsidR="005444B2" w:rsidRPr="008940D2">
        <w:rPr>
          <w:rStyle w:val="Allmrkuseviide"/>
          <w:rFonts w:cs="Times New Roman"/>
          <w:szCs w:val="24"/>
        </w:rPr>
        <w:footnoteReference w:id="19"/>
      </w:r>
      <w:r w:rsidR="005444B2" w:rsidRPr="008940D2">
        <w:rPr>
          <w:rFonts w:cs="Times New Roman"/>
          <w:szCs w:val="24"/>
        </w:rPr>
        <w:t>, mis on mõeldud eelkõige naabritele, kortermajadele ja ärihoonetele. Kogukonna pakiautomaat on lihtsam ning paigaldatakse jalutuskäigu kaugusele.</w:t>
      </w:r>
      <w:r w:rsidR="005444B2" w:rsidRPr="008940D2">
        <w:t xml:space="preserve"> Üldjuhul on sellised automaadid </w:t>
      </w:r>
      <w:r w:rsidR="005444B2" w:rsidRPr="008940D2">
        <w:rPr>
          <w:rFonts w:cs="Times New Roman"/>
          <w:szCs w:val="24"/>
        </w:rPr>
        <w:t>avatud kõikidele kulleritele, võimaldades kasutajal valida meelepärane pakiveo teenus vastavalt vajadustele.</w:t>
      </w:r>
    </w:p>
    <w:p w14:paraId="2B63DAFE" w14:textId="30D50F00" w:rsidR="00DC1064" w:rsidRPr="008940D2" w:rsidRDefault="00DC1064" w:rsidP="002D3977">
      <w:pPr>
        <w:rPr>
          <w:rFonts w:cs="Times New Roman"/>
          <w:szCs w:val="24"/>
        </w:rPr>
      </w:pPr>
    </w:p>
    <w:p w14:paraId="256FF286" w14:textId="30BF2FAF" w:rsidR="00DC1064" w:rsidRPr="008940D2" w:rsidRDefault="00DC1064" w:rsidP="00DC1064">
      <w:pPr>
        <w:rPr>
          <w:rFonts w:cs="Times New Roman"/>
          <w:szCs w:val="24"/>
        </w:rPr>
      </w:pPr>
      <w:r w:rsidRPr="008940D2">
        <w:rPr>
          <w:rFonts w:cs="Times New Roman"/>
          <w:szCs w:val="24"/>
        </w:rPr>
        <w:t>Maapiirkondades majandustegevuse keskkonna parandamine suurendab maapiirkondade atraktiivsust elupaigana ning majanduslikult aktiivse maa-elanikkonna kasv suurendab ka suurematest linnadest eemal asuvate kohalike omavalitsuste tulubaasi.</w:t>
      </w:r>
    </w:p>
    <w:p w14:paraId="31950B5E" w14:textId="77777777" w:rsidR="00843A7A" w:rsidRPr="008940D2" w:rsidRDefault="00843A7A" w:rsidP="00DC1064">
      <w:pPr>
        <w:rPr>
          <w:rFonts w:cs="Times New Roman"/>
          <w:szCs w:val="24"/>
        </w:rPr>
      </w:pPr>
    </w:p>
    <w:p w14:paraId="386F42BF" w14:textId="4FE2CDF3" w:rsidR="00BD1E6D" w:rsidRPr="008940D2" w:rsidRDefault="00BD1E6D" w:rsidP="0022349F">
      <w:pPr>
        <w:rPr>
          <w:rFonts w:cs="Times New Roman"/>
          <w:szCs w:val="24"/>
        </w:rPr>
      </w:pPr>
      <w:r w:rsidRPr="008940D2">
        <w:rPr>
          <w:rFonts w:cs="Times New Roman"/>
          <w:szCs w:val="24"/>
        </w:rPr>
        <w:t>Eelnõu aitab kaasa regionaalpoliitika üldiste eesmärkide saavutamisel</w:t>
      </w:r>
      <w:r w:rsidR="00DD09C9" w:rsidRPr="008940D2">
        <w:rPr>
          <w:rFonts w:cs="Times New Roman"/>
          <w:szCs w:val="24"/>
        </w:rPr>
        <w:t>e</w:t>
      </w:r>
      <w:r w:rsidR="007D0F68" w:rsidRPr="008940D2">
        <w:rPr>
          <w:rFonts w:cs="Times New Roman"/>
          <w:szCs w:val="24"/>
        </w:rPr>
        <w:t xml:space="preserve"> (tagada inimeste põhivajadused ja elukvaliteet igas Eesti paigas ning eri piirkondade püsiv konkurentsivõime)</w:t>
      </w:r>
      <w:r w:rsidR="00542C8F" w:rsidRPr="008940D2">
        <w:rPr>
          <w:rFonts w:cs="Times New Roman"/>
          <w:szCs w:val="24"/>
        </w:rPr>
        <w:t xml:space="preserve"> ja</w:t>
      </w:r>
      <w:r w:rsidRPr="008940D2">
        <w:rPr>
          <w:rFonts w:cs="Times New Roman"/>
          <w:szCs w:val="24"/>
        </w:rPr>
        <w:t xml:space="preserve"> soodustab piirkonnaspetsiifiliste ressursside oskuslikuma</w:t>
      </w:r>
      <w:r w:rsidR="004C3233" w:rsidRPr="008940D2">
        <w:rPr>
          <w:rFonts w:cs="Times New Roman"/>
          <w:szCs w:val="24"/>
        </w:rPr>
        <w:t>t</w:t>
      </w:r>
      <w:r w:rsidRPr="008940D2">
        <w:rPr>
          <w:rFonts w:cs="Times New Roman"/>
          <w:szCs w:val="24"/>
        </w:rPr>
        <w:t xml:space="preserve"> kasutamis</w:t>
      </w:r>
      <w:r w:rsidR="00542C8F" w:rsidRPr="008940D2">
        <w:rPr>
          <w:rFonts w:cs="Times New Roman"/>
          <w:szCs w:val="24"/>
        </w:rPr>
        <w:t>t</w:t>
      </w:r>
      <w:r w:rsidRPr="008940D2">
        <w:rPr>
          <w:rFonts w:cs="Times New Roman"/>
          <w:szCs w:val="24"/>
        </w:rPr>
        <w:t>. See tähendab</w:t>
      </w:r>
      <w:r w:rsidR="00542C8F" w:rsidRPr="008940D2">
        <w:rPr>
          <w:rFonts w:cs="Times New Roman"/>
          <w:szCs w:val="24"/>
        </w:rPr>
        <w:t>, et</w:t>
      </w:r>
      <w:r w:rsidRPr="008940D2">
        <w:rPr>
          <w:rFonts w:cs="Times New Roman"/>
          <w:szCs w:val="24"/>
        </w:rPr>
        <w:t xml:space="preserve"> UPT osutajal on</w:t>
      </w:r>
      <w:r w:rsidR="005930C3" w:rsidRPr="008940D2">
        <w:rPr>
          <w:rFonts w:cs="Times New Roman"/>
          <w:szCs w:val="24"/>
        </w:rPr>
        <w:t xml:space="preserve"> </w:t>
      </w:r>
      <w:r w:rsidRPr="008940D2">
        <w:rPr>
          <w:rFonts w:cs="Times New Roman"/>
          <w:szCs w:val="24"/>
        </w:rPr>
        <w:t xml:space="preserve">edaspidi võimalus osutada UPT teenust vastavalt nõudlusele konkreetses regioonis ilma kahjumita. UPT teenus on tagatud kogu Eesti territooriumil võrdsetel tingimustel. Eelnõu ei mõjuta erinevate Eesti piirkondade koostööd ja sidusust </w:t>
      </w:r>
      <w:r w:rsidR="00542C8F" w:rsidRPr="008940D2">
        <w:rPr>
          <w:rFonts w:cs="Times New Roman"/>
          <w:szCs w:val="24"/>
        </w:rPr>
        <w:t>piiriüleste</w:t>
      </w:r>
      <w:r w:rsidRPr="008940D2">
        <w:rPr>
          <w:rFonts w:cs="Times New Roman"/>
          <w:szCs w:val="24"/>
        </w:rPr>
        <w:t xml:space="preserve"> regioonide ning ülejäänud Euroopaga, kuna UPT teenuse kvaliteedinõuded ei muutu. </w:t>
      </w:r>
    </w:p>
    <w:p w14:paraId="1F607806" w14:textId="77777777" w:rsidR="00E47A9E" w:rsidRPr="008940D2" w:rsidRDefault="00E47A9E" w:rsidP="0022349F">
      <w:pPr>
        <w:rPr>
          <w:rFonts w:cs="Times New Roman"/>
          <w:szCs w:val="24"/>
        </w:rPr>
      </w:pPr>
    </w:p>
    <w:p w14:paraId="50F6D8B6" w14:textId="0B6C0C2E" w:rsidR="00826E47" w:rsidRPr="008940D2" w:rsidRDefault="00DB6EC5" w:rsidP="0022349F">
      <w:pPr>
        <w:rPr>
          <w:rFonts w:cs="Times New Roman"/>
          <w:szCs w:val="24"/>
        </w:rPr>
      </w:pPr>
      <w:r w:rsidRPr="008940D2">
        <w:rPr>
          <w:rFonts w:cs="Times New Roman"/>
          <w:b/>
          <w:szCs w:val="24"/>
        </w:rPr>
        <w:t>Järeldus mõju olulisuse kohta</w:t>
      </w:r>
      <w:r w:rsidR="00555D73" w:rsidRPr="008940D2">
        <w:rPr>
          <w:rFonts w:cs="Times New Roman"/>
          <w:b/>
          <w:szCs w:val="24"/>
        </w:rPr>
        <w:t>:</w:t>
      </w:r>
      <w:r w:rsidR="00826E47" w:rsidRPr="008940D2">
        <w:rPr>
          <w:rFonts w:cs="Times New Roman"/>
          <w:szCs w:val="24"/>
        </w:rPr>
        <w:t xml:space="preserve"> </w:t>
      </w:r>
      <w:r w:rsidR="00DC1064" w:rsidRPr="008940D2">
        <w:rPr>
          <w:rFonts w:cs="Times New Roman"/>
          <w:szCs w:val="24"/>
        </w:rPr>
        <w:t xml:space="preserve">Eelnõu ei mõjuta eri piirkondade regionaalarengut kujundavaid tegureid, kuna UPT teenuse kvaliteedi nõuded on võrdsed sõltumata regioonist. Samuti on UPT teenuse tasu sama kogu Eesti territooriumil, isegi tellitav juurdepääsupunkt, </w:t>
      </w:r>
      <w:r w:rsidR="00DC1064" w:rsidRPr="008940D2">
        <w:rPr>
          <w:rFonts w:cs="Times New Roman"/>
          <w:szCs w:val="24"/>
        </w:rPr>
        <w:lastRenderedPageBreak/>
        <w:t>ehk UPT teenuse osutamine kasutaja asu- või elukohas on sama hinnaga kui teenuse osutamine postkontoris.</w:t>
      </w:r>
      <w:r w:rsidR="00F0597E" w:rsidRPr="008940D2">
        <w:rPr>
          <w:rFonts w:cs="Times New Roman"/>
          <w:szCs w:val="24"/>
        </w:rPr>
        <w:t xml:space="preserve"> </w:t>
      </w:r>
      <w:r w:rsidR="00332827" w:rsidRPr="008940D2">
        <w:rPr>
          <w:rFonts w:cs="Times New Roman"/>
          <w:szCs w:val="24"/>
        </w:rPr>
        <w:t xml:space="preserve">Pakiautomaatide kasutamine lisab aga täiendava paindlikkuse UPT kasutajatele. Maapiirkonnas, kus paljud inimesed käivad kaugemal tööl, on pakiautomaadi teenus mugavam, kui postkontori külastamine, mis on avatud üldjuhul tööaegadel. </w:t>
      </w:r>
      <w:r w:rsidR="00826E47" w:rsidRPr="008940D2">
        <w:rPr>
          <w:rFonts w:cs="Times New Roman"/>
          <w:szCs w:val="24"/>
        </w:rPr>
        <w:t xml:space="preserve">UPT osutaja </w:t>
      </w:r>
      <w:r w:rsidR="00DC1064" w:rsidRPr="008940D2">
        <w:rPr>
          <w:rFonts w:cs="Times New Roman"/>
          <w:szCs w:val="24"/>
        </w:rPr>
        <w:t>pea</w:t>
      </w:r>
      <w:r w:rsidR="00826E47" w:rsidRPr="008940D2">
        <w:rPr>
          <w:rFonts w:cs="Times New Roman"/>
          <w:szCs w:val="24"/>
        </w:rPr>
        <w:t xml:space="preserve">b </w:t>
      </w:r>
      <w:r w:rsidR="00DC1064" w:rsidRPr="008940D2">
        <w:rPr>
          <w:rFonts w:cs="Times New Roman"/>
          <w:szCs w:val="24"/>
        </w:rPr>
        <w:t>juurdepääsupunkt</w:t>
      </w:r>
      <w:r w:rsidR="00826E47" w:rsidRPr="008940D2">
        <w:rPr>
          <w:rFonts w:cs="Times New Roman"/>
          <w:szCs w:val="24"/>
        </w:rPr>
        <w:t xml:space="preserve">i </w:t>
      </w:r>
      <w:r w:rsidR="00DC1064" w:rsidRPr="008940D2">
        <w:rPr>
          <w:rFonts w:cs="Times New Roman"/>
          <w:szCs w:val="24"/>
        </w:rPr>
        <w:t>paigutamisel võtma arve</w:t>
      </w:r>
      <w:r w:rsidR="00826E47" w:rsidRPr="008940D2">
        <w:rPr>
          <w:rFonts w:cs="Times New Roman"/>
          <w:szCs w:val="24"/>
        </w:rPr>
        <w:t>s</w:t>
      </w:r>
      <w:r w:rsidR="00542C8F" w:rsidRPr="008940D2">
        <w:rPr>
          <w:rFonts w:cs="Times New Roman"/>
          <w:szCs w:val="24"/>
        </w:rPr>
        <w:t>se kohaliku omavalitsuse</w:t>
      </w:r>
      <w:r w:rsidR="00A179CF" w:rsidRPr="008940D2">
        <w:rPr>
          <w:rFonts w:cs="Times New Roman"/>
          <w:szCs w:val="24"/>
        </w:rPr>
        <w:t xml:space="preserve"> üksuse</w:t>
      </w:r>
      <w:r w:rsidR="00DC1064" w:rsidRPr="008940D2">
        <w:rPr>
          <w:rFonts w:cs="Times New Roman"/>
          <w:szCs w:val="24"/>
        </w:rPr>
        <w:t xml:space="preserve"> ettepanekuid</w:t>
      </w:r>
      <w:r w:rsidR="00826E47" w:rsidRPr="008940D2">
        <w:rPr>
          <w:rFonts w:cs="Times New Roman"/>
          <w:szCs w:val="24"/>
        </w:rPr>
        <w:t>.</w:t>
      </w:r>
    </w:p>
    <w:p w14:paraId="6C49860D" w14:textId="7D1374D9" w:rsidR="00DF6DA9" w:rsidRPr="008940D2" w:rsidRDefault="00DF6DA9" w:rsidP="002B7223">
      <w:pPr>
        <w:rPr>
          <w:rFonts w:cs="Times New Roman"/>
          <w:szCs w:val="24"/>
        </w:rPr>
      </w:pPr>
    </w:p>
    <w:p w14:paraId="28E48EAB" w14:textId="77777777" w:rsidR="00826E47" w:rsidRPr="008940D2" w:rsidRDefault="00826E47" w:rsidP="0022349F">
      <w:pPr>
        <w:rPr>
          <w:rFonts w:cs="Times New Roman"/>
          <w:szCs w:val="24"/>
        </w:rPr>
      </w:pPr>
    </w:p>
    <w:p w14:paraId="3232F1F4" w14:textId="2FEBCC59" w:rsidR="00D23D33" w:rsidRPr="008940D2" w:rsidRDefault="002E3283" w:rsidP="006B3C53">
      <w:pPr>
        <w:rPr>
          <w:rFonts w:cs="Times New Roman"/>
          <w:b/>
          <w:szCs w:val="24"/>
        </w:rPr>
      </w:pPr>
      <w:r w:rsidRPr="008940D2">
        <w:rPr>
          <w:rFonts w:cs="Times New Roman"/>
          <w:b/>
          <w:szCs w:val="24"/>
        </w:rPr>
        <w:t>Muudatus 2</w:t>
      </w:r>
      <w:r w:rsidR="006B3C53" w:rsidRPr="008940D2">
        <w:rPr>
          <w:rFonts w:cs="Times New Roman"/>
          <w:b/>
          <w:szCs w:val="24"/>
        </w:rPr>
        <w:t xml:space="preserve">: </w:t>
      </w:r>
      <w:r w:rsidR="00542C8F" w:rsidRPr="008940D2">
        <w:rPr>
          <w:rFonts w:cs="Times New Roman"/>
          <w:b/>
          <w:szCs w:val="24"/>
        </w:rPr>
        <w:t>u</w:t>
      </w:r>
      <w:r w:rsidR="006B3C53" w:rsidRPr="008940D2">
        <w:rPr>
          <w:rFonts w:cs="Times New Roman"/>
          <w:b/>
          <w:szCs w:val="24"/>
        </w:rPr>
        <w:t>niversaalset postiteenust hakatakse o</w:t>
      </w:r>
      <w:r w:rsidR="00636E2D" w:rsidRPr="008940D2">
        <w:rPr>
          <w:rFonts w:cs="Times New Roman"/>
          <w:b/>
          <w:szCs w:val="24"/>
        </w:rPr>
        <w:t>sutama põhjendatud hinna alusel</w:t>
      </w:r>
      <w:r w:rsidR="00620726" w:rsidRPr="008940D2">
        <w:rPr>
          <w:rFonts w:cs="Times New Roman"/>
          <w:b/>
          <w:szCs w:val="24"/>
        </w:rPr>
        <w:t>;</w:t>
      </w:r>
      <w:r w:rsidR="00636E2D" w:rsidRPr="008940D2">
        <w:rPr>
          <w:rFonts w:cs="Times New Roman"/>
          <w:b/>
          <w:szCs w:val="24"/>
        </w:rPr>
        <w:t xml:space="preserve"> ja </w:t>
      </w:r>
    </w:p>
    <w:p w14:paraId="6778F5D4" w14:textId="270FFFE0" w:rsidR="006B3C53" w:rsidRPr="008940D2" w:rsidRDefault="002E3283" w:rsidP="006B3C53">
      <w:pPr>
        <w:rPr>
          <w:rFonts w:cs="Times New Roman"/>
          <w:b/>
          <w:szCs w:val="24"/>
        </w:rPr>
      </w:pPr>
      <w:r w:rsidRPr="008940D2">
        <w:rPr>
          <w:rFonts w:cs="Times New Roman"/>
          <w:b/>
          <w:szCs w:val="24"/>
        </w:rPr>
        <w:t>m</w:t>
      </w:r>
      <w:r w:rsidR="00636E2D" w:rsidRPr="008940D2">
        <w:rPr>
          <w:rFonts w:cs="Times New Roman"/>
          <w:b/>
          <w:szCs w:val="24"/>
        </w:rPr>
        <w:t>uuda</w:t>
      </w:r>
      <w:r w:rsidRPr="008940D2">
        <w:rPr>
          <w:rFonts w:cs="Times New Roman"/>
          <w:b/>
          <w:szCs w:val="24"/>
        </w:rPr>
        <w:t>tus 3</w:t>
      </w:r>
      <w:r w:rsidR="00636E2D" w:rsidRPr="008940D2">
        <w:rPr>
          <w:rFonts w:cs="Times New Roman"/>
          <w:b/>
          <w:szCs w:val="24"/>
        </w:rPr>
        <w:t xml:space="preserve">: </w:t>
      </w:r>
      <w:r w:rsidR="00542C8F" w:rsidRPr="008940D2">
        <w:rPr>
          <w:rFonts w:cs="Times New Roman"/>
          <w:b/>
          <w:szCs w:val="24"/>
        </w:rPr>
        <w:t>k</w:t>
      </w:r>
      <w:r w:rsidR="00636E2D" w:rsidRPr="008940D2">
        <w:rPr>
          <w:rFonts w:cs="Times New Roman"/>
          <w:b/>
          <w:szCs w:val="24"/>
        </w:rPr>
        <w:t xml:space="preserve">ontrolli </w:t>
      </w:r>
      <w:r w:rsidR="00B36E72" w:rsidRPr="008940D2">
        <w:rPr>
          <w:rFonts w:cs="Times New Roman"/>
          <w:b/>
          <w:szCs w:val="24"/>
        </w:rPr>
        <w:t>UPT</w:t>
      </w:r>
      <w:r w:rsidR="00636E2D" w:rsidRPr="008940D2">
        <w:rPr>
          <w:rFonts w:cs="Times New Roman"/>
          <w:b/>
          <w:szCs w:val="24"/>
        </w:rPr>
        <w:t xml:space="preserve"> hinna üle hakkab teostama Konkurentsiamet.</w:t>
      </w:r>
    </w:p>
    <w:p w14:paraId="267BBE34" w14:textId="77777777" w:rsidR="00636E2D" w:rsidRPr="008940D2" w:rsidRDefault="00636E2D" w:rsidP="006B3C53">
      <w:pPr>
        <w:rPr>
          <w:rFonts w:cs="Times New Roman"/>
          <w:b/>
          <w:szCs w:val="24"/>
        </w:rPr>
      </w:pPr>
    </w:p>
    <w:p w14:paraId="743C91DA" w14:textId="5E0BBDAE" w:rsidR="006B3C53" w:rsidRPr="008940D2" w:rsidRDefault="006B3C53" w:rsidP="006B3C53">
      <w:pPr>
        <w:rPr>
          <w:rFonts w:cs="Times New Roman"/>
          <w:szCs w:val="24"/>
        </w:rPr>
      </w:pPr>
      <w:r w:rsidRPr="008940D2">
        <w:rPr>
          <w:rFonts w:cs="Times New Roman"/>
          <w:szCs w:val="24"/>
        </w:rPr>
        <w:t xml:space="preserve">Taskukohase tasu põhjendatud tasuks viimisest tingitud mõningast hinnatõusu aitavad leevendada eelnõus sätestatud postivõrgu </w:t>
      </w:r>
      <w:r w:rsidR="00B52C0C" w:rsidRPr="008940D2">
        <w:rPr>
          <w:rFonts w:cs="Times New Roman"/>
          <w:szCs w:val="24"/>
        </w:rPr>
        <w:t>kaasajasta</w:t>
      </w:r>
      <w:r w:rsidRPr="008940D2">
        <w:rPr>
          <w:rFonts w:cs="Times New Roman"/>
          <w:szCs w:val="24"/>
        </w:rPr>
        <w:t>mise lahendused</w:t>
      </w:r>
      <w:r w:rsidR="00F47CAB" w:rsidRPr="008940D2">
        <w:rPr>
          <w:rFonts w:cs="Times New Roman"/>
          <w:szCs w:val="24"/>
        </w:rPr>
        <w:t xml:space="preserve"> (muudatus 1)</w:t>
      </w:r>
      <w:r w:rsidR="00DC366B" w:rsidRPr="008940D2">
        <w:rPr>
          <w:rFonts w:cs="Times New Roman"/>
          <w:szCs w:val="24"/>
        </w:rPr>
        <w:t xml:space="preserve"> ning sätestatud üleminekuaeg</w:t>
      </w:r>
      <w:r w:rsidRPr="008940D2">
        <w:rPr>
          <w:rFonts w:cs="Times New Roman"/>
          <w:szCs w:val="24"/>
        </w:rPr>
        <w:t>. Kaasajastatud postivõrguga on võimalik UPT teenust</w:t>
      </w:r>
      <w:r w:rsidR="00DC366B" w:rsidRPr="008940D2">
        <w:rPr>
          <w:rFonts w:cs="Times New Roman"/>
          <w:szCs w:val="24"/>
        </w:rPr>
        <w:t xml:space="preserve"> osutada</w:t>
      </w:r>
      <w:r w:rsidRPr="008940D2">
        <w:rPr>
          <w:rFonts w:cs="Times New Roman"/>
          <w:szCs w:val="24"/>
        </w:rPr>
        <w:t xml:space="preserve"> kuluefektiivsemalt</w:t>
      </w:r>
      <w:r w:rsidR="00542C8F" w:rsidRPr="008940D2">
        <w:rPr>
          <w:rFonts w:cs="Times New Roman"/>
          <w:szCs w:val="24"/>
        </w:rPr>
        <w:t xml:space="preserve"> </w:t>
      </w:r>
      <w:r w:rsidR="00F47CAB" w:rsidRPr="008940D2">
        <w:rPr>
          <w:rFonts w:cs="Times New Roman"/>
          <w:szCs w:val="24"/>
        </w:rPr>
        <w:t>ning seega on ka mõju UPT kasutajale väiksem</w:t>
      </w:r>
      <w:r w:rsidRPr="008940D2">
        <w:rPr>
          <w:rFonts w:cs="Times New Roman"/>
          <w:szCs w:val="24"/>
        </w:rPr>
        <w:t xml:space="preserve">. </w:t>
      </w:r>
    </w:p>
    <w:p w14:paraId="52B4448A" w14:textId="77777777" w:rsidR="006B3C53" w:rsidRPr="008940D2" w:rsidRDefault="006B3C53" w:rsidP="006B3C53">
      <w:pPr>
        <w:rPr>
          <w:rFonts w:cs="Times New Roman"/>
          <w:szCs w:val="24"/>
        </w:rPr>
      </w:pPr>
    </w:p>
    <w:p w14:paraId="68B65525" w14:textId="5876F036" w:rsidR="006B3C53" w:rsidRPr="008940D2" w:rsidRDefault="006536F8" w:rsidP="006B3C53">
      <w:pPr>
        <w:rPr>
          <w:rFonts w:cs="Times New Roman"/>
          <w:szCs w:val="24"/>
        </w:rPr>
      </w:pPr>
      <w:r w:rsidRPr="008940D2">
        <w:rPr>
          <w:rFonts w:cs="Times New Roman"/>
          <w:b/>
          <w:szCs w:val="24"/>
        </w:rPr>
        <w:t xml:space="preserve">Mõju valdkond: </w:t>
      </w:r>
      <w:r w:rsidRPr="008940D2">
        <w:rPr>
          <w:rFonts w:cs="Times New Roman"/>
          <w:bCs/>
          <w:szCs w:val="24"/>
        </w:rPr>
        <w:t>M</w:t>
      </w:r>
      <w:r w:rsidR="006B3C53" w:rsidRPr="008940D2">
        <w:rPr>
          <w:rFonts w:cs="Times New Roman"/>
          <w:bCs/>
          <w:szCs w:val="24"/>
        </w:rPr>
        <w:t>ajanduslik mõju</w:t>
      </w:r>
      <w:r w:rsidR="006B3C53" w:rsidRPr="008940D2">
        <w:rPr>
          <w:rFonts w:cs="Times New Roman"/>
          <w:szCs w:val="24"/>
        </w:rPr>
        <w:t xml:space="preserve"> – mõju UPT osutajale ja UPT kasutajale</w:t>
      </w:r>
    </w:p>
    <w:p w14:paraId="6D1D3F93" w14:textId="77777777" w:rsidR="00DF6DA9" w:rsidRPr="008940D2" w:rsidRDefault="00DF6DA9" w:rsidP="006B3C53">
      <w:pPr>
        <w:rPr>
          <w:rFonts w:cs="Times New Roman"/>
          <w:szCs w:val="24"/>
        </w:rPr>
      </w:pPr>
    </w:p>
    <w:p w14:paraId="51342AB0" w14:textId="7B40D36F" w:rsidR="006536F8" w:rsidRPr="008940D2" w:rsidRDefault="006B3C53" w:rsidP="006B3C53">
      <w:pPr>
        <w:rPr>
          <w:rFonts w:cs="Times New Roman"/>
          <w:bCs/>
          <w:szCs w:val="24"/>
        </w:rPr>
      </w:pPr>
      <w:r w:rsidRPr="008940D2">
        <w:rPr>
          <w:rFonts w:cs="Times New Roman"/>
          <w:b/>
          <w:szCs w:val="24"/>
        </w:rPr>
        <w:t xml:space="preserve">Mõju </w:t>
      </w:r>
      <w:r w:rsidR="006536F8" w:rsidRPr="008940D2">
        <w:rPr>
          <w:rFonts w:cs="Times New Roman"/>
          <w:b/>
          <w:szCs w:val="24"/>
        </w:rPr>
        <w:t xml:space="preserve">sihtgrupp: </w:t>
      </w:r>
      <w:r w:rsidRPr="008940D2">
        <w:rPr>
          <w:rFonts w:cs="Times New Roman"/>
          <w:bCs/>
          <w:szCs w:val="24"/>
        </w:rPr>
        <w:t xml:space="preserve">UPT osutaja </w:t>
      </w:r>
      <w:r w:rsidR="006536F8" w:rsidRPr="008940D2">
        <w:rPr>
          <w:rFonts w:cs="Times New Roman"/>
          <w:bCs/>
          <w:szCs w:val="24"/>
        </w:rPr>
        <w:t xml:space="preserve">ja UPT kasutaja </w:t>
      </w:r>
    </w:p>
    <w:p w14:paraId="770BB0E9" w14:textId="77777777" w:rsidR="00F47CAB" w:rsidRPr="008940D2" w:rsidRDefault="00F47CAB" w:rsidP="006B3C53">
      <w:pPr>
        <w:rPr>
          <w:rFonts w:cs="Times New Roman"/>
          <w:bCs/>
          <w:szCs w:val="24"/>
        </w:rPr>
      </w:pPr>
    </w:p>
    <w:p w14:paraId="6F6273A3" w14:textId="5B845E7C" w:rsidR="006B3C53" w:rsidRPr="008940D2" w:rsidRDefault="006536F8" w:rsidP="006B3C53">
      <w:pPr>
        <w:rPr>
          <w:rFonts w:cs="Times New Roman"/>
          <w:szCs w:val="24"/>
        </w:rPr>
      </w:pPr>
      <w:r w:rsidRPr="008940D2">
        <w:rPr>
          <w:rFonts w:cs="Times New Roman"/>
          <w:b/>
          <w:szCs w:val="24"/>
        </w:rPr>
        <w:t xml:space="preserve">Mõju kirjeldus: </w:t>
      </w:r>
      <w:r w:rsidR="00542C8F" w:rsidRPr="008940D2">
        <w:rPr>
          <w:rFonts w:cs="Times New Roman"/>
          <w:szCs w:val="24"/>
        </w:rPr>
        <w:t>p</w:t>
      </w:r>
      <w:r w:rsidR="00910061" w:rsidRPr="008940D2">
        <w:rPr>
          <w:rFonts w:cs="Times New Roman"/>
          <w:szCs w:val="24"/>
        </w:rPr>
        <w:t xml:space="preserve">õhjendatud tasu katab UPT osutamise põhjendatud kulud ja tagab mõistliku kasumi. </w:t>
      </w:r>
      <w:r w:rsidR="005F55A4" w:rsidRPr="008940D2">
        <w:rPr>
          <w:rFonts w:cs="Times New Roman"/>
          <w:szCs w:val="24"/>
        </w:rPr>
        <w:t>Enam e</w:t>
      </w:r>
      <w:r w:rsidR="00910061" w:rsidRPr="008940D2">
        <w:rPr>
          <w:rFonts w:cs="Times New Roman"/>
          <w:szCs w:val="24"/>
        </w:rPr>
        <w:t>i ole vajadust ebamõistlikult koormavate kulude hüvitamiseks, kuna põhjendatud tasu katab UPT osutamise põhjendatud kulud.</w:t>
      </w:r>
      <w:r w:rsidR="00322E2A" w:rsidRPr="008940D2">
        <w:t xml:space="preserve"> </w:t>
      </w:r>
    </w:p>
    <w:p w14:paraId="2EFB3398" w14:textId="77777777" w:rsidR="006B3C53" w:rsidRPr="008940D2" w:rsidRDefault="006B3C53" w:rsidP="006B3C53">
      <w:pPr>
        <w:rPr>
          <w:rFonts w:cs="Times New Roman"/>
          <w:szCs w:val="24"/>
        </w:rPr>
      </w:pPr>
    </w:p>
    <w:p w14:paraId="75F71FF6" w14:textId="67926C67" w:rsidR="006B3C53" w:rsidRPr="008940D2" w:rsidRDefault="006B3C53" w:rsidP="006B3C53">
      <w:pPr>
        <w:rPr>
          <w:rFonts w:cs="Times New Roman"/>
          <w:szCs w:val="24"/>
        </w:rPr>
      </w:pPr>
      <w:r w:rsidRPr="008940D2">
        <w:rPr>
          <w:rFonts w:cs="Times New Roman"/>
          <w:bCs/>
          <w:szCs w:val="24"/>
        </w:rPr>
        <w:t>Mõju UPT kasutajale –</w:t>
      </w:r>
      <w:r w:rsidRPr="008940D2">
        <w:rPr>
          <w:rFonts w:cs="Times New Roman"/>
          <w:b/>
          <w:szCs w:val="24"/>
        </w:rPr>
        <w:t xml:space="preserve"> </w:t>
      </w:r>
      <w:r w:rsidRPr="008940D2">
        <w:rPr>
          <w:rFonts w:cs="Times New Roman"/>
          <w:szCs w:val="24"/>
        </w:rPr>
        <w:t xml:space="preserve">ka UPT kõrgemate tasude puhul on nende taskukohasus postiteenuse kasutajatele tagatud, sest keskmiselt moodustavad kulutused UPT-le selle kasutaja igapäevastest väljaminekust väga väikse osa. </w:t>
      </w:r>
      <w:r w:rsidR="00C164F6" w:rsidRPr="008940D2">
        <w:rPr>
          <w:rFonts w:cs="Times New Roman"/>
          <w:szCs w:val="24"/>
        </w:rPr>
        <w:t>K</w:t>
      </w:r>
      <w:r w:rsidRPr="008940D2">
        <w:rPr>
          <w:rFonts w:cs="Times New Roman"/>
          <w:szCs w:val="24"/>
        </w:rPr>
        <w:t>eskmiselt kulub UPT kasutajal aastas kümmekond eurot teenuse kasutamiseks. See hinnang arvestab kõiki UPT saadetisi. Kui jätta välismaalt saadetud UPT saadetised hinnangust kõrvale (üldjuhul Eesti elanik nende saatmise eest tasuma ei pea), kujuneb UPT-le tehtavate kulutuste suurus aastas ligikaudu poole väiksemaks (4</w:t>
      </w:r>
      <w:r w:rsidR="005F55A4" w:rsidRPr="008940D2">
        <w:rPr>
          <w:rFonts w:cs="Times New Roman"/>
          <w:szCs w:val="24"/>
        </w:rPr>
        <w:t>–</w:t>
      </w:r>
      <w:r w:rsidRPr="008940D2">
        <w:rPr>
          <w:rFonts w:cs="Times New Roman"/>
          <w:szCs w:val="24"/>
        </w:rPr>
        <w:t>5 eurot).</w:t>
      </w:r>
      <w:r w:rsidR="00C164F6" w:rsidRPr="008940D2">
        <w:rPr>
          <w:rFonts w:cs="Times New Roman"/>
          <w:szCs w:val="24"/>
        </w:rPr>
        <w:t xml:space="preserve"> Samuti on olemas alternatiivseid võimalusi nii info ja teadete edastamiseks (eelkõige infotehnoloogilised võimaluse) kui ka postipakkide saatmiseks (eelkõige kullerpost ja pakiautomaaditeenus).</w:t>
      </w:r>
    </w:p>
    <w:p w14:paraId="24922717" w14:textId="77777777" w:rsidR="00D50ACF" w:rsidRPr="008940D2" w:rsidRDefault="00D50ACF" w:rsidP="006B3C53">
      <w:pPr>
        <w:rPr>
          <w:rFonts w:cs="Times New Roman"/>
          <w:szCs w:val="24"/>
        </w:rPr>
      </w:pPr>
    </w:p>
    <w:p w14:paraId="15F2679D" w14:textId="77559A02" w:rsidR="006A2689" w:rsidRPr="008940D2" w:rsidRDefault="00D50ACF" w:rsidP="006B3C53">
      <w:pPr>
        <w:rPr>
          <w:rFonts w:cs="Times New Roman"/>
          <w:szCs w:val="24"/>
        </w:rPr>
      </w:pPr>
      <w:r w:rsidRPr="008940D2">
        <w:rPr>
          <w:rFonts w:cs="Times New Roman"/>
          <w:szCs w:val="24"/>
        </w:rPr>
        <w:t xml:space="preserve">UPT teenuse hinnatõusu puhul on mõjutatud enim eraklient (UPT) ja mikroettevõtja, kuid lähtudes iga üksiku isiku tarbimise mahust ei ole mõju oluline. </w:t>
      </w:r>
    </w:p>
    <w:p w14:paraId="4E340CCE" w14:textId="3DDC11FA" w:rsidR="005B14BE" w:rsidRPr="008940D2" w:rsidRDefault="005B14BE" w:rsidP="006B3C53">
      <w:pPr>
        <w:rPr>
          <w:rFonts w:cs="Times New Roman"/>
          <w:szCs w:val="24"/>
        </w:rPr>
      </w:pPr>
    </w:p>
    <w:p w14:paraId="43A4E13E" w14:textId="68D754FC" w:rsidR="005B14BE" w:rsidRPr="008940D2" w:rsidRDefault="00697D65" w:rsidP="005B14BE">
      <w:pPr>
        <w:rPr>
          <w:rFonts w:cs="Times New Roman"/>
          <w:szCs w:val="24"/>
        </w:rPr>
      </w:pPr>
      <w:r w:rsidRPr="008940D2">
        <w:rPr>
          <w:rFonts w:cs="Times New Roman"/>
          <w:szCs w:val="24"/>
        </w:rPr>
        <w:t xml:space="preserve">Arvestades eelnõus sätestatut, kehtivaid seotud regulatsioone, tegevusluba, kokkuleppeid KOV-dega, UPT mahutrende, nende jätkumist samas ulatuses ning kulude kasvutrende oleks Eesti Posti prognoosi kohaselt </w:t>
      </w:r>
      <w:r w:rsidR="001F751D" w:rsidRPr="008940D2">
        <w:rPr>
          <w:rFonts w:cs="Times New Roman"/>
          <w:szCs w:val="24"/>
        </w:rPr>
        <w:t>UPT kulupõhine hind</w:t>
      </w:r>
      <w:r w:rsidRPr="008940D2">
        <w:rPr>
          <w:rFonts w:cs="Times New Roman"/>
          <w:szCs w:val="24"/>
        </w:rPr>
        <w:t xml:space="preserve"> aastal 2026</w:t>
      </w:r>
      <w:r w:rsidR="001F751D" w:rsidRPr="008940D2">
        <w:rPr>
          <w:rFonts w:cs="Times New Roman"/>
          <w:szCs w:val="24"/>
        </w:rPr>
        <w:t>:</w:t>
      </w:r>
    </w:p>
    <w:p w14:paraId="2761D4C7" w14:textId="56D44DB7" w:rsidR="005B14BE" w:rsidRPr="008940D2" w:rsidRDefault="005B14BE" w:rsidP="005B14BE">
      <w:pPr>
        <w:rPr>
          <w:rFonts w:cs="Times New Roman"/>
          <w:szCs w:val="24"/>
        </w:rPr>
      </w:pPr>
      <w:r w:rsidRPr="008940D2">
        <w:rPr>
          <w:rFonts w:cs="Times New Roman"/>
          <w:szCs w:val="24"/>
        </w:rPr>
        <w:t xml:space="preserve">•    riigisiseselt saadetav standardkiri hinnanguliselt </w:t>
      </w:r>
      <w:r w:rsidR="00697D65" w:rsidRPr="008940D2">
        <w:rPr>
          <w:rFonts w:cs="Times New Roman"/>
          <w:szCs w:val="24"/>
        </w:rPr>
        <w:t>2</w:t>
      </w:r>
      <w:r w:rsidRPr="008940D2">
        <w:rPr>
          <w:rFonts w:cs="Times New Roman"/>
          <w:szCs w:val="24"/>
        </w:rPr>
        <w:t>,</w:t>
      </w:r>
      <w:r w:rsidR="00697D65" w:rsidRPr="008940D2">
        <w:rPr>
          <w:rFonts w:cs="Times New Roman"/>
          <w:szCs w:val="24"/>
        </w:rPr>
        <w:t>4</w:t>
      </w:r>
      <w:r w:rsidRPr="008940D2">
        <w:rPr>
          <w:rFonts w:cs="Times New Roman"/>
          <w:szCs w:val="24"/>
        </w:rPr>
        <w:t xml:space="preserve"> EUR</w:t>
      </w:r>
      <w:r w:rsidR="00C164F6" w:rsidRPr="008940D2">
        <w:rPr>
          <w:rFonts w:cs="Times New Roman"/>
          <w:szCs w:val="24"/>
        </w:rPr>
        <w:t>;</w:t>
      </w:r>
    </w:p>
    <w:p w14:paraId="6F2C942E" w14:textId="2F1E8EC8" w:rsidR="005B14BE" w:rsidRPr="008940D2" w:rsidRDefault="005B14BE" w:rsidP="005B14BE">
      <w:pPr>
        <w:rPr>
          <w:rFonts w:cs="Times New Roman"/>
          <w:szCs w:val="24"/>
        </w:rPr>
      </w:pPr>
      <w:r w:rsidRPr="008940D2">
        <w:rPr>
          <w:rFonts w:cs="Times New Roman"/>
          <w:szCs w:val="24"/>
        </w:rPr>
        <w:t xml:space="preserve">•    riigisiseselt saadetav tähtkiri hinnanguliselt </w:t>
      </w:r>
      <w:r w:rsidR="00697D65" w:rsidRPr="008940D2">
        <w:rPr>
          <w:rFonts w:cs="Times New Roman"/>
          <w:szCs w:val="24"/>
        </w:rPr>
        <w:t>9,1</w:t>
      </w:r>
      <w:r w:rsidRPr="008940D2">
        <w:rPr>
          <w:rFonts w:cs="Times New Roman"/>
          <w:szCs w:val="24"/>
        </w:rPr>
        <w:t xml:space="preserve"> EUR</w:t>
      </w:r>
      <w:r w:rsidR="00C164F6" w:rsidRPr="008940D2">
        <w:rPr>
          <w:rFonts w:cs="Times New Roman"/>
          <w:szCs w:val="24"/>
        </w:rPr>
        <w:t>;</w:t>
      </w:r>
    </w:p>
    <w:p w14:paraId="1C3DAA44" w14:textId="60DA3029" w:rsidR="005B14BE" w:rsidRPr="008940D2" w:rsidRDefault="005B14BE" w:rsidP="005B14BE">
      <w:pPr>
        <w:rPr>
          <w:rFonts w:cs="Times New Roman"/>
          <w:szCs w:val="24"/>
        </w:rPr>
      </w:pPr>
      <w:r w:rsidRPr="008940D2">
        <w:rPr>
          <w:rFonts w:cs="Times New Roman"/>
          <w:szCs w:val="24"/>
        </w:rPr>
        <w:t xml:space="preserve">•    rahvusvaheline kiri hinnanguliselt </w:t>
      </w:r>
      <w:r w:rsidR="00697D65" w:rsidRPr="008940D2">
        <w:rPr>
          <w:rFonts w:cs="Times New Roman"/>
          <w:szCs w:val="24"/>
        </w:rPr>
        <w:t>4</w:t>
      </w:r>
      <w:r w:rsidRPr="008940D2">
        <w:rPr>
          <w:rFonts w:cs="Times New Roman"/>
          <w:szCs w:val="24"/>
        </w:rPr>
        <w:t>,</w:t>
      </w:r>
      <w:r w:rsidR="00697D65" w:rsidRPr="008940D2">
        <w:rPr>
          <w:rFonts w:cs="Times New Roman"/>
          <w:szCs w:val="24"/>
        </w:rPr>
        <w:t>7</w:t>
      </w:r>
      <w:r w:rsidRPr="008940D2">
        <w:rPr>
          <w:rFonts w:cs="Times New Roman"/>
          <w:szCs w:val="24"/>
        </w:rPr>
        <w:t xml:space="preserve"> EUR</w:t>
      </w:r>
      <w:r w:rsidR="00697D65" w:rsidRPr="008940D2">
        <w:rPr>
          <w:rFonts w:cs="Times New Roman"/>
          <w:szCs w:val="24"/>
        </w:rPr>
        <w:t>;</w:t>
      </w:r>
    </w:p>
    <w:p w14:paraId="329F55CD" w14:textId="070D062E" w:rsidR="00697D65" w:rsidRPr="008940D2" w:rsidRDefault="00697D65" w:rsidP="00697D65">
      <w:pPr>
        <w:rPr>
          <w:rFonts w:cs="Times New Roman"/>
          <w:szCs w:val="24"/>
        </w:rPr>
      </w:pPr>
    </w:p>
    <w:p w14:paraId="3EAA872D" w14:textId="205A013B" w:rsidR="005B14BE" w:rsidRPr="008940D2" w:rsidRDefault="005B14BE" w:rsidP="005B14BE">
      <w:pPr>
        <w:rPr>
          <w:rFonts w:cs="Times New Roman"/>
          <w:szCs w:val="24"/>
        </w:rPr>
      </w:pPr>
      <w:r w:rsidRPr="008940D2">
        <w:rPr>
          <w:rFonts w:cs="Times New Roman"/>
          <w:szCs w:val="24"/>
        </w:rPr>
        <w:t xml:space="preserve">Toodud hinnad lähtuvad </w:t>
      </w:r>
      <w:r w:rsidR="00697D65" w:rsidRPr="008940D2">
        <w:rPr>
          <w:rFonts w:cs="Times New Roman"/>
          <w:szCs w:val="24"/>
        </w:rPr>
        <w:t>mitmetest kriteeriumitest ja eeldustest, mille muutmisel muutub ka kõnealune prognoos</w:t>
      </w:r>
      <w:r w:rsidR="00C164F6" w:rsidRPr="008940D2">
        <w:rPr>
          <w:rFonts w:cs="Times New Roman"/>
          <w:szCs w:val="24"/>
        </w:rPr>
        <w:t>.</w:t>
      </w:r>
    </w:p>
    <w:p w14:paraId="0F7DA5BD" w14:textId="77777777" w:rsidR="006A2689" w:rsidRPr="008940D2" w:rsidRDefault="006A2689" w:rsidP="006B3C53">
      <w:pPr>
        <w:rPr>
          <w:rFonts w:cs="Times New Roman"/>
          <w:szCs w:val="24"/>
        </w:rPr>
      </w:pPr>
    </w:p>
    <w:p w14:paraId="624C03DF" w14:textId="0F48B1C6" w:rsidR="00D50ACF" w:rsidRPr="008940D2" w:rsidRDefault="00D50ACF" w:rsidP="006B3C53">
      <w:pPr>
        <w:rPr>
          <w:rFonts w:cs="Times New Roman"/>
          <w:szCs w:val="24"/>
        </w:rPr>
      </w:pPr>
      <w:r w:rsidRPr="008940D2">
        <w:rPr>
          <w:rFonts w:cs="Times New Roman"/>
          <w:szCs w:val="24"/>
        </w:rPr>
        <w:t>Samuti ei ole U</w:t>
      </w:r>
      <w:r w:rsidR="00B651EF" w:rsidRPr="008940D2">
        <w:rPr>
          <w:rFonts w:cs="Times New Roman"/>
          <w:szCs w:val="24"/>
        </w:rPr>
        <w:t>PT teenus oma olemuselt sobilik</w:t>
      </w:r>
      <w:r w:rsidRPr="008940D2">
        <w:rPr>
          <w:rFonts w:cs="Times New Roman"/>
          <w:szCs w:val="24"/>
        </w:rPr>
        <w:t xml:space="preserve"> kasutamiseks valdava</w:t>
      </w:r>
      <w:r w:rsidR="00B651EF" w:rsidRPr="008940D2">
        <w:rPr>
          <w:rFonts w:cs="Times New Roman"/>
          <w:szCs w:val="24"/>
        </w:rPr>
        <w:t>le osale äriklientide</w:t>
      </w:r>
      <w:r w:rsidR="000259F7" w:rsidRPr="008940D2">
        <w:rPr>
          <w:rFonts w:cs="Times New Roman"/>
          <w:szCs w:val="24"/>
        </w:rPr>
        <w:t>st</w:t>
      </w:r>
      <w:r w:rsidR="00B651EF" w:rsidRPr="008940D2">
        <w:rPr>
          <w:rFonts w:cs="Times New Roman"/>
          <w:szCs w:val="24"/>
        </w:rPr>
        <w:t xml:space="preserve">. Neile </w:t>
      </w:r>
      <w:r w:rsidRPr="008940D2">
        <w:rPr>
          <w:rFonts w:cs="Times New Roman"/>
          <w:szCs w:val="24"/>
        </w:rPr>
        <w:t>pakutakse juba täna UPT alternatiivseid teenuseid (ärikiri, pakiautomaat, kuller), mis sobivad kirjade ja pakkide saatmiseks</w:t>
      </w:r>
      <w:r w:rsidR="008060E0" w:rsidRPr="008940D2">
        <w:rPr>
          <w:rFonts w:cs="Times New Roman"/>
          <w:szCs w:val="24"/>
        </w:rPr>
        <w:t>,</w:t>
      </w:r>
      <w:r w:rsidRPr="008940D2">
        <w:rPr>
          <w:rFonts w:cs="Times New Roman"/>
          <w:szCs w:val="24"/>
        </w:rPr>
        <w:t xml:space="preserve"> sh allahindlused saadetiste mahust või </w:t>
      </w:r>
      <w:r w:rsidR="00B651EF" w:rsidRPr="008940D2">
        <w:rPr>
          <w:rFonts w:cs="Times New Roman"/>
          <w:szCs w:val="24"/>
        </w:rPr>
        <w:t>teenuse osutamise protsessist</w:t>
      </w:r>
      <w:r w:rsidR="008060E0" w:rsidRPr="008940D2">
        <w:rPr>
          <w:rFonts w:cs="Times New Roman"/>
          <w:szCs w:val="24"/>
        </w:rPr>
        <w:t xml:space="preserve"> lähtudes</w:t>
      </w:r>
      <w:r w:rsidR="00B651EF" w:rsidRPr="008940D2">
        <w:rPr>
          <w:rFonts w:cs="Times New Roman"/>
          <w:szCs w:val="24"/>
        </w:rPr>
        <w:t xml:space="preserve">. </w:t>
      </w:r>
      <w:r w:rsidR="00322E2A" w:rsidRPr="008940D2">
        <w:rPr>
          <w:rFonts w:cs="Times New Roman"/>
          <w:szCs w:val="24"/>
        </w:rPr>
        <w:t>Eelnõu muudatused ei puuduta ärikirja ehk partiikirja</w:t>
      </w:r>
      <w:r w:rsidR="00511249" w:rsidRPr="008940D2">
        <w:rPr>
          <w:rFonts w:cs="Times New Roman"/>
          <w:szCs w:val="24"/>
        </w:rPr>
        <w:t xml:space="preserve"> ja partiipaki hinda</w:t>
      </w:r>
      <w:r w:rsidR="00322E2A" w:rsidRPr="008940D2">
        <w:rPr>
          <w:rFonts w:cs="Times New Roman"/>
          <w:szCs w:val="24"/>
        </w:rPr>
        <w:t xml:space="preserve">. Nii </w:t>
      </w:r>
      <w:r w:rsidR="008060E0" w:rsidRPr="008940D2">
        <w:rPr>
          <w:rFonts w:cs="Times New Roman"/>
          <w:szCs w:val="24"/>
        </w:rPr>
        <w:t xml:space="preserve">praegu </w:t>
      </w:r>
      <w:r w:rsidR="00322E2A" w:rsidRPr="008940D2">
        <w:rPr>
          <w:rFonts w:cs="Times New Roman"/>
          <w:szCs w:val="24"/>
        </w:rPr>
        <w:t>kui ka tulevikus on see äri ning hind kujuneb turutingimustes.</w:t>
      </w:r>
    </w:p>
    <w:p w14:paraId="2055C761" w14:textId="77777777" w:rsidR="00D37EA7" w:rsidRPr="008940D2" w:rsidRDefault="00D37EA7" w:rsidP="006B3C53">
      <w:pPr>
        <w:rPr>
          <w:rFonts w:cs="Times New Roman"/>
          <w:b/>
          <w:szCs w:val="24"/>
        </w:rPr>
      </w:pPr>
    </w:p>
    <w:p w14:paraId="267DB290" w14:textId="2A898BE0" w:rsidR="00D37EA7" w:rsidRPr="008940D2" w:rsidRDefault="00D37EA7" w:rsidP="00D37EA7">
      <w:pPr>
        <w:rPr>
          <w:rFonts w:cs="Times New Roman"/>
          <w:szCs w:val="24"/>
        </w:rPr>
      </w:pPr>
      <w:r w:rsidRPr="008940D2">
        <w:rPr>
          <w:rFonts w:cs="Times New Roman"/>
          <w:b/>
          <w:szCs w:val="24"/>
        </w:rPr>
        <w:lastRenderedPageBreak/>
        <w:t>Järeldus mõju olulisuse kohta</w:t>
      </w:r>
      <w:r w:rsidR="005B14BE" w:rsidRPr="008940D2">
        <w:rPr>
          <w:rFonts w:cs="Times New Roman"/>
          <w:b/>
          <w:szCs w:val="24"/>
        </w:rPr>
        <w:t>:</w:t>
      </w:r>
      <w:r w:rsidR="00217759" w:rsidRPr="008940D2">
        <w:rPr>
          <w:rFonts w:cs="Times New Roman"/>
          <w:b/>
          <w:szCs w:val="24"/>
        </w:rPr>
        <w:t xml:space="preserve"> </w:t>
      </w:r>
      <w:r w:rsidR="00217759" w:rsidRPr="008940D2">
        <w:rPr>
          <w:rFonts w:cs="Times New Roman"/>
          <w:szCs w:val="24"/>
        </w:rPr>
        <w:t>lähtudes väiksest tarbimise mahust ei ole mõju oluline.</w:t>
      </w:r>
    </w:p>
    <w:p w14:paraId="193D7567" w14:textId="1862A9C2" w:rsidR="00D23D33" w:rsidRPr="008940D2" w:rsidRDefault="006536F8" w:rsidP="006B3C53">
      <w:pPr>
        <w:rPr>
          <w:rFonts w:cs="Times New Roman"/>
          <w:szCs w:val="24"/>
        </w:rPr>
      </w:pPr>
      <w:r w:rsidRPr="008940D2">
        <w:rPr>
          <w:rFonts w:cs="Times New Roman"/>
          <w:szCs w:val="24"/>
        </w:rPr>
        <w:t>UPT liiga kõrge hinna riski maandab</w:t>
      </w:r>
      <w:r w:rsidR="007A1B7A" w:rsidRPr="008940D2">
        <w:rPr>
          <w:rFonts w:cs="Times New Roman"/>
          <w:szCs w:val="24"/>
        </w:rPr>
        <w:t xml:space="preserve"> esmalt</w:t>
      </w:r>
      <w:r w:rsidRPr="008940D2">
        <w:rPr>
          <w:rFonts w:cs="Times New Roman"/>
          <w:szCs w:val="24"/>
        </w:rPr>
        <w:t xml:space="preserve"> asjaolu, et</w:t>
      </w:r>
      <w:r w:rsidR="007A1B7A" w:rsidRPr="008940D2">
        <w:rPr>
          <w:rFonts w:cs="Times New Roman"/>
          <w:szCs w:val="24"/>
        </w:rPr>
        <w:t xml:space="preserve"> Konkurentsiamet hinda kooskõlastades peab järgima, et see oleks jätkuvalt vastuvõetav elanikele.</w:t>
      </w:r>
      <w:r w:rsidR="00DC366B" w:rsidRPr="008940D2">
        <w:rPr>
          <w:rFonts w:cs="Times New Roman"/>
          <w:szCs w:val="24"/>
        </w:rPr>
        <w:t xml:space="preserve"> Teisalt on eelnõusse lisatud üleminekuaeg, </w:t>
      </w:r>
      <w:r w:rsidR="00C164F6" w:rsidRPr="008940D2">
        <w:rPr>
          <w:rFonts w:cs="Times New Roman"/>
          <w:szCs w:val="24"/>
        </w:rPr>
        <w:t xml:space="preserve">mis piirab järsku hinnatõusu. </w:t>
      </w:r>
      <w:r w:rsidR="007A1B7A" w:rsidRPr="008940D2">
        <w:rPr>
          <w:rFonts w:cs="Times New Roman"/>
          <w:szCs w:val="24"/>
        </w:rPr>
        <w:t>Lisaks muutuvad kasvava hinna puhul</w:t>
      </w:r>
      <w:r w:rsidRPr="008940D2">
        <w:rPr>
          <w:rFonts w:cs="Times New Roman"/>
          <w:szCs w:val="24"/>
        </w:rPr>
        <w:t xml:space="preserve"> kasutajale alternatiiviks esemete ja dokumentide saatmisel ka teised väiksemad logistikafirmad ehk UPT</w:t>
      </w:r>
      <w:r w:rsidR="007A1B7A" w:rsidRPr="008940D2">
        <w:rPr>
          <w:rFonts w:cs="Times New Roman"/>
          <w:szCs w:val="24"/>
        </w:rPr>
        <w:t xml:space="preserve"> osutaja peab</w:t>
      </w:r>
      <w:r w:rsidRPr="008940D2">
        <w:rPr>
          <w:rFonts w:cs="Times New Roman"/>
          <w:szCs w:val="24"/>
        </w:rPr>
        <w:t xml:space="preserve"> kirja ning pakihinnaga konkurentsis püsimiseks suutma pakkuda konkurentsivõimelist hinda. Turg on avatud ja konkurendiks osutuvad ka naaberriikide ettevõtted. Liiga kõrge hinna riski realiseerumine ei ole tõenäoline.</w:t>
      </w:r>
    </w:p>
    <w:p w14:paraId="4CCF726E" w14:textId="77777777" w:rsidR="006536F8" w:rsidRPr="008940D2" w:rsidRDefault="006536F8" w:rsidP="006B3C53">
      <w:pPr>
        <w:rPr>
          <w:rFonts w:cs="Times New Roman"/>
          <w:szCs w:val="24"/>
        </w:rPr>
      </w:pPr>
    </w:p>
    <w:p w14:paraId="29050877" w14:textId="64075DC6" w:rsidR="00683247" w:rsidRPr="008940D2" w:rsidRDefault="005B14BE" w:rsidP="00D50ACF">
      <w:pPr>
        <w:rPr>
          <w:rFonts w:cs="Times New Roman"/>
          <w:b/>
          <w:szCs w:val="24"/>
        </w:rPr>
      </w:pPr>
      <w:r w:rsidRPr="008940D2">
        <w:rPr>
          <w:rFonts w:cs="Times New Roman"/>
          <w:b/>
          <w:szCs w:val="24"/>
        </w:rPr>
        <w:t xml:space="preserve">Mõju valdkond: </w:t>
      </w:r>
      <w:r w:rsidR="00D23D33" w:rsidRPr="008940D2">
        <w:rPr>
          <w:rFonts w:cs="Times New Roman"/>
          <w:bCs/>
          <w:szCs w:val="24"/>
        </w:rPr>
        <w:t>Mõju riigiasutuste töökorraldusele</w:t>
      </w:r>
      <w:r w:rsidR="00910061" w:rsidRPr="008940D2">
        <w:rPr>
          <w:rFonts w:cs="Times New Roman"/>
          <w:b/>
          <w:szCs w:val="24"/>
        </w:rPr>
        <w:t xml:space="preserve"> </w:t>
      </w:r>
    </w:p>
    <w:p w14:paraId="17E8863C" w14:textId="77777777" w:rsidR="00DF6DA9" w:rsidRPr="008940D2" w:rsidRDefault="00DF6DA9" w:rsidP="00D50ACF">
      <w:pPr>
        <w:rPr>
          <w:rFonts w:cs="Times New Roman"/>
          <w:b/>
          <w:szCs w:val="24"/>
        </w:rPr>
      </w:pPr>
    </w:p>
    <w:p w14:paraId="09A56866" w14:textId="7D0271F3" w:rsidR="00683247" w:rsidRPr="008940D2" w:rsidRDefault="00683247" w:rsidP="00D50ACF">
      <w:pPr>
        <w:rPr>
          <w:rFonts w:cs="Times New Roman"/>
          <w:bCs/>
          <w:szCs w:val="24"/>
        </w:rPr>
      </w:pPr>
      <w:r w:rsidRPr="008940D2">
        <w:rPr>
          <w:rFonts w:cs="Times New Roman"/>
          <w:b/>
          <w:szCs w:val="24"/>
        </w:rPr>
        <w:t>Mõju sihtrühm:</w:t>
      </w:r>
      <w:r w:rsidR="00F47CAB" w:rsidRPr="008940D2">
        <w:rPr>
          <w:rFonts w:cs="Times New Roman"/>
          <w:b/>
          <w:szCs w:val="24"/>
        </w:rPr>
        <w:t xml:space="preserve"> </w:t>
      </w:r>
      <w:r w:rsidRPr="008940D2">
        <w:rPr>
          <w:rFonts w:cs="Times New Roman"/>
          <w:bCs/>
          <w:szCs w:val="24"/>
        </w:rPr>
        <w:t>Konkurentsiamet</w:t>
      </w:r>
      <w:r w:rsidR="007A1B7A" w:rsidRPr="008940D2">
        <w:rPr>
          <w:rFonts w:cs="Times New Roman"/>
          <w:bCs/>
          <w:szCs w:val="24"/>
        </w:rPr>
        <w:t>, Maksu- ja Tolliamet</w:t>
      </w:r>
      <w:r w:rsidR="00F47CAB" w:rsidRPr="008940D2">
        <w:rPr>
          <w:rFonts w:cs="Times New Roman"/>
          <w:bCs/>
          <w:szCs w:val="24"/>
        </w:rPr>
        <w:t>, Regionaal- ja Põllumajandusministeerium</w:t>
      </w:r>
    </w:p>
    <w:p w14:paraId="43AE279B" w14:textId="77777777" w:rsidR="00DF6DA9" w:rsidRPr="008940D2" w:rsidRDefault="00DF6DA9" w:rsidP="00D50ACF">
      <w:pPr>
        <w:rPr>
          <w:rFonts w:cs="Times New Roman"/>
          <w:bCs/>
          <w:szCs w:val="24"/>
        </w:rPr>
      </w:pPr>
    </w:p>
    <w:p w14:paraId="79C2EE2B" w14:textId="2BF7A76C" w:rsidR="007A1B7A" w:rsidRPr="008940D2" w:rsidRDefault="00683247" w:rsidP="00D50ACF">
      <w:pPr>
        <w:rPr>
          <w:rFonts w:cs="Times New Roman"/>
          <w:szCs w:val="24"/>
        </w:rPr>
      </w:pPr>
      <w:r w:rsidRPr="008940D2">
        <w:rPr>
          <w:rFonts w:cs="Times New Roman"/>
          <w:b/>
          <w:szCs w:val="24"/>
        </w:rPr>
        <w:t>Mõju kirjeldus:</w:t>
      </w:r>
      <w:r w:rsidR="00E17925" w:rsidRPr="008940D2">
        <w:rPr>
          <w:rFonts w:cs="Times New Roman"/>
          <w:b/>
          <w:szCs w:val="24"/>
        </w:rPr>
        <w:t xml:space="preserve"> </w:t>
      </w:r>
      <w:r w:rsidR="0036522A" w:rsidRPr="008940D2">
        <w:rPr>
          <w:rFonts w:cs="Times New Roman"/>
          <w:szCs w:val="24"/>
        </w:rPr>
        <w:t>Regionaal- ja Põllumajandusministeeriumi</w:t>
      </w:r>
      <w:r w:rsidR="00910061" w:rsidRPr="008940D2">
        <w:rPr>
          <w:rFonts w:cs="Times New Roman"/>
          <w:szCs w:val="24"/>
        </w:rPr>
        <w:t xml:space="preserve"> töökoormus</w:t>
      </w:r>
      <w:r w:rsidR="00C164F6" w:rsidRPr="008940D2">
        <w:rPr>
          <w:rFonts w:cs="Times New Roman"/>
          <w:szCs w:val="24"/>
        </w:rPr>
        <w:t xml:space="preserve"> jääb suurel määral samaks. Vähesel määral kasvab Konkurentsiameti töökoormus ajutiselt</w:t>
      </w:r>
      <w:r w:rsidR="00910061" w:rsidRPr="008940D2">
        <w:rPr>
          <w:rFonts w:cs="Times New Roman"/>
          <w:szCs w:val="24"/>
        </w:rPr>
        <w:t>, kuna</w:t>
      </w:r>
      <w:r w:rsidR="00C164F6" w:rsidRPr="008940D2">
        <w:rPr>
          <w:rFonts w:cs="Times New Roman"/>
          <w:szCs w:val="24"/>
        </w:rPr>
        <w:t xml:space="preserve"> viimane peab välja töötama põhjendatud tasu metoodika.</w:t>
      </w:r>
      <w:r w:rsidR="00910061" w:rsidRPr="008940D2">
        <w:rPr>
          <w:rFonts w:cs="Times New Roman"/>
          <w:szCs w:val="24"/>
        </w:rPr>
        <w:t xml:space="preserve"> </w:t>
      </w:r>
      <w:r w:rsidR="00C164F6" w:rsidRPr="008940D2">
        <w:rPr>
          <w:rFonts w:cs="Times New Roman"/>
          <w:szCs w:val="24"/>
        </w:rPr>
        <w:t>Samuti on p</w:t>
      </w:r>
      <w:r w:rsidR="00910061" w:rsidRPr="008940D2">
        <w:rPr>
          <w:rFonts w:cs="Times New Roman"/>
          <w:szCs w:val="24"/>
        </w:rPr>
        <w:t xml:space="preserve">õhjendatud tulukuse ületamise korral Konkurentsiametil õigus sekkuda (peatada ettekirjutusega tasu suuruse rakendamine, kui see ei vasta seadusele (näiteks kasum ületab põhjendatud tulukuse). </w:t>
      </w:r>
    </w:p>
    <w:p w14:paraId="1D7152D8" w14:textId="77777777" w:rsidR="007A1B7A" w:rsidRPr="008940D2" w:rsidRDefault="007A1B7A" w:rsidP="00D50ACF">
      <w:pPr>
        <w:rPr>
          <w:rFonts w:cs="Times New Roman"/>
          <w:szCs w:val="24"/>
        </w:rPr>
      </w:pPr>
    </w:p>
    <w:p w14:paraId="65CDBFC4" w14:textId="783F9D95" w:rsidR="00D23D33" w:rsidRPr="008940D2" w:rsidRDefault="007A1B7A" w:rsidP="00D50ACF">
      <w:pPr>
        <w:rPr>
          <w:rFonts w:cs="Times New Roman"/>
          <w:szCs w:val="24"/>
        </w:rPr>
      </w:pPr>
      <w:r w:rsidRPr="008940D2">
        <w:rPr>
          <w:rFonts w:cs="Times New Roman"/>
          <w:szCs w:val="24"/>
        </w:rPr>
        <w:t>ETOE asutamise regulatsiooni sätestamisega seaduses ei kasva Maksu- ja Tolliameti töökoormus, kuna ka täna saavad Eestis tegutseda ETOE-d vastavalt Ülemaailmse Postiliidu kongressi otsusele C 63/2008.</w:t>
      </w:r>
    </w:p>
    <w:p w14:paraId="2142A9C2" w14:textId="77777777" w:rsidR="00910061" w:rsidRPr="008940D2" w:rsidRDefault="00910061" w:rsidP="00D50ACF">
      <w:pPr>
        <w:rPr>
          <w:rFonts w:cs="Times New Roman"/>
          <w:szCs w:val="24"/>
        </w:rPr>
      </w:pPr>
    </w:p>
    <w:p w14:paraId="15772C01" w14:textId="0C8842CE" w:rsidR="00636E2D" w:rsidRPr="008940D2" w:rsidRDefault="00217759" w:rsidP="00D50ACF">
      <w:pPr>
        <w:rPr>
          <w:rFonts w:cs="Times New Roman"/>
          <w:szCs w:val="24"/>
        </w:rPr>
      </w:pPr>
      <w:r w:rsidRPr="008940D2">
        <w:rPr>
          <w:rFonts w:cs="Times New Roman"/>
          <w:b/>
          <w:bCs/>
          <w:szCs w:val="24"/>
        </w:rPr>
        <w:t>Järeldus mõju olulisuse kohta</w:t>
      </w:r>
      <w:r w:rsidR="00683247" w:rsidRPr="008940D2">
        <w:rPr>
          <w:rFonts w:cs="Times New Roman"/>
          <w:szCs w:val="24"/>
        </w:rPr>
        <w:t xml:space="preserve">: </w:t>
      </w:r>
      <w:r w:rsidR="00F47CAB" w:rsidRPr="008940D2">
        <w:rPr>
          <w:rFonts w:cs="Times New Roman"/>
          <w:szCs w:val="24"/>
        </w:rPr>
        <w:t>M</w:t>
      </w:r>
      <w:r w:rsidR="00636E2D" w:rsidRPr="008940D2">
        <w:rPr>
          <w:rFonts w:cs="Times New Roman"/>
          <w:szCs w:val="24"/>
        </w:rPr>
        <w:t>uudatus ei too kaasa</w:t>
      </w:r>
      <w:r w:rsidR="007A1B7A" w:rsidRPr="008940D2">
        <w:rPr>
          <w:rFonts w:cs="Times New Roman"/>
          <w:szCs w:val="24"/>
        </w:rPr>
        <w:t xml:space="preserve"> riigiasutuste</w:t>
      </w:r>
      <w:r w:rsidR="00C164F6" w:rsidRPr="008940D2">
        <w:rPr>
          <w:rFonts w:cs="Times New Roman"/>
          <w:szCs w:val="24"/>
        </w:rPr>
        <w:t xml:space="preserve"> keskpikas vaates</w:t>
      </w:r>
      <w:r w:rsidR="00636E2D" w:rsidRPr="008940D2">
        <w:rPr>
          <w:rFonts w:cs="Times New Roman"/>
          <w:szCs w:val="24"/>
        </w:rPr>
        <w:t xml:space="preserve"> töökoormuse muutumist, suureneb ainult Konkur</w:t>
      </w:r>
      <w:r w:rsidR="00B651EF" w:rsidRPr="008940D2">
        <w:rPr>
          <w:rFonts w:cs="Times New Roman"/>
          <w:szCs w:val="24"/>
        </w:rPr>
        <w:t xml:space="preserve">entsiameti järelevalvepädevus. </w:t>
      </w:r>
      <w:r w:rsidR="00636E2D" w:rsidRPr="008940D2">
        <w:rPr>
          <w:rFonts w:cs="Times New Roman"/>
          <w:szCs w:val="24"/>
        </w:rPr>
        <w:t>Monopoolse iseloomuga üldhuviteenuste valdkondades teostab teenuste hindade üle järelevalvet sõltumatu regulaator. Konkurentsiamet teostab teenuste hindade üle järelevalvet ka näiteks elektri, gaasi ja vee sektorites.</w:t>
      </w:r>
    </w:p>
    <w:p w14:paraId="3F3812D5" w14:textId="77777777" w:rsidR="00D37EA7" w:rsidRPr="008940D2" w:rsidRDefault="00D37EA7" w:rsidP="00D50ACF">
      <w:pPr>
        <w:rPr>
          <w:rFonts w:cs="Times New Roman"/>
          <w:szCs w:val="24"/>
        </w:rPr>
      </w:pPr>
    </w:p>
    <w:p w14:paraId="030134ED" w14:textId="20511C9B" w:rsidR="00910061" w:rsidRPr="008940D2" w:rsidRDefault="002E3283" w:rsidP="00D50ACF">
      <w:pPr>
        <w:rPr>
          <w:rFonts w:cs="Times New Roman"/>
          <w:b/>
          <w:szCs w:val="24"/>
        </w:rPr>
      </w:pPr>
      <w:r w:rsidRPr="008940D2">
        <w:rPr>
          <w:rFonts w:cs="Times New Roman"/>
          <w:b/>
          <w:szCs w:val="24"/>
        </w:rPr>
        <w:t>Muudatus 4</w:t>
      </w:r>
      <w:r w:rsidR="00D50ACF" w:rsidRPr="008940D2">
        <w:rPr>
          <w:rFonts w:cs="Times New Roman"/>
          <w:b/>
          <w:szCs w:val="24"/>
        </w:rPr>
        <w:t xml:space="preserve">: seaduses </w:t>
      </w:r>
      <w:r w:rsidR="00153028" w:rsidRPr="008940D2">
        <w:rPr>
          <w:rFonts w:cs="Times New Roman"/>
          <w:b/>
          <w:szCs w:val="24"/>
        </w:rPr>
        <w:t>tunnist</w:t>
      </w:r>
      <w:r w:rsidR="00D50ACF" w:rsidRPr="008940D2">
        <w:rPr>
          <w:rFonts w:cs="Times New Roman"/>
          <w:b/>
          <w:szCs w:val="24"/>
        </w:rPr>
        <w:t xml:space="preserve">atakse </w:t>
      </w:r>
      <w:r w:rsidR="00153028" w:rsidRPr="008940D2">
        <w:rPr>
          <w:rFonts w:cs="Times New Roman"/>
          <w:b/>
          <w:szCs w:val="24"/>
        </w:rPr>
        <w:t xml:space="preserve">kehtetuks </w:t>
      </w:r>
      <w:r w:rsidR="00B36E72" w:rsidRPr="008940D2">
        <w:rPr>
          <w:rFonts w:cs="Times New Roman"/>
          <w:b/>
          <w:szCs w:val="24"/>
        </w:rPr>
        <w:t>UPT</w:t>
      </w:r>
      <w:r w:rsidR="00D50ACF" w:rsidRPr="008940D2">
        <w:rPr>
          <w:rFonts w:cs="Times New Roman"/>
          <w:b/>
          <w:szCs w:val="24"/>
        </w:rPr>
        <w:t xml:space="preserve"> osutamise kohustuse täimisega seotud ebamõistlikult koormavate kulude hüvitamise regulatsioon.</w:t>
      </w:r>
    </w:p>
    <w:p w14:paraId="60581534" w14:textId="77777777" w:rsidR="00D50ACF" w:rsidRPr="008940D2" w:rsidRDefault="00D50ACF" w:rsidP="00D50ACF">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4E647B86" w14:textId="32EAB636" w:rsidR="00E17925" w:rsidRPr="008940D2" w:rsidRDefault="00E17925"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r w:rsidRPr="008940D2">
        <w:rPr>
          <w:rFonts w:cs="Times New Roman"/>
          <w:b/>
          <w:szCs w:val="24"/>
        </w:rPr>
        <w:t xml:space="preserve">Mõju valdkond: </w:t>
      </w:r>
      <w:r w:rsidRPr="008940D2">
        <w:rPr>
          <w:rFonts w:cs="Times New Roman"/>
          <w:bCs/>
          <w:szCs w:val="24"/>
        </w:rPr>
        <w:t>majanduslik mõju</w:t>
      </w:r>
    </w:p>
    <w:p w14:paraId="0C000FB1" w14:textId="77777777" w:rsidR="00F47CAB" w:rsidRPr="008940D2" w:rsidRDefault="00F47CA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p>
    <w:p w14:paraId="76EDE5B5" w14:textId="77777777" w:rsidR="00E17925" w:rsidRPr="008940D2" w:rsidRDefault="00E17925"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r w:rsidRPr="008940D2">
        <w:rPr>
          <w:rFonts w:cs="Times New Roman"/>
          <w:b/>
          <w:szCs w:val="24"/>
        </w:rPr>
        <w:t>Mõju sihtrühm:</w:t>
      </w:r>
      <w:r w:rsidRPr="008940D2">
        <w:rPr>
          <w:rFonts w:cs="Times New Roman"/>
          <w:bCs/>
          <w:szCs w:val="24"/>
        </w:rPr>
        <w:t xml:space="preserve"> </w:t>
      </w:r>
      <w:r w:rsidR="00D50ACF" w:rsidRPr="008940D2">
        <w:rPr>
          <w:rFonts w:cs="Times New Roman"/>
          <w:bCs/>
          <w:szCs w:val="24"/>
        </w:rPr>
        <w:t>UPT osutaja ja ra</w:t>
      </w:r>
      <w:r w:rsidR="00153028" w:rsidRPr="008940D2">
        <w:rPr>
          <w:rFonts w:cs="Times New Roman"/>
          <w:bCs/>
          <w:szCs w:val="24"/>
        </w:rPr>
        <w:t xml:space="preserve">hastamiskohustusega </w:t>
      </w:r>
      <w:r w:rsidR="00D945CB" w:rsidRPr="008940D2">
        <w:rPr>
          <w:rFonts w:cs="Times New Roman"/>
          <w:bCs/>
          <w:szCs w:val="24"/>
        </w:rPr>
        <w:t>postiteenuse osuta</w:t>
      </w:r>
      <w:r w:rsidR="00153028" w:rsidRPr="008940D2">
        <w:rPr>
          <w:rFonts w:cs="Times New Roman"/>
          <w:bCs/>
          <w:szCs w:val="24"/>
        </w:rPr>
        <w:t>ja</w:t>
      </w:r>
      <w:r w:rsidR="00153028" w:rsidRPr="008940D2">
        <w:rPr>
          <w:rFonts w:cs="Times New Roman"/>
          <w:b/>
          <w:szCs w:val="24"/>
        </w:rPr>
        <w:t xml:space="preserve"> </w:t>
      </w:r>
    </w:p>
    <w:p w14:paraId="7354214E" w14:textId="77777777" w:rsidR="00F47CAB" w:rsidRPr="008940D2" w:rsidRDefault="00F47CA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p>
    <w:p w14:paraId="2E325312" w14:textId="3C090C78" w:rsidR="00E14713" w:rsidRPr="008940D2" w:rsidRDefault="00E17925"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b/>
          <w:szCs w:val="24"/>
        </w:rPr>
        <w:t>Mõju kirjeldus:</w:t>
      </w:r>
      <w:r w:rsidR="00153028" w:rsidRPr="008940D2">
        <w:rPr>
          <w:rFonts w:cs="Times New Roman"/>
          <w:b/>
          <w:szCs w:val="24"/>
        </w:rPr>
        <w:t xml:space="preserve"> </w:t>
      </w:r>
      <w:r w:rsidR="00E14713" w:rsidRPr="008940D2">
        <w:rPr>
          <w:rFonts w:cs="Times New Roman"/>
          <w:szCs w:val="24"/>
        </w:rPr>
        <w:t>UPT osutajale ja rahastamiskohustusega postiteenuse osutajatele toob muudatus kaasa haldus- ja rahalise koormuse vähenemise.</w:t>
      </w:r>
    </w:p>
    <w:p w14:paraId="5BA9A896" w14:textId="77777777" w:rsidR="00D945CB" w:rsidRPr="008940D2" w:rsidRDefault="00D945C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16B57489" w14:textId="78ADF5CE" w:rsidR="00E14713" w:rsidRPr="008940D2" w:rsidRDefault="00D945CB" w:rsidP="00983E64">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szCs w:val="24"/>
        </w:rPr>
        <w:t xml:space="preserve">Praegu kehtiva </w:t>
      </w:r>
      <w:r w:rsidR="00B36E72" w:rsidRPr="008940D2">
        <w:rPr>
          <w:rFonts w:cs="Times New Roman"/>
          <w:szCs w:val="24"/>
        </w:rPr>
        <w:t>UPT</w:t>
      </w:r>
      <w:r w:rsidRPr="008940D2">
        <w:rPr>
          <w:rFonts w:cs="Times New Roman"/>
          <w:szCs w:val="24"/>
        </w:rPr>
        <w:t xml:space="preserve"> makse määruse kohaselt </w:t>
      </w:r>
      <w:r w:rsidR="008060E0" w:rsidRPr="008940D2">
        <w:rPr>
          <w:rFonts w:cs="Times New Roman"/>
          <w:szCs w:val="24"/>
        </w:rPr>
        <w:t xml:space="preserve">riigisiseselt </w:t>
      </w:r>
      <w:r w:rsidRPr="008940D2">
        <w:rPr>
          <w:rFonts w:cs="Times New Roman"/>
          <w:szCs w:val="24"/>
        </w:rPr>
        <w:t>ja rahvusvaheliselt lihtsaadetisena edastatavate kirisaadetiste makse määr on 8 eurosen</w:t>
      </w:r>
      <w:r w:rsidR="008060E0" w:rsidRPr="008940D2">
        <w:rPr>
          <w:rFonts w:cs="Times New Roman"/>
          <w:szCs w:val="24"/>
        </w:rPr>
        <w:t>t</w:t>
      </w:r>
      <w:r w:rsidRPr="008940D2">
        <w:rPr>
          <w:rFonts w:cs="Times New Roman"/>
          <w:szCs w:val="24"/>
        </w:rPr>
        <w:t>i ning täht- ja väärtsaadetisena edastatavate kirisaadetiste makse määr on 40 eurosen</w:t>
      </w:r>
      <w:r w:rsidR="008060E0" w:rsidRPr="008940D2">
        <w:rPr>
          <w:rFonts w:cs="Times New Roman"/>
          <w:szCs w:val="24"/>
        </w:rPr>
        <w:t>t</w:t>
      </w:r>
      <w:r w:rsidRPr="008940D2">
        <w:rPr>
          <w:rFonts w:cs="Times New Roman"/>
          <w:szCs w:val="24"/>
        </w:rPr>
        <w:t xml:space="preserve">i iga saadetise kohta. </w:t>
      </w:r>
      <w:r w:rsidR="00E17925" w:rsidRPr="008940D2">
        <w:rPr>
          <w:rFonts w:cs="Times New Roman"/>
          <w:szCs w:val="24"/>
        </w:rPr>
        <w:t>Maksemäärad on püsinud muutumatuna alates 2014. aastast</w:t>
      </w:r>
      <w:r w:rsidR="00FF4906" w:rsidRPr="008940D2">
        <w:rPr>
          <w:rFonts w:cs="Times New Roman"/>
          <w:szCs w:val="24"/>
        </w:rPr>
        <w:t>.</w:t>
      </w:r>
      <w:r w:rsidR="00983E64" w:rsidRPr="008940D2">
        <w:t xml:space="preserve"> </w:t>
      </w:r>
    </w:p>
    <w:p w14:paraId="4A4470C7" w14:textId="77777777" w:rsidR="00D945CB" w:rsidRPr="008940D2" w:rsidRDefault="00D945C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p>
    <w:p w14:paraId="3EA7674C" w14:textId="759D3C3D" w:rsidR="00153028" w:rsidRPr="008940D2" w:rsidRDefault="00153028"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szCs w:val="24"/>
        </w:rPr>
        <w:t xml:space="preserve">Vaatamata eesmärgile hüvitada UPT osutaja ebamõistlikult koormavaid kulusid, on postiteenuse osutajatele kehtestatud UPT makse puhul tegemist koormava ning postiturul konkurentsi piirava meetmega. Kuna UPT tasude kulupõhiseks muutumine kaotab probleemi, mille kohaselt teenuse osutamisest saadav tulu ei kata kulusid, puudub edaspidi selle fondi järele vajadus ning </w:t>
      </w:r>
      <w:r w:rsidR="00B36E72" w:rsidRPr="008940D2">
        <w:rPr>
          <w:rFonts w:cs="Times New Roman"/>
          <w:szCs w:val="24"/>
        </w:rPr>
        <w:t>UPT</w:t>
      </w:r>
      <w:r w:rsidRPr="008940D2">
        <w:rPr>
          <w:rFonts w:cs="Times New Roman"/>
          <w:szCs w:val="24"/>
        </w:rPr>
        <w:t xml:space="preserve"> osutamise kohustuse täitmisega seotud ebamõistlikult koormavate kulude hüvitamise regulatsioon tunnistatakse kehtetuks.</w:t>
      </w:r>
      <w:r w:rsidR="00636E2D" w:rsidRPr="008940D2">
        <w:rPr>
          <w:rFonts w:cs="Times New Roman"/>
          <w:szCs w:val="24"/>
        </w:rPr>
        <w:t xml:space="preserve"> </w:t>
      </w:r>
    </w:p>
    <w:p w14:paraId="3B569C20"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2434C91B" w14:textId="7B966F4C" w:rsidR="00983E64" w:rsidRPr="008940D2" w:rsidRDefault="00983E64"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b/>
          <w:bCs/>
          <w:szCs w:val="24"/>
        </w:rPr>
        <w:lastRenderedPageBreak/>
        <w:t xml:space="preserve">Järeldus mõju olulisuse kohta: </w:t>
      </w:r>
      <w:r w:rsidRPr="008940D2">
        <w:rPr>
          <w:rFonts w:cs="Times New Roman"/>
          <w:szCs w:val="24"/>
        </w:rPr>
        <w:t xml:space="preserve">Tulenevalt eelmärgitust omab muudatus olulist positiivset mõju UPT osutaja ja rahastamiskohustusega postiteenuse osutajate rahalisele koormusele </w:t>
      </w:r>
      <w:r w:rsidR="00590426" w:rsidRPr="008940D2">
        <w:rPr>
          <w:rFonts w:cs="Times New Roman"/>
          <w:szCs w:val="24"/>
        </w:rPr>
        <w:t xml:space="preserve">ning </w:t>
      </w:r>
      <w:r w:rsidRPr="008940D2">
        <w:rPr>
          <w:rFonts w:cs="Times New Roman"/>
          <w:szCs w:val="24"/>
        </w:rPr>
        <w:t>töökorraldusele.</w:t>
      </w:r>
    </w:p>
    <w:p w14:paraId="6877521E" w14:textId="77777777" w:rsidR="0084014F" w:rsidRPr="008940D2" w:rsidRDefault="0084014F"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24A35A30" w14:textId="77777777" w:rsidR="00FF4906" w:rsidRPr="008940D2" w:rsidRDefault="00FF4906"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r w:rsidRPr="008940D2">
        <w:rPr>
          <w:rFonts w:cs="Times New Roman"/>
          <w:b/>
          <w:szCs w:val="24"/>
        </w:rPr>
        <w:t xml:space="preserve">Mõju valdkond: </w:t>
      </w:r>
      <w:r w:rsidR="00D50ACF" w:rsidRPr="008940D2">
        <w:rPr>
          <w:rFonts w:cs="Times New Roman"/>
          <w:bCs/>
          <w:szCs w:val="24"/>
        </w:rPr>
        <w:t xml:space="preserve">Mõju </w:t>
      </w:r>
      <w:r w:rsidR="00153028" w:rsidRPr="008940D2">
        <w:rPr>
          <w:rFonts w:cs="Times New Roman"/>
          <w:bCs/>
          <w:szCs w:val="24"/>
        </w:rPr>
        <w:t>riigiasutuste töökorraldusele</w:t>
      </w:r>
    </w:p>
    <w:p w14:paraId="6FF560A9"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p>
    <w:p w14:paraId="69B72B99" w14:textId="364CE447" w:rsidR="00FF4906" w:rsidRPr="008940D2" w:rsidRDefault="00FF4906"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r w:rsidRPr="008940D2">
        <w:rPr>
          <w:rFonts w:cs="Times New Roman"/>
          <w:b/>
          <w:szCs w:val="24"/>
        </w:rPr>
        <w:t xml:space="preserve">Mõju sihtrühm: </w:t>
      </w:r>
      <w:r w:rsidRPr="008940D2">
        <w:rPr>
          <w:rFonts w:cs="Times New Roman"/>
          <w:bCs/>
          <w:szCs w:val="24"/>
        </w:rPr>
        <w:t>Konkurentsiamet</w:t>
      </w:r>
    </w:p>
    <w:p w14:paraId="1699AF01"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p>
    <w:p w14:paraId="2C9A9F48" w14:textId="69429CEE" w:rsidR="00D23D33" w:rsidRPr="008940D2" w:rsidRDefault="00FF4906"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b/>
          <w:szCs w:val="24"/>
        </w:rPr>
        <w:t>Mõju kirjeldus:</w:t>
      </w:r>
      <w:r w:rsidR="008060E0" w:rsidRPr="008940D2">
        <w:rPr>
          <w:rFonts w:cs="Times New Roman"/>
          <w:szCs w:val="24"/>
        </w:rPr>
        <w:t xml:space="preserve"> </w:t>
      </w:r>
      <w:r w:rsidR="00F47CAB" w:rsidRPr="008940D2">
        <w:rPr>
          <w:rFonts w:cs="Times New Roman"/>
          <w:szCs w:val="24"/>
        </w:rPr>
        <w:t>S</w:t>
      </w:r>
      <w:r w:rsidR="00153028" w:rsidRPr="008940D2">
        <w:rPr>
          <w:rFonts w:cs="Times New Roman"/>
          <w:szCs w:val="24"/>
        </w:rPr>
        <w:t xml:space="preserve">elle regulatsiooni kehtetuks tunnistamine </w:t>
      </w:r>
      <w:r w:rsidR="008060E0" w:rsidRPr="008940D2">
        <w:rPr>
          <w:rFonts w:cs="Times New Roman"/>
          <w:szCs w:val="24"/>
        </w:rPr>
        <w:t xml:space="preserve">toob </w:t>
      </w:r>
      <w:r w:rsidR="00153028" w:rsidRPr="008940D2">
        <w:rPr>
          <w:rFonts w:cs="Times New Roman"/>
          <w:szCs w:val="24"/>
        </w:rPr>
        <w:t>kaasa nii postiteenuse osutajate kui ka Konkurentsiameti töökoormuse vähenemise</w:t>
      </w:r>
      <w:r w:rsidR="0066093E" w:rsidRPr="008940D2">
        <w:rPr>
          <w:rFonts w:cs="Times New Roman"/>
          <w:szCs w:val="24"/>
        </w:rPr>
        <w:t>, kuna Konkurentsiamet ei pea enam haldama UPT fondi ega menetlema ebamõistlik</w:t>
      </w:r>
      <w:r w:rsidR="00DC366B" w:rsidRPr="008940D2">
        <w:rPr>
          <w:rFonts w:cs="Times New Roman"/>
          <w:szCs w:val="24"/>
        </w:rPr>
        <w:t>ult</w:t>
      </w:r>
      <w:r w:rsidR="0066093E" w:rsidRPr="008940D2">
        <w:rPr>
          <w:rFonts w:cs="Times New Roman"/>
          <w:szCs w:val="24"/>
        </w:rPr>
        <w:t xml:space="preserve"> koormavate kulude hüvitamiseks esitatud taotlusi, mille menetlemine on praktikas kujunenud vägagi ajamahukaks ja keeruliseks.</w:t>
      </w:r>
    </w:p>
    <w:p w14:paraId="0F4CB0EB"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25FAD3B8" w14:textId="70FA3852" w:rsidR="0084014F" w:rsidRPr="008940D2" w:rsidRDefault="0084014F" w:rsidP="0084014F">
      <w:pPr>
        <w:rPr>
          <w:rFonts w:cs="Times New Roman"/>
          <w:bCs/>
          <w:szCs w:val="24"/>
        </w:rPr>
      </w:pPr>
      <w:r w:rsidRPr="008940D2">
        <w:rPr>
          <w:rFonts w:cs="Times New Roman"/>
          <w:b/>
          <w:szCs w:val="24"/>
        </w:rPr>
        <w:t>Järeldus mõju olulisuse kohta</w:t>
      </w:r>
      <w:r w:rsidR="00FF4906" w:rsidRPr="008940D2">
        <w:rPr>
          <w:rFonts w:cs="Times New Roman"/>
          <w:b/>
          <w:szCs w:val="24"/>
        </w:rPr>
        <w:t>:</w:t>
      </w:r>
      <w:r w:rsidR="00983E64" w:rsidRPr="008940D2">
        <w:t xml:space="preserve"> </w:t>
      </w:r>
      <w:r w:rsidR="00983E64" w:rsidRPr="008940D2">
        <w:rPr>
          <w:rFonts w:cs="Times New Roman"/>
          <w:bCs/>
          <w:szCs w:val="24"/>
        </w:rPr>
        <w:t xml:space="preserve">Tulenevalt eelmärgitust omab muudatus olulist mõju </w:t>
      </w:r>
      <w:r w:rsidR="003468E4" w:rsidRPr="008940D2">
        <w:rPr>
          <w:rFonts w:cs="Times New Roman"/>
          <w:bCs/>
          <w:szCs w:val="24"/>
        </w:rPr>
        <w:t>Konkurentsiameti</w:t>
      </w:r>
      <w:r w:rsidR="00983E64" w:rsidRPr="008940D2">
        <w:rPr>
          <w:rFonts w:cs="Times New Roman"/>
          <w:bCs/>
          <w:szCs w:val="24"/>
        </w:rPr>
        <w:t xml:space="preserve"> töökorraldusele.</w:t>
      </w:r>
    </w:p>
    <w:p w14:paraId="01398D24" w14:textId="77777777" w:rsidR="002B7223" w:rsidRPr="008940D2" w:rsidRDefault="002B7223" w:rsidP="0084014F">
      <w:pPr>
        <w:rPr>
          <w:rFonts w:cs="Times New Roman"/>
          <w:bCs/>
          <w:szCs w:val="24"/>
        </w:rPr>
      </w:pPr>
    </w:p>
    <w:p w14:paraId="122114E8" w14:textId="1E99ACB6" w:rsidR="002B7223" w:rsidRPr="008940D2" w:rsidRDefault="002B7223" w:rsidP="002B7223">
      <w:pPr>
        <w:rPr>
          <w:rFonts w:cs="Times New Roman"/>
          <w:b/>
          <w:szCs w:val="24"/>
        </w:rPr>
      </w:pPr>
      <w:r w:rsidRPr="008940D2">
        <w:rPr>
          <w:rFonts w:cs="Times New Roman"/>
          <w:b/>
          <w:szCs w:val="24"/>
        </w:rPr>
        <w:t>Muudatus 5:</w:t>
      </w:r>
      <w:r w:rsidR="00046FC0" w:rsidRPr="008940D2">
        <w:rPr>
          <w:rFonts w:cs="Times New Roman"/>
          <w:b/>
          <w:szCs w:val="24"/>
        </w:rPr>
        <w:t xml:space="preserve"> seaduses kaotatakse väljaspool universaalset postiteenust tegevusloa </w:t>
      </w:r>
      <w:commentRangeStart w:id="212"/>
      <w:r w:rsidR="00046FC0" w:rsidRPr="008940D2">
        <w:rPr>
          <w:rFonts w:cs="Times New Roman"/>
          <w:b/>
          <w:szCs w:val="24"/>
        </w:rPr>
        <w:t>regulatsioon</w:t>
      </w:r>
      <w:commentRangeEnd w:id="212"/>
      <w:r w:rsidR="0092102A">
        <w:rPr>
          <w:rStyle w:val="Kommentaariviide"/>
        </w:rPr>
        <w:commentReference w:id="212"/>
      </w:r>
    </w:p>
    <w:p w14:paraId="75744B26" w14:textId="77777777" w:rsidR="00046FC0" w:rsidRPr="008940D2" w:rsidRDefault="00046FC0" w:rsidP="002B7223">
      <w:pPr>
        <w:rPr>
          <w:rFonts w:cs="Times New Roman"/>
          <w:b/>
          <w:szCs w:val="24"/>
        </w:rPr>
      </w:pPr>
    </w:p>
    <w:p w14:paraId="15245836" w14:textId="097832F4" w:rsidR="00046FC0" w:rsidRPr="008940D2" w:rsidRDefault="00046FC0" w:rsidP="002B7223">
      <w:pPr>
        <w:rPr>
          <w:rFonts w:cs="Times New Roman"/>
          <w:bCs/>
          <w:szCs w:val="24"/>
        </w:rPr>
      </w:pPr>
      <w:r w:rsidRPr="008940D2">
        <w:rPr>
          <w:rFonts w:cs="Times New Roman"/>
          <w:b/>
          <w:szCs w:val="24"/>
        </w:rPr>
        <w:t xml:space="preserve">Mõju valdkond: </w:t>
      </w:r>
      <w:r w:rsidRPr="008940D2">
        <w:rPr>
          <w:rFonts w:cs="Times New Roman"/>
          <w:bCs/>
          <w:szCs w:val="24"/>
        </w:rPr>
        <w:t>majanduslik mõju</w:t>
      </w:r>
    </w:p>
    <w:p w14:paraId="7A37FA25" w14:textId="77777777" w:rsidR="00036909" w:rsidRPr="008940D2" w:rsidRDefault="00036909" w:rsidP="002B7223">
      <w:pPr>
        <w:rPr>
          <w:rFonts w:cs="Times New Roman"/>
          <w:b/>
          <w:szCs w:val="24"/>
        </w:rPr>
      </w:pPr>
    </w:p>
    <w:p w14:paraId="44AD5C02" w14:textId="07D879DB" w:rsidR="00046FC0" w:rsidRPr="008940D2" w:rsidRDefault="00046FC0" w:rsidP="002B7223">
      <w:pPr>
        <w:rPr>
          <w:rFonts w:cs="Times New Roman"/>
          <w:b/>
          <w:szCs w:val="24"/>
        </w:rPr>
      </w:pPr>
      <w:r w:rsidRPr="008940D2">
        <w:rPr>
          <w:rFonts w:cs="Times New Roman"/>
          <w:b/>
          <w:szCs w:val="24"/>
        </w:rPr>
        <w:t>Mõju sihtrühm:</w:t>
      </w:r>
      <w:r w:rsidR="00036909" w:rsidRPr="008940D2">
        <w:rPr>
          <w:rFonts w:cs="Times New Roman"/>
          <w:bCs/>
          <w:szCs w:val="24"/>
        </w:rPr>
        <w:t xml:space="preserve"> </w:t>
      </w:r>
      <w:r w:rsidR="00F47CAB" w:rsidRPr="008940D2">
        <w:rPr>
          <w:rFonts w:cs="Times New Roman"/>
          <w:bCs/>
          <w:szCs w:val="24"/>
        </w:rPr>
        <w:t>rahastamiskohustusega</w:t>
      </w:r>
      <w:r w:rsidR="00F47CAB" w:rsidRPr="008940D2">
        <w:rPr>
          <w:rFonts w:cs="Times New Roman"/>
          <w:b/>
          <w:szCs w:val="24"/>
        </w:rPr>
        <w:t xml:space="preserve"> </w:t>
      </w:r>
      <w:r w:rsidR="00036909" w:rsidRPr="008940D2">
        <w:rPr>
          <w:rFonts w:cs="Times New Roman"/>
          <w:bCs/>
          <w:szCs w:val="24"/>
        </w:rPr>
        <w:t xml:space="preserve">postiteenuse osutajad </w:t>
      </w:r>
    </w:p>
    <w:p w14:paraId="4A94835D" w14:textId="77777777" w:rsidR="00036909" w:rsidRPr="008940D2" w:rsidRDefault="00036909" w:rsidP="002B7223">
      <w:pPr>
        <w:rPr>
          <w:rFonts w:cs="Times New Roman"/>
          <w:b/>
          <w:szCs w:val="24"/>
        </w:rPr>
      </w:pPr>
    </w:p>
    <w:p w14:paraId="4189A80E" w14:textId="67A52A0E" w:rsidR="00046FC0" w:rsidRPr="008940D2" w:rsidRDefault="00046FC0" w:rsidP="002B7223">
      <w:pPr>
        <w:rPr>
          <w:rFonts w:cs="Times New Roman"/>
          <w:b/>
          <w:szCs w:val="24"/>
        </w:rPr>
      </w:pPr>
      <w:r w:rsidRPr="008940D2">
        <w:rPr>
          <w:rFonts w:cs="Times New Roman"/>
          <w:b/>
          <w:szCs w:val="24"/>
        </w:rPr>
        <w:t>Mõju kirjeldus:</w:t>
      </w:r>
      <w:r w:rsidR="00716EBE" w:rsidRPr="008940D2">
        <w:rPr>
          <w:rFonts w:cs="Times New Roman"/>
          <w:b/>
          <w:szCs w:val="24"/>
        </w:rPr>
        <w:t xml:space="preserve"> </w:t>
      </w:r>
      <w:r w:rsidR="00F47CAB" w:rsidRPr="008940D2">
        <w:rPr>
          <w:rFonts w:cs="Times New Roman"/>
          <w:bCs/>
          <w:szCs w:val="24"/>
        </w:rPr>
        <w:t xml:space="preserve">Seoses rahastamiskohustusega kaotamisega on mõistlik eemaldada </w:t>
      </w:r>
      <w:r w:rsidR="00716EBE" w:rsidRPr="008940D2">
        <w:rPr>
          <w:rFonts w:cs="Times New Roman"/>
          <w:bCs/>
          <w:szCs w:val="24"/>
        </w:rPr>
        <w:t>tegevusloa regulatsioon väljaspool universaalset postiteenust</w:t>
      </w:r>
      <w:r w:rsidR="00F47CAB" w:rsidRPr="008940D2">
        <w:rPr>
          <w:rFonts w:cs="Times New Roman"/>
          <w:bCs/>
          <w:szCs w:val="24"/>
        </w:rPr>
        <w:t>, mis</w:t>
      </w:r>
      <w:r w:rsidR="00716EBE" w:rsidRPr="008940D2">
        <w:rPr>
          <w:rFonts w:cs="Times New Roman"/>
          <w:bCs/>
          <w:szCs w:val="24"/>
        </w:rPr>
        <w:t xml:space="preserve"> vähendab postiteenuse ettevõtjate halduskoormust. Ettevõtjad, kes soovivad Eestis pakkuda ükskõik millist postiteenust, mis jääb universaalsest postiteenusest välja, saavad tegutseda samadel alustel </w:t>
      </w:r>
      <w:r w:rsidR="00F47CAB" w:rsidRPr="008940D2">
        <w:rPr>
          <w:rFonts w:cs="Times New Roman"/>
          <w:bCs/>
          <w:szCs w:val="24"/>
        </w:rPr>
        <w:t>esitades MTR teate</w:t>
      </w:r>
      <w:r w:rsidR="00716EBE" w:rsidRPr="008940D2">
        <w:rPr>
          <w:rFonts w:cs="Times New Roman"/>
          <w:bCs/>
          <w:szCs w:val="24"/>
        </w:rPr>
        <w:t>. Ka ei pea teenuseosutajad maksma riigilõivu, mis oli  taotluse läbivaatamise eest 370 eurot ning tingimuste või tüüptingimuste muutmise taotluse läbivaatamise eest 250 eurot.</w:t>
      </w:r>
      <w:r w:rsidR="00890DAF" w:rsidRPr="008940D2">
        <w:rPr>
          <w:rFonts w:cs="Times New Roman"/>
          <w:bCs/>
          <w:szCs w:val="24"/>
        </w:rPr>
        <w:t xml:space="preserve"> Otseselt mõjutab kahte postiteenuse osutajat, kellel on täna tegevusluba väljaspool universaalset postiteenust.</w:t>
      </w:r>
    </w:p>
    <w:p w14:paraId="3F08007B" w14:textId="77777777" w:rsidR="00716EBE" w:rsidRPr="008940D2" w:rsidRDefault="00716EBE" w:rsidP="002B7223">
      <w:pPr>
        <w:rPr>
          <w:rFonts w:cs="Times New Roman"/>
          <w:b/>
          <w:szCs w:val="24"/>
        </w:rPr>
      </w:pPr>
    </w:p>
    <w:p w14:paraId="20D823E3" w14:textId="09CAC629" w:rsidR="00046FC0" w:rsidRPr="008940D2" w:rsidRDefault="00046FC0" w:rsidP="002B7223">
      <w:pPr>
        <w:rPr>
          <w:rFonts w:cs="Times New Roman"/>
          <w:bCs/>
          <w:szCs w:val="24"/>
        </w:rPr>
      </w:pPr>
      <w:r w:rsidRPr="008940D2">
        <w:rPr>
          <w:rFonts w:cs="Times New Roman"/>
          <w:b/>
          <w:szCs w:val="24"/>
        </w:rPr>
        <w:t>Järeldus mõju olulisuse kohta:</w:t>
      </w:r>
      <w:r w:rsidR="00716EBE" w:rsidRPr="008940D2">
        <w:rPr>
          <w:rFonts w:cs="Times New Roman"/>
          <w:bCs/>
          <w:szCs w:val="24"/>
        </w:rPr>
        <w:t xml:space="preserve"> Mõju postiteenuse osutajale on keskmine, kuna summad ei olnud suured ning tegevusluba tuli taotleda iga viie aasta tagant.</w:t>
      </w:r>
    </w:p>
    <w:p w14:paraId="15B13862" w14:textId="77777777" w:rsidR="002B7223" w:rsidRPr="008940D2" w:rsidRDefault="002B7223" w:rsidP="0084014F">
      <w:pPr>
        <w:rPr>
          <w:rFonts w:cs="Times New Roman"/>
          <w:bCs/>
          <w:szCs w:val="24"/>
        </w:rPr>
      </w:pPr>
    </w:p>
    <w:p w14:paraId="09A0CCBF" w14:textId="184F4017" w:rsidR="00046FC0" w:rsidRPr="008940D2" w:rsidRDefault="00046FC0" w:rsidP="00046FC0">
      <w:pPr>
        <w:rPr>
          <w:rFonts w:cs="Times New Roman"/>
          <w:bCs/>
          <w:szCs w:val="24"/>
        </w:rPr>
      </w:pPr>
      <w:r w:rsidRPr="008940D2">
        <w:rPr>
          <w:rFonts w:cs="Times New Roman"/>
          <w:b/>
          <w:szCs w:val="24"/>
        </w:rPr>
        <w:t xml:space="preserve">Mõju valdkond: </w:t>
      </w:r>
      <w:r w:rsidRPr="008940D2">
        <w:rPr>
          <w:rFonts w:cs="Times New Roman"/>
          <w:bCs/>
          <w:szCs w:val="24"/>
        </w:rPr>
        <w:t>mõju riigiasutuste ja kohaliku omavalitsuse korraldusele</w:t>
      </w:r>
    </w:p>
    <w:p w14:paraId="10414E71" w14:textId="78DB62CC" w:rsidR="00046FC0" w:rsidRPr="008940D2" w:rsidRDefault="00046FC0" w:rsidP="00046FC0">
      <w:pPr>
        <w:rPr>
          <w:rFonts w:cs="Times New Roman"/>
          <w:b/>
          <w:szCs w:val="24"/>
        </w:rPr>
      </w:pPr>
    </w:p>
    <w:p w14:paraId="346AFD3F" w14:textId="1C28AE59" w:rsidR="00046FC0" w:rsidRPr="008940D2" w:rsidRDefault="00046FC0" w:rsidP="00046FC0">
      <w:pPr>
        <w:rPr>
          <w:rFonts w:cs="Times New Roman"/>
          <w:bCs/>
          <w:szCs w:val="24"/>
        </w:rPr>
      </w:pPr>
      <w:r w:rsidRPr="008940D2">
        <w:rPr>
          <w:rFonts w:cs="Times New Roman"/>
          <w:b/>
          <w:szCs w:val="24"/>
        </w:rPr>
        <w:t xml:space="preserve">Mõju sihtrühm: </w:t>
      </w:r>
      <w:r w:rsidRPr="008940D2">
        <w:rPr>
          <w:rFonts w:cs="Times New Roman"/>
          <w:bCs/>
          <w:szCs w:val="24"/>
        </w:rPr>
        <w:t>Konkurentsiamet</w:t>
      </w:r>
    </w:p>
    <w:p w14:paraId="0F7A55FD" w14:textId="77777777" w:rsidR="00046FC0" w:rsidRPr="008940D2" w:rsidRDefault="00046FC0" w:rsidP="00046FC0">
      <w:pPr>
        <w:rPr>
          <w:rFonts w:cs="Times New Roman"/>
          <w:bCs/>
          <w:szCs w:val="24"/>
        </w:rPr>
      </w:pPr>
    </w:p>
    <w:p w14:paraId="07823C92" w14:textId="6E5A84CD" w:rsidR="00046FC0" w:rsidRPr="008940D2" w:rsidRDefault="00046FC0" w:rsidP="00046FC0">
      <w:pPr>
        <w:rPr>
          <w:rFonts w:cs="Times New Roman"/>
          <w:bCs/>
          <w:szCs w:val="24"/>
        </w:rPr>
      </w:pPr>
      <w:r w:rsidRPr="008940D2">
        <w:rPr>
          <w:rFonts w:cs="Times New Roman"/>
          <w:b/>
          <w:szCs w:val="24"/>
        </w:rPr>
        <w:t>Mõju kirjeldus:</w:t>
      </w:r>
      <w:r w:rsidRPr="008940D2">
        <w:rPr>
          <w:rFonts w:cs="Times New Roman"/>
          <w:bCs/>
          <w:szCs w:val="24"/>
        </w:rPr>
        <w:t xml:space="preserve"> </w:t>
      </w:r>
      <w:r w:rsidR="00F47CAB" w:rsidRPr="008940D2">
        <w:rPr>
          <w:rFonts w:cs="Times New Roman"/>
          <w:bCs/>
          <w:szCs w:val="24"/>
        </w:rPr>
        <w:t>T</w:t>
      </w:r>
      <w:r w:rsidR="00463DDB" w:rsidRPr="008940D2">
        <w:rPr>
          <w:rFonts w:cs="Times New Roman"/>
          <w:bCs/>
          <w:szCs w:val="24"/>
        </w:rPr>
        <w:t xml:space="preserve">egevusloa regulatsiooni leevendamisega väheneb vähesel määral Konkurentsiameti töökoormus. Kuigi nimetatud tegevuslubasid ja nende menetlusi ei ole palju, kaob Konkurentsiametil kohustus tegevuslubasid kontrollida ja menetleda nende muudatusi olukorras, kus sarnaseid teenuseid (nt kullerpost) osutatakse ainult teavitamiskohustusega. </w:t>
      </w:r>
      <w:r w:rsidR="006F19DA" w:rsidRPr="008940D2">
        <w:rPr>
          <w:rFonts w:cs="Times New Roman"/>
          <w:bCs/>
          <w:szCs w:val="24"/>
        </w:rPr>
        <w:t>Seeläbi saab Konkurentsiamet keskenduda enda põhimääruses välja toodud tegevuse</w:t>
      </w:r>
      <w:r w:rsidR="00F47CAB" w:rsidRPr="008940D2">
        <w:rPr>
          <w:rFonts w:cs="Times New Roman"/>
          <w:bCs/>
          <w:szCs w:val="24"/>
        </w:rPr>
        <w:t>le</w:t>
      </w:r>
      <w:r w:rsidR="006F19DA" w:rsidRPr="008940D2">
        <w:rPr>
          <w:rFonts w:cs="Times New Roman"/>
          <w:bCs/>
          <w:szCs w:val="24"/>
        </w:rPr>
        <w:t xml:space="preserve"> ehk järelevalve teostamisele ameti tegevusvaldkondi reguleerivate õigusaktide nõuete täitmise üle (antud hetkel siis </w:t>
      </w:r>
      <w:r w:rsidR="00B36E72" w:rsidRPr="008940D2">
        <w:rPr>
          <w:rFonts w:cs="Times New Roman"/>
          <w:bCs/>
          <w:szCs w:val="24"/>
        </w:rPr>
        <w:t>UPT</w:t>
      </w:r>
      <w:r w:rsidR="006F19DA" w:rsidRPr="008940D2">
        <w:rPr>
          <w:rFonts w:cs="Times New Roman"/>
          <w:bCs/>
          <w:szCs w:val="24"/>
        </w:rPr>
        <w:t xml:space="preserve"> valdkonnas).</w:t>
      </w:r>
    </w:p>
    <w:p w14:paraId="51BB5995" w14:textId="77777777" w:rsidR="00046FC0" w:rsidRPr="008940D2" w:rsidRDefault="00046FC0" w:rsidP="00046FC0">
      <w:pPr>
        <w:rPr>
          <w:rFonts w:cs="Times New Roman"/>
          <w:b/>
          <w:szCs w:val="24"/>
        </w:rPr>
      </w:pPr>
    </w:p>
    <w:p w14:paraId="2A5A68FC" w14:textId="510D8D12" w:rsidR="00046FC0" w:rsidRPr="008940D2" w:rsidRDefault="7F9EC3C5" w:rsidP="79A72EDF">
      <w:pPr>
        <w:rPr>
          <w:rFonts w:cs="Times New Roman"/>
        </w:rPr>
      </w:pPr>
      <w:r w:rsidRPr="79A72EDF">
        <w:rPr>
          <w:rFonts w:cs="Times New Roman"/>
          <w:b/>
          <w:bCs/>
        </w:rPr>
        <w:t>Järeldus mõju olulisuse kohta:</w:t>
      </w:r>
      <w:r w:rsidR="5661E6B2" w:rsidRPr="79A72EDF">
        <w:rPr>
          <w:rFonts w:cs="Times New Roman"/>
          <w:b/>
          <w:bCs/>
        </w:rPr>
        <w:t xml:space="preserve"> </w:t>
      </w:r>
      <w:r w:rsidR="5661E6B2" w:rsidRPr="79A72EDF">
        <w:rPr>
          <w:rFonts w:cs="Times New Roman"/>
        </w:rPr>
        <w:t>Mõju on väikene, kuna tegevusloa taotlusi ja nendega seonduv töökoormus oli vähene.</w:t>
      </w:r>
    </w:p>
    <w:p w14:paraId="42DD467A" w14:textId="77777777" w:rsidR="00D23D33" w:rsidRPr="008940D2" w:rsidRDefault="00D23D33" w:rsidP="00D50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063E9DFF" w14:textId="2DE5D388" w:rsidR="00937785" w:rsidRPr="008940D2" w:rsidRDefault="00937785" w:rsidP="002E3283">
      <w:pPr>
        <w:rPr>
          <w:b/>
        </w:rPr>
      </w:pPr>
      <w:r w:rsidRPr="008940D2">
        <w:rPr>
          <w:b/>
        </w:rPr>
        <w:t>7. Seaduse rakendamise</w:t>
      </w:r>
      <w:r w:rsidR="0084014F" w:rsidRPr="008940D2">
        <w:rPr>
          <w:b/>
        </w:rPr>
        <w:t>ga seotud tegevused,</w:t>
      </w:r>
      <w:r w:rsidRPr="008940D2">
        <w:rPr>
          <w:b/>
        </w:rPr>
        <w:t xml:space="preserve"> </w:t>
      </w:r>
      <w:r w:rsidR="0084014F" w:rsidRPr="008940D2">
        <w:rPr>
          <w:b/>
        </w:rPr>
        <w:t>eeldatavad</w:t>
      </w:r>
      <w:r w:rsidRPr="008940D2">
        <w:rPr>
          <w:b/>
        </w:rPr>
        <w:t xml:space="preserve"> kulu</w:t>
      </w:r>
      <w:r w:rsidR="0084014F" w:rsidRPr="008940D2">
        <w:rPr>
          <w:b/>
        </w:rPr>
        <w:t>d</w:t>
      </w:r>
      <w:r w:rsidRPr="008940D2">
        <w:rPr>
          <w:b/>
        </w:rPr>
        <w:t xml:space="preserve"> </w:t>
      </w:r>
      <w:r w:rsidR="0084014F" w:rsidRPr="008940D2">
        <w:rPr>
          <w:b/>
        </w:rPr>
        <w:t xml:space="preserve">ja </w:t>
      </w:r>
      <w:r w:rsidR="00B44EDD" w:rsidRPr="008940D2">
        <w:rPr>
          <w:b/>
        </w:rPr>
        <w:t>tulud</w:t>
      </w:r>
    </w:p>
    <w:p w14:paraId="2B3FE21B" w14:textId="77777777" w:rsidR="00BB3FB3" w:rsidRPr="008940D2" w:rsidRDefault="00BB3FB3" w:rsidP="00BB3FB3">
      <w:pPr>
        <w:pStyle w:val="Default"/>
        <w:jc w:val="both"/>
        <w:rPr>
          <w:color w:val="auto"/>
        </w:rPr>
      </w:pPr>
    </w:p>
    <w:p w14:paraId="7CEDA2B8" w14:textId="6A3D6D6B" w:rsidR="00716EBE" w:rsidRPr="008940D2" w:rsidRDefault="00937785" w:rsidP="00BB3FB3">
      <w:pPr>
        <w:pStyle w:val="Default"/>
        <w:jc w:val="both"/>
        <w:rPr>
          <w:color w:val="auto"/>
        </w:rPr>
      </w:pPr>
      <w:r w:rsidRPr="008940D2">
        <w:rPr>
          <w:color w:val="auto"/>
        </w:rPr>
        <w:lastRenderedPageBreak/>
        <w:t>Eelnõu</w:t>
      </w:r>
      <w:r w:rsidR="00716EBE" w:rsidRPr="008940D2">
        <w:rPr>
          <w:color w:val="auto"/>
        </w:rPr>
        <w:t xml:space="preserve">l on minimaalne </w:t>
      </w:r>
      <w:r w:rsidRPr="008940D2">
        <w:rPr>
          <w:color w:val="auto"/>
        </w:rPr>
        <w:t>mõju riigieelarve tuludele</w:t>
      </w:r>
      <w:r w:rsidR="00716EBE" w:rsidRPr="008940D2">
        <w:rPr>
          <w:color w:val="auto"/>
        </w:rPr>
        <w:t>.</w:t>
      </w:r>
      <w:r w:rsidR="00D97FE4" w:rsidRPr="008940D2">
        <w:rPr>
          <w:color w:val="auto"/>
        </w:rPr>
        <w:t xml:space="preserve"> Käibemaksuseaduse § 16 lõike 1 punkt 1 kohaselt ei maksustata </w:t>
      </w:r>
      <w:r w:rsidR="00B36E72" w:rsidRPr="008940D2">
        <w:rPr>
          <w:color w:val="auto"/>
        </w:rPr>
        <w:t>UPT</w:t>
      </w:r>
      <w:r w:rsidR="00D97FE4" w:rsidRPr="008940D2">
        <w:rPr>
          <w:color w:val="auto"/>
        </w:rPr>
        <w:t xml:space="preserve"> käivet käibemaksuga, seega ei mõjuta UPT põhjendatud tasule üleminek riigieelarve tulu ega kulu.</w:t>
      </w:r>
      <w:r w:rsidR="00716EBE" w:rsidRPr="008940D2">
        <w:rPr>
          <w:color w:val="auto"/>
        </w:rPr>
        <w:t xml:space="preserve"> Eelnõuga kaotatakse ära tegevusloa esitamise kohustus väljaspool universaalset postiteenust, mistõttu ei tasuta </w:t>
      </w:r>
      <w:r w:rsidR="00463DDB" w:rsidRPr="008940D2">
        <w:rPr>
          <w:color w:val="auto"/>
        </w:rPr>
        <w:t xml:space="preserve">edaspidi enam </w:t>
      </w:r>
      <w:r w:rsidR="00716EBE" w:rsidRPr="008940D2">
        <w:rPr>
          <w:color w:val="auto"/>
        </w:rPr>
        <w:t>ka vastavaid riigilõivusid.</w:t>
      </w:r>
      <w:r w:rsidR="00D97FE4" w:rsidRPr="008940D2">
        <w:rPr>
          <w:color w:val="auto"/>
        </w:rPr>
        <w:t xml:space="preserve"> Nimetatud riigilõivud olid vastavalt 370 eurot taotluse läbi vaatamise eest ning muutmise taotluse läbi vaatamise eest 250 eurot.</w:t>
      </w:r>
      <w:r w:rsidR="00716EBE" w:rsidRPr="008940D2">
        <w:rPr>
          <w:color w:val="auto"/>
        </w:rPr>
        <w:t xml:space="preserve"> Kuna tegevusloaga postiteenuse osutajaid on hetkel kaks ning </w:t>
      </w:r>
      <w:r w:rsidR="00463DDB" w:rsidRPr="008940D2">
        <w:rPr>
          <w:color w:val="auto"/>
        </w:rPr>
        <w:t xml:space="preserve">väljastatud </w:t>
      </w:r>
      <w:r w:rsidR="00716EBE" w:rsidRPr="008940D2">
        <w:rPr>
          <w:color w:val="auto"/>
        </w:rPr>
        <w:t>tegevusl</w:t>
      </w:r>
      <w:r w:rsidR="00463DDB" w:rsidRPr="008940D2">
        <w:rPr>
          <w:color w:val="auto"/>
        </w:rPr>
        <w:t>oad</w:t>
      </w:r>
      <w:r w:rsidR="00716EBE" w:rsidRPr="008940D2">
        <w:rPr>
          <w:color w:val="auto"/>
        </w:rPr>
        <w:t xml:space="preserve"> kehti</w:t>
      </w:r>
      <w:r w:rsidR="00463DDB" w:rsidRPr="008940D2">
        <w:rPr>
          <w:color w:val="auto"/>
        </w:rPr>
        <w:t>vad</w:t>
      </w:r>
      <w:r w:rsidR="00716EBE" w:rsidRPr="008940D2">
        <w:rPr>
          <w:color w:val="auto"/>
        </w:rPr>
        <w:t xml:space="preserve"> viis aastat, </w:t>
      </w:r>
      <w:r w:rsidR="00463DDB" w:rsidRPr="008940D2">
        <w:rPr>
          <w:color w:val="auto"/>
        </w:rPr>
        <w:t>väheneb</w:t>
      </w:r>
      <w:r w:rsidR="00D97FE4" w:rsidRPr="008940D2">
        <w:rPr>
          <w:color w:val="auto"/>
        </w:rPr>
        <w:t xml:space="preserve"> aastane</w:t>
      </w:r>
      <w:r w:rsidR="00463DDB" w:rsidRPr="008940D2">
        <w:rPr>
          <w:color w:val="auto"/>
        </w:rPr>
        <w:t xml:space="preserve"> riigieelarve tulu </w:t>
      </w:r>
      <w:r w:rsidR="00716EBE" w:rsidRPr="008940D2">
        <w:rPr>
          <w:color w:val="auto"/>
        </w:rPr>
        <w:t xml:space="preserve">maksimaalselt </w:t>
      </w:r>
      <w:r w:rsidR="00463DDB" w:rsidRPr="008940D2">
        <w:rPr>
          <w:color w:val="auto"/>
        </w:rPr>
        <w:t xml:space="preserve">mõne </w:t>
      </w:r>
      <w:r w:rsidR="00716EBE" w:rsidRPr="008940D2">
        <w:rPr>
          <w:color w:val="auto"/>
        </w:rPr>
        <w:t>saja euro ulatuses</w:t>
      </w:r>
      <w:r w:rsidR="00463DDB" w:rsidRPr="008940D2">
        <w:rPr>
          <w:color w:val="auto"/>
        </w:rPr>
        <w:t>, mis oleks laekunud tegevusloa tingimuste muutmise taotluse riigilõivu tasumisest või potentsiaalsest uue tegevusloa taotluse riigilõivu tasumisest</w:t>
      </w:r>
      <w:r w:rsidR="00716EBE" w:rsidRPr="008940D2">
        <w:rPr>
          <w:color w:val="auto"/>
        </w:rPr>
        <w:t>.</w:t>
      </w:r>
    </w:p>
    <w:p w14:paraId="1EFB4E7D" w14:textId="77777777" w:rsidR="00C164F6" w:rsidRPr="008940D2" w:rsidRDefault="00C164F6" w:rsidP="00BB3FB3">
      <w:pPr>
        <w:pStyle w:val="Default"/>
        <w:jc w:val="both"/>
        <w:rPr>
          <w:color w:val="auto"/>
        </w:rPr>
      </w:pPr>
    </w:p>
    <w:p w14:paraId="4CD1EE90" w14:textId="62778A23" w:rsidR="00937785" w:rsidRPr="008940D2" w:rsidRDefault="00716EBE" w:rsidP="00BB3FB3">
      <w:pPr>
        <w:pStyle w:val="Default"/>
        <w:jc w:val="both"/>
        <w:rPr>
          <w:color w:val="auto"/>
        </w:rPr>
      </w:pPr>
      <w:r w:rsidRPr="008940D2">
        <w:rPr>
          <w:color w:val="auto"/>
        </w:rPr>
        <w:t>Mõju riigieelarve</w:t>
      </w:r>
      <w:r w:rsidR="00937785" w:rsidRPr="008940D2">
        <w:rPr>
          <w:color w:val="auto"/>
        </w:rPr>
        <w:t xml:space="preserve"> kuludele ei ole. </w:t>
      </w:r>
      <w:r w:rsidR="0022349F" w:rsidRPr="008940D2">
        <w:rPr>
          <w:color w:val="auto"/>
        </w:rPr>
        <w:t>Muudatustega ei kaasne postiteenuse osutajatele ega riigile täiendavaid kulusid.</w:t>
      </w:r>
    </w:p>
    <w:p w14:paraId="2B6763D6" w14:textId="77777777" w:rsidR="008060E0" w:rsidRPr="008940D2" w:rsidRDefault="008060E0" w:rsidP="002E3283">
      <w:pPr>
        <w:rPr>
          <w:b/>
        </w:rPr>
      </w:pPr>
    </w:p>
    <w:p w14:paraId="74978523" w14:textId="71F1FBCB" w:rsidR="00937785" w:rsidRPr="008940D2" w:rsidRDefault="00937785" w:rsidP="1266BB03">
      <w:pPr>
        <w:rPr>
          <w:b/>
          <w:bCs/>
        </w:rPr>
      </w:pPr>
      <w:r w:rsidRPr="1266BB03">
        <w:rPr>
          <w:b/>
          <w:bCs/>
        </w:rPr>
        <w:t xml:space="preserve">8. Seaduse </w:t>
      </w:r>
      <w:r w:rsidR="008E0DBC" w:rsidRPr="1266BB03">
        <w:rPr>
          <w:b/>
          <w:bCs/>
        </w:rPr>
        <w:t>rakendu</w:t>
      </w:r>
      <w:r w:rsidR="00ED481A" w:rsidRPr="1266BB03">
        <w:rPr>
          <w:b/>
          <w:bCs/>
        </w:rPr>
        <w:t>saktid</w:t>
      </w:r>
    </w:p>
    <w:p w14:paraId="6B558345" w14:textId="77777777" w:rsidR="007D32D9" w:rsidRPr="008940D2" w:rsidRDefault="007D32D9" w:rsidP="002E3283">
      <w:pPr>
        <w:rPr>
          <w:b/>
        </w:rPr>
      </w:pPr>
    </w:p>
    <w:p w14:paraId="73DB7B9C" w14:textId="361BAE09" w:rsidR="00BB3FB3" w:rsidRPr="008940D2" w:rsidRDefault="18CA1AAC" w:rsidP="00BB3FB3">
      <w:r>
        <w:t xml:space="preserve">Eelnõuga tehtavate muudatuste kohaselt muudetakse </w:t>
      </w:r>
      <w:r w:rsidR="367606EC">
        <w:t>kolme</w:t>
      </w:r>
      <w:r>
        <w:t xml:space="preserve"> majandus- ja kommunikatsiooniministri määrust</w:t>
      </w:r>
      <w:r w:rsidR="66488266">
        <w:t xml:space="preserve"> ning luuakse üks regionaal- ja põllumajandusministri määrus</w:t>
      </w:r>
      <w:r w:rsidR="5ACD5709">
        <w:t xml:space="preserve">. Nimetatud määrused jõustuvad hiljemalt 01. </w:t>
      </w:r>
      <w:r w:rsidR="252D8D23">
        <w:t>oktoobriks</w:t>
      </w:r>
      <w:r w:rsidR="5ACD5709">
        <w:t xml:space="preserve"> 2026. aastal. </w:t>
      </w:r>
      <w:commentRangeStart w:id="213"/>
      <w:r w:rsidR="5ACD5709">
        <w:t>Muudetavad määrused on järgmised</w:t>
      </w:r>
      <w:r w:rsidR="4C6C29C7">
        <w:t>:</w:t>
      </w:r>
      <w:commentRangeEnd w:id="213"/>
      <w:r w:rsidR="794A971D">
        <w:rPr>
          <w:rStyle w:val="Kommentaariviide"/>
        </w:rPr>
        <w:commentReference w:id="213"/>
      </w:r>
    </w:p>
    <w:p w14:paraId="3EE90166" w14:textId="0BE78931" w:rsidR="002A0896" w:rsidRPr="008940D2" w:rsidRDefault="002A0896" w:rsidP="00BB3FB3"/>
    <w:p w14:paraId="5208A7E5" w14:textId="6C9015D5" w:rsidR="002A0896" w:rsidRPr="008940D2" w:rsidRDefault="00EF2ADE" w:rsidP="00EF2ADE">
      <w:r w:rsidRPr="008940D2">
        <w:t xml:space="preserve">1) </w:t>
      </w:r>
      <w:del w:id="214" w:author="Maarja-Liis Lall - JUSTDIGI" w:date="2025-10-21T08:29:00Z">
        <w:r w:rsidDel="188BA5E7">
          <w:delText>P</w:delText>
        </w:r>
      </w:del>
      <w:ins w:id="215" w:author="Maarja-Liis Lall - JUSTDIGI" w:date="2025-10-21T08:29:00Z">
        <w:r w:rsidR="278B2912">
          <w:t>p</w:t>
        </w:r>
      </w:ins>
      <w:r w:rsidR="188BA5E7">
        <w:t>osti</w:t>
      </w:r>
      <w:r w:rsidR="41C3E9FB">
        <w:t>seaduse</w:t>
      </w:r>
      <w:r w:rsidR="002A0896" w:rsidRPr="008940D2">
        <w:t xml:space="preserve"> § </w:t>
      </w:r>
      <w:r w:rsidR="007D32D9" w:rsidRPr="008940D2">
        <w:t>4</w:t>
      </w:r>
      <w:r w:rsidR="002A0896" w:rsidRPr="008940D2">
        <w:t xml:space="preserve"> lõike </w:t>
      </w:r>
      <w:r w:rsidR="007D32D9" w:rsidRPr="008940D2">
        <w:t>13</w:t>
      </w:r>
      <w:r w:rsidR="002A0896" w:rsidRPr="008940D2">
        <w:t xml:space="preserve"> alusel antud </w:t>
      </w:r>
      <w:r w:rsidR="007D32D9" w:rsidRPr="008940D2">
        <w:t>majandus- ja kommunikatsiooniministri</w:t>
      </w:r>
      <w:r w:rsidR="002A0896" w:rsidRPr="008940D2">
        <w:t xml:space="preserve"> </w:t>
      </w:r>
      <w:r w:rsidR="008E61ED" w:rsidRPr="008940D2">
        <w:t>22.06.2006</w:t>
      </w:r>
      <w:r w:rsidR="0078735C" w:rsidRPr="008940D2">
        <w:t>. a</w:t>
      </w:r>
      <w:r w:rsidR="008E61ED" w:rsidRPr="008940D2">
        <w:t xml:space="preserve"> </w:t>
      </w:r>
      <w:r w:rsidR="002A0896" w:rsidRPr="008940D2">
        <w:t xml:space="preserve">määrus nr </w:t>
      </w:r>
      <w:r w:rsidR="007076A6" w:rsidRPr="008940D2">
        <w:t>57</w:t>
      </w:r>
      <w:r w:rsidR="002A0896" w:rsidRPr="008940D2">
        <w:t xml:space="preserve"> „</w:t>
      </w:r>
      <w:r w:rsidR="007D32D9" w:rsidRPr="008940D2">
        <w:t>Täht- ja väärtsaadetise</w:t>
      </w:r>
      <w:r w:rsidR="00EC3AF9">
        <w:t xml:space="preserve"> universaalse postiteenuse</w:t>
      </w:r>
      <w:r w:rsidR="007D32D9" w:rsidRPr="008940D2">
        <w:t>na edastamisele esitatavad nõuded</w:t>
      </w:r>
      <w:r w:rsidR="002A0896" w:rsidRPr="008940D2">
        <w:t xml:space="preserve">“ </w:t>
      </w:r>
      <w:bookmarkStart w:id="216" w:name="_Hlk104546969"/>
      <w:r w:rsidR="002A0896" w:rsidRPr="008940D2">
        <w:t>–</w:t>
      </w:r>
      <w:bookmarkEnd w:id="216"/>
      <w:r w:rsidR="002A0896" w:rsidRPr="008940D2">
        <w:t xml:space="preserve"> </w:t>
      </w:r>
      <w:r w:rsidR="007D32D9" w:rsidRPr="008940D2">
        <w:t xml:space="preserve">muudetakse määruse pealkirja ning </w:t>
      </w:r>
      <w:r w:rsidR="00A53A69" w:rsidRPr="008940D2">
        <w:t>määrus viiakse kooskõlla muudetud seadusega</w:t>
      </w:r>
      <w:r w:rsidR="007D32D9" w:rsidRPr="008940D2">
        <w:t xml:space="preserve"> (</w:t>
      </w:r>
      <w:r w:rsidR="00B40BD2" w:rsidRPr="008940D2">
        <w:t>määruses</w:t>
      </w:r>
      <w:r w:rsidR="00EB48F1" w:rsidRPr="008940D2">
        <w:t>t</w:t>
      </w:r>
      <w:r w:rsidR="00B40BD2" w:rsidRPr="008940D2">
        <w:t xml:space="preserve"> </w:t>
      </w:r>
      <w:r w:rsidR="00EB48F1" w:rsidRPr="008940D2">
        <w:t>eemalda</w:t>
      </w:r>
      <w:r w:rsidR="00B40BD2" w:rsidRPr="008940D2">
        <w:t xml:space="preserve">takse väärtsaadetise </w:t>
      </w:r>
      <w:r w:rsidR="00EB48F1" w:rsidRPr="008940D2">
        <w:t>eraldi postiteenuse liigina</w:t>
      </w:r>
      <w:r w:rsidR="007D32D9" w:rsidRPr="008940D2">
        <w:t>)</w:t>
      </w:r>
      <w:r w:rsidR="002A0896" w:rsidRPr="008940D2">
        <w:t>;</w:t>
      </w:r>
    </w:p>
    <w:p w14:paraId="37A2262E" w14:textId="629F8967" w:rsidR="00EF2ADE" w:rsidRPr="008940D2" w:rsidRDefault="00EF2ADE" w:rsidP="00EF2ADE"/>
    <w:p w14:paraId="1D671454" w14:textId="2CAC9157" w:rsidR="00EF2ADE" w:rsidRPr="008940D2" w:rsidRDefault="00EF2ADE" w:rsidP="00EF2ADE">
      <w:r>
        <w:t xml:space="preserve">2) </w:t>
      </w:r>
      <w:del w:id="217" w:author="Maarja-Liis Lall - JUSTDIGI" w:date="2025-10-21T08:29:00Z">
        <w:r w:rsidDel="0B8E1910">
          <w:delText>P</w:delText>
        </w:r>
      </w:del>
      <w:ins w:id="218" w:author="Maarja-Liis Lall - JUSTDIGI" w:date="2025-10-21T08:29:00Z">
        <w:r w:rsidR="0C2CCEE9">
          <w:t>p</w:t>
        </w:r>
      </w:ins>
      <w:r w:rsidR="0B8E1910">
        <w:t>ostiseaduse</w:t>
      </w:r>
      <w:r w:rsidR="002433B8">
        <w:t xml:space="preserve"> § 6 lõike 5 alusel antud majandus- ja kommunikatsiooniministri 04.03.2009</w:t>
      </w:r>
      <w:r w:rsidR="0078735C">
        <w:t>. a</w:t>
      </w:r>
      <w:r w:rsidR="002433B8">
        <w:t xml:space="preserve"> määrus nr 19 „Avaliku konkursi läbiviimise tingimused </w:t>
      </w:r>
      <w:r w:rsidR="00EC3AF9">
        <w:t>universaalse postiteenuse</w:t>
      </w:r>
      <w:r w:rsidR="002433B8">
        <w:t xml:space="preserve"> osutaja määramiseks“ – määruses asendatakse sõnad „taskukohane tasu“ sõnadega „põhjendatud tasu“ vastavas käändes;</w:t>
      </w:r>
    </w:p>
    <w:p w14:paraId="4EE5C2FA" w14:textId="77777777" w:rsidR="00EF2ADE" w:rsidRPr="008940D2" w:rsidRDefault="00EF2ADE" w:rsidP="00EF2ADE"/>
    <w:p w14:paraId="3FA9DE4A" w14:textId="5160ACE9" w:rsidR="002433B8" w:rsidRPr="008940D2" w:rsidRDefault="3F5533F5" w:rsidP="002A0896">
      <w:pPr>
        <w:rPr>
          <w:rFonts w:cs="Times New Roman"/>
        </w:rPr>
      </w:pPr>
      <w:r>
        <w:t>3</w:t>
      </w:r>
      <w:r w:rsidR="6A7DFE36">
        <w:t>)</w:t>
      </w:r>
      <w:r w:rsidR="470B4616">
        <w:t xml:space="preserve"> </w:t>
      </w:r>
      <w:del w:id="219" w:author="Maarja-Liis Lall - JUSTDIGI" w:date="2025-10-21T08:29:00Z">
        <w:r w:rsidR="50D352EA" w:rsidDel="3F5533F5">
          <w:delText>P</w:delText>
        </w:r>
      </w:del>
      <w:ins w:id="220" w:author="Maarja-Liis Lall - JUSTDIGI" w:date="2025-10-21T08:29:00Z">
        <w:r w:rsidR="71F0626F">
          <w:t>p</w:t>
        </w:r>
      </w:ins>
      <w:r w:rsidR="7F28983C">
        <w:t>osti</w:t>
      </w:r>
      <w:r w:rsidR="4921EC7B">
        <w:t>seaduse</w:t>
      </w:r>
      <w:r w:rsidR="470B4616">
        <w:t xml:space="preserve"> § 7 lõike 7 alusel antud majandus- ja kommunikatsiooniministri </w:t>
      </w:r>
      <w:r w:rsidR="5EE8F8D4">
        <w:t>10.07.2006</w:t>
      </w:r>
      <w:r w:rsidR="7FBAC744">
        <w:t>. a</w:t>
      </w:r>
      <w:r w:rsidR="5EE8F8D4">
        <w:t xml:space="preserve"> </w:t>
      </w:r>
      <w:r w:rsidR="470B4616">
        <w:t>määrus nr 67 „</w:t>
      </w:r>
      <w:r w:rsidR="05D98B57">
        <w:t xml:space="preserve">Nõuded </w:t>
      </w:r>
      <w:r w:rsidR="2642CBBF">
        <w:t>universaalse postiteenuse</w:t>
      </w:r>
      <w:r w:rsidR="470B4616">
        <w:t xml:space="preserve"> osutamiseks kasutatavatele </w:t>
      </w:r>
      <w:r w:rsidR="470B4616" w:rsidRPr="3B456AE5">
        <w:rPr>
          <w:rFonts w:cs="Times New Roman"/>
        </w:rPr>
        <w:t>juurdepääsupunktidele ja nende paiknemisele“ – muudetakse</w:t>
      </w:r>
      <w:r w:rsidR="0EBCBB03" w:rsidRPr="3B456AE5">
        <w:rPr>
          <w:rFonts w:cs="Times New Roman"/>
        </w:rPr>
        <w:t xml:space="preserve"> määruse pealkirja,</w:t>
      </w:r>
      <w:r w:rsidR="0D7C1B9E" w:rsidRPr="3B456AE5">
        <w:rPr>
          <w:rFonts w:cs="Times New Roman"/>
        </w:rPr>
        <w:t xml:space="preserve"> </w:t>
      </w:r>
      <w:r w:rsidR="470B4616" w:rsidRPr="3B456AE5">
        <w:rPr>
          <w:rFonts w:cs="Times New Roman"/>
        </w:rPr>
        <w:t>§ 2</w:t>
      </w:r>
      <w:r w:rsidR="4C6C29C7" w:rsidRPr="3B456AE5">
        <w:rPr>
          <w:rFonts w:cs="Times New Roman"/>
        </w:rPr>
        <w:t xml:space="preserve"> ning lisatakse juurde nõuded </w:t>
      </w:r>
      <w:r w:rsidR="0EBCBB03" w:rsidRPr="3B456AE5">
        <w:rPr>
          <w:rFonts w:cs="Times New Roman"/>
        </w:rPr>
        <w:t>universaalse postiteenuse</w:t>
      </w:r>
      <w:r w:rsidR="4C6C29C7" w:rsidRPr="3B456AE5">
        <w:rPr>
          <w:rFonts w:cs="Times New Roman"/>
        </w:rPr>
        <w:t xml:space="preserve"> osutamise kohta </w:t>
      </w:r>
      <w:ins w:id="221" w:author="Maarja-Liis Lall - JUSTDIGI" w:date="2025-10-22T07:21:00Z">
        <w:r w:rsidR="4F5039A4" w:rsidRPr="3B456AE5">
          <w:rPr>
            <w:rFonts w:cs="Times New Roman"/>
          </w:rPr>
          <w:t>posti</w:t>
        </w:r>
      </w:ins>
      <w:r w:rsidR="4C6C29C7" w:rsidRPr="3B456AE5">
        <w:rPr>
          <w:rFonts w:cs="Times New Roman"/>
        </w:rPr>
        <w:t xml:space="preserve">seaduse § 8 lõike </w:t>
      </w:r>
      <w:r w:rsidR="0EBCBB03" w:rsidRPr="3B456AE5">
        <w:rPr>
          <w:rFonts w:cs="Times New Roman"/>
        </w:rPr>
        <w:t>9</w:t>
      </w:r>
      <w:r w:rsidR="4C6C29C7" w:rsidRPr="3B456AE5">
        <w:rPr>
          <w:rFonts w:cs="Times New Roman"/>
        </w:rPr>
        <w:t xml:space="preserve">, </w:t>
      </w:r>
      <w:commentRangeStart w:id="222"/>
      <w:r w:rsidR="4C6C29C7" w:rsidRPr="3B456AE5">
        <w:rPr>
          <w:rFonts w:cs="Times New Roman"/>
        </w:rPr>
        <w:t xml:space="preserve">36¹ lõike </w:t>
      </w:r>
      <w:r w:rsidR="0EBCBB03" w:rsidRPr="3B456AE5">
        <w:rPr>
          <w:rFonts w:cs="Times New Roman"/>
        </w:rPr>
        <w:t>5</w:t>
      </w:r>
      <w:commentRangeEnd w:id="222"/>
      <w:r w:rsidR="50D352EA">
        <w:rPr>
          <w:rStyle w:val="Kommentaariviide"/>
        </w:rPr>
        <w:commentReference w:id="222"/>
      </w:r>
      <w:r w:rsidR="0EBCBB03" w:rsidRPr="3B456AE5">
        <w:rPr>
          <w:rFonts w:cs="Times New Roman"/>
        </w:rPr>
        <w:t xml:space="preserve"> </w:t>
      </w:r>
      <w:r w:rsidR="4C6C29C7" w:rsidRPr="3B456AE5">
        <w:rPr>
          <w:rFonts w:cs="Times New Roman"/>
        </w:rPr>
        <w:t>ja § 37 lõike 1¹ alusel</w:t>
      </w:r>
      <w:commentRangeStart w:id="223"/>
      <w:del w:id="224" w:author="Maarja-Liis Lall - JUSTDIGI" w:date="2025-10-21T07:07:00Z">
        <w:r w:rsidR="50D352EA" w:rsidRPr="3B456AE5" w:rsidDel="3F5533F5">
          <w:rPr>
            <w:rFonts w:cs="Times New Roman"/>
          </w:rPr>
          <w:delText>;</w:delText>
        </w:r>
      </w:del>
      <w:ins w:id="225" w:author="Maarja-Liis Lall - JUSTDIGI" w:date="2025-10-21T07:07:00Z">
        <w:r w:rsidR="59D4C31B" w:rsidRPr="3B456AE5">
          <w:rPr>
            <w:rFonts w:cs="Times New Roman"/>
          </w:rPr>
          <w:t>.</w:t>
        </w:r>
      </w:ins>
      <w:commentRangeEnd w:id="223"/>
      <w:r w:rsidR="50D352EA">
        <w:rPr>
          <w:rStyle w:val="Kommentaariviide"/>
        </w:rPr>
        <w:commentReference w:id="223"/>
      </w:r>
    </w:p>
    <w:p w14:paraId="28007F30" w14:textId="77777777" w:rsidR="00E16207" w:rsidRPr="008940D2" w:rsidRDefault="00E16207" w:rsidP="002A0896">
      <w:pPr>
        <w:rPr>
          <w:rFonts w:cs="Times New Roman"/>
        </w:rPr>
      </w:pPr>
    </w:p>
    <w:p w14:paraId="7261A8E0" w14:textId="290865ED" w:rsidR="00E16207" w:rsidRPr="000D7790" w:rsidRDefault="5347296F" w:rsidP="000D7790">
      <w:pPr>
        <w:rPr>
          <w:rFonts w:cs="Times New Roman"/>
        </w:rPr>
      </w:pPr>
      <w:commentRangeStart w:id="226"/>
      <w:r w:rsidRPr="3B456AE5">
        <w:rPr>
          <w:rFonts w:cs="Times New Roman"/>
        </w:rPr>
        <w:t xml:space="preserve">Eelnõuga luuakse ka üks uus volitusnorm. </w:t>
      </w:r>
      <w:commentRangeEnd w:id="226"/>
      <w:r w:rsidR="000D7790">
        <w:rPr>
          <w:rStyle w:val="Kommentaariviide"/>
        </w:rPr>
        <w:commentReference w:id="226"/>
      </w:r>
      <w:r w:rsidR="66488266" w:rsidRPr="3B456AE5">
        <w:rPr>
          <w:rFonts w:cs="Times New Roman"/>
        </w:rPr>
        <w:t>Postiseaduse § 39</w:t>
      </w:r>
      <w:r w:rsidR="66488266" w:rsidRPr="3B456AE5">
        <w:rPr>
          <w:rFonts w:cs="Times New Roman"/>
          <w:vertAlign w:val="superscript"/>
        </w:rPr>
        <w:t>3</w:t>
      </w:r>
      <w:r w:rsidR="66488266" w:rsidRPr="3B456AE5">
        <w:rPr>
          <w:rFonts w:cs="Times New Roman"/>
        </w:rPr>
        <w:t xml:space="preserve"> lõike 4 kohaselt kinnitab valdkonna eest vastutav minister määrusega universaalse postiteenuse põhjendatud tasu.</w:t>
      </w:r>
      <w:r w:rsidRPr="3B456AE5">
        <w:rPr>
          <w:rFonts w:cs="Times New Roman"/>
        </w:rPr>
        <w:t xml:space="preserve"> Volitusnorm on vajalik põhjendatud tasu kehtestamiseks ja sarnase sisuga volitusnorm on kehtestatud kehtiva postiseaduse § 6</w:t>
      </w:r>
      <w:r w:rsidRPr="3B456AE5">
        <w:rPr>
          <w:rFonts w:cs="Times New Roman"/>
          <w:vertAlign w:val="superscript"/>
        </w:rPr>
        <w:t xml:space="preserve">1 </w:t>
      </w:r>
      <w:r w:rsidRPr="3B456AE5">
        <w:rPr>
          <w:rFonts w:cs="Times New Roman"/>
        </w:rPr>
        <w:t xml:space="preserve">lõikes 2, mille kohaselt  määrab  taskukohase tasu suuruse </w:t>
      </w:r>
      <w:hyperlink r:id="rId18">
        <w:r w:rsidRPr="3B456AE5">
          <w:rPr>
            <w:rStyle w:val="Hperlink"/>
            <w:rFonts w:cs="Times New Roman"/>
          </w:rPr>
          <w:t>valdkonna eest vastutav minister</w:t>
        </w:r>
      </w:hyperlink>
      <w:r w:rsidRPr="3B456AE5">
        <w:rPr>
          <w:rFonts w:cs="Times New Roman"/>
        </w:rPr>
        <w:t> määrusega. Kuivõrd eelnõuga kujundatakse taskukohane tasu ümber põhjendatud tasuks, on vajalikud muudatused ka volitusnormides. Põhjendatud tasu olulised elemendid ja arvestamise alused kehtestatakse eelnõukohaste §-dega 39</w:t>
      </w:r>
      <w:r w:rsidRPr="3B456AE5">
        <w:rPr>
          <w:rFonts w:cs="Times New Roman"/>
          <w:vertAlign w:val="superscript"/>
        </w:rPr>
        <w:t>1</w:t>
      </w:r>
      <w:r w:rsidRPr="3B456AE5">
        <w:rPr>
          <w:rFonts w:cs="Times New Roman"/>
        </w:rPr>
        <w:t>-39</w:t>
      </w:r>
      <w:r w:rsidRPr="3B456AE5">
        <w:rPr>
          <w:rFonts w:cs="Times New Roman"/>
          <w:vertAlign w:val="superscript"/>
        </w:rPr>
        <w:t>3</w:t>
      </w:r>
      <w:r w:rsidRPr="3B456AE5">
        <w:rPr>
          <w:rFonts w:cs="Times New Roman"/>
        </w:rPr>
        <w:t xml:space="preserve">. Volitusnormi alusel kehtestatavas määruses nähakse ette konkreetsed tasud, mille kehtestamine seadusega ei ole mõistlik, sest tasud võivad muutuda tihti ja tasu kujuneb seaduses sätestatud metoodika alusel, mille järgimist kontrollib Konkurentsiamet. Muudatus on kooskõlas seaduse reservatsiooni põhimõttega, mille kohaselt peab põhiõigusi puudutavates küsimustes kõik olulised otsused langetama seadusandja ning seadusandja pädevuses oleva küsimuse delegeerimine täitevvõimule ja täitevvõimu sekkumine põhiõigustesse on lubatud üksnes seaduses sätestatud ja põhiseadusega kooskõlas oleva volitusnormi alusel. Põhiseaduse § 3 lõike 1 esimesest lausest tuleneb nõue, et määrus peab olema lisaks volitusnormile kooskõlas ka muude seaduste ja põhiseadusega. Eelnõukohane volitusnorm on </w:t>
      </w:r>
      <w:r w:rsidR="5AD5E819" w:rsidRPr="3B456AE5">
        <w:rPr>
          <w:rFonts w:cs="Times New Roman"/>
        </w:rPr>
        <w:t xml:space="preserve">üksikasjalik, see tähendab, </w:t>
      </w:r>
      <w:r w:rsidR="5AD5E819" w:rsidRPr="3B456AE5">
        <w:rPr>
          <w:rFonts w:cs="Times New Roman"/>
        </w:rPr>
        <w:lastRenderedPageBreak/>
        <w:t>et sellest selgub seadusandja antava volituse sisu ja ulatus põhjendatud tasu kehtestamiseks, ning trafaretne.</w:t>
      </w:r>
    </w:p>
    <w:p w14:paraId="2143F318" w14:textId="77777777" w:rsidR="004A0423" w:rsidRPr="008940D2" w:rsidRDefault="004A0423" w:rsidP="00BB3FB3">
      <w:pPr>
        <w:rPr>
          <w:rFonts w:cs="Times New Roman"/>
          <w:szCs w:val="24"/>
        </w:rPr>
      </w:pPr>
    </w:p>
    <w:p w14:paraId="46D19C1C" w14:textId="39D31D03" w:rsidR="00937785" w:rsidRPr="008940D2" w:rsidRDefault="55353B57" w:rsidP="00BB3FB3">
      <w:pPr>
        <w:pStyle w:val="Default"/>
        <w:jc w:val="both"/>
        <w:rPr>
          <w:color w:val="auto"/>
        </w:rPr>
      </w:pPr>
      <w:r w:rsidRPr="79A72EDF">
        <w:rPr>
          <w:color w:val="auto"/>
        </w:rPr>
        <w:t>Eelnõuga nähakse ette</w:t>
      </w:r>
      <w:r w:rsidR="0B28E441" w:rsidRPr="79A72EDF">
        <w:rPr>
          <w:color w:val="auto"/>
        </w:rPr>
        <w:t xml:space="preserve"> </w:t>
      </w:r>
      <w:r w:rsidR="0B99F2FE" w:rsidRPr="79A72EDF">
        <w:rPr>
          <w:color w:val="auto"/>
        </w:rPr>
        <w:t>ühe</w:t>
      </w:r>
      <w:r w:rsidR="0B28E441" w:rsidRPr="79A72EDF">
        <w:rPr>
          <w:color w:val="auto"/>
        </w:rPr>
        <w:t xml:space="preserve"> </w:t>
      </w:r>
      <w:r w:rsidRPr="79A72EDF">
        <w:rPr>
          <w:color w:val="auto"/>
        </w:rPr>
        <w:t>Vab</w:t>
      </w:r>
      <w:r w:rsidR="0B28E441" w:rsidRPr="79A72EDF">
        <w:rPr>
          <w:color w:val="auto"/>
        </w:rPr>
        <w:t>ariigi Valitsuse määruse</w:t>
      </w:r>
      <w:r w:rsidRPr="79A72EDF">
        <w:rPr>
          <w:color w:val="auto"/>
        </w:rPr>
        <w:t>, ühe r</w:t>
      </w:r>
      <w:r w:rsidR="0B28E441" w:rsidRPr="79A72EDF">
        <w:rPr>
          <w:color w:val="auto"/>
        </w:rPr>
        <w:t xml:space="preserve">ahandusministri määruse </w:t>
      </w:r>
      <w:r w:rsidRPr="79A72EDF">
        <w:rPr>
          <w:color w:val="auto"/>
        </w:rPr>
        <w:t xml:space="preserve">ja </w:t>
      </w:r>
      <w:r w:rsidR="0999B316" w:rsidRPr="79A72EDF">
        <w:rPr>
          <w:color w:val="auto"/>
        </w:rPr>
        <w:t>nelja</w:t>
      </w:r>
      <w:r w:rsidRPr="79A72EDF">
        <w:rPr>
          <w:color w:val="auto"/>
        </w:rPr>
        <w:t xml:space="preserve"> majandus- ja kommunikat</w:t>
      </w:r>
      <w:r w:rsidR="0B28E441" w:rsidRPr="79A72EDF">
        <w:rPr>
          <w:color w:val="auto"/>
        </w:rPr>
        <w:t xml:space="preserve">siooniministri </w:t>
      </w:r>
      <w:r w:rsidR="4C43BD6A" w:rsidRPr="79A72EDF">
        <w:rPr>
          <w:color w:val="auto"/>
        </w:rPr>
        <w:t xml:space="preserve">määruse kehtetuks </w:t>
      </w:r>
      <w:r w:rsidR="484F3991" w:rsidRPr="79A72EDF">
        <w:rPr>
          <w:color w:val="auto"/>
        </w:rPr>
        <w:t>tunnistamine:</w:t>
      </w:r>
    </w:p>
    <w:p w14:paraId="725EC772" w14:textId="77777777" w:rsidR="00A14158" w:rsidRPr="008940D2" w:rsidRDefault="00A14158" w:rsidP="00BB3FB3">
      <w:pPr>
        <w:pStyle w:val="Default"/>
        <w:jc w:val="both"/>
        <w:rPr>
          <w:color w:val="auto"/>
        </w:rPr>
      </w:pPr>
    </w:p>
    <w:p w14:paraId="295C76C9" w14:textId="453727D4" w:rsidR="007C00DC" w:rsidRPr="008940D2" w:rsidRDefault="002B0C3F" w:rsidP="00EC3AF9">
      <w:pPr>
        <w:pStyle w:val="Loendilik"/>
        <w:numPr>
          <w:ilvl w:val="0"/>
          <w:numId w:val="4"/>
        </w:numPr>
        <w:rPr>
          <w:rFonts w:eastAsia="Times New Roman" w:cs="Times New Roman"/>
          <w:color w:val="000000"/>
          <w:szCs w:val="24"/>
        </w:rPr>
      </w:pPr>
      <w:r w:rsidRPr="6F05F385">
        <w:rPr>
          <w:rFonts w:eastAsia="Times New Roman" w:cs="Times New Roman"/>
          <w:szCs w:val="24"/>
        </w:rPr>
        <w:t>Vabariigi Valituse 05.03.2009</w:t>
      </w:r>
      <w:r w:rsidR="001505A4" w:rsidRPr="6F05F385">
        <w:rPr>
          <w:rFonts w:eastAsia="Times New Roman" w:cs="Times New Roman"/>
          <w:szCs w:val="24"/>
        </w:rPr>
        <w:t>. a</w:t>
      </w:r>
      <w:r w:rsidRPr="6F05F385">
        <w:rPr>
          <w:rFonts w:eastAsia="Times New Roman" w:cs="Times New Roman"/>
          <w:szCs w:val="24"/>
        </w:rPr>
        <w:t xml:space="preserve"> määrus nr 46 „</w:t>
      </w:r>
      <w:r w:rsidR="00EC3AF9">
        <w:rPr>
          <w:rFonts w:eastAsia="Times New Roman" w:cs="Times New Roman"/>
          <w:szCs w:val="24"/>
        </w:rPr>
        <w:t>Universaalse postiteenuse</w:t>
      </w:r>
      <w:r w:rsidRPr="6F05F385">
        <w:rPr>
          <w:rFonts w:eastAsia="Times New Roman" w:cs="Times New Roman"/>
          <w:szCs w:val="24"/>
        </w:rPr>
        <w:t xml:space="preserve"> makse määra kehtestamine“</w:t>
      </w:r>
      <w:r w:rsidR="006D7F80" w:rsidRPr="6F05F385">
        <w:rPr>
          <w:rStyle w:val="Allmrkuseviide"/>
          <w:rFonts w:eastAsia="Times New Roman" w:cs="Times New Roman"/>
          <w:szCs w:val="24"/>
        </w:rPr>
        <w:footnoteReference w:id="20"/>
      </w:r>
      <w:r w:rsidR="007C00DC" w:rsidRPr="6F05F385">
        <w:rPr>
          <w:rFonts w:eastAsia="Times New Roman" w:cs="Times New Roman"/>
          <w:szCs w:val="24"/>
        </w:rPr>
        <w:t xml:space="preserve"> </w:t>
      </w:r>
      <w:r w:rsidR="00F02244" w:rsidRPr="6F05F385">
        <w:rPr>
          <w:rFonts w:eastAsia="Times New Roman" w:cs="Times New Roman"/>
          <w:szCs w:val="24"/>
        </w:rPr>
        <w:t>–</w:t>
      </w:r>
      <w:r w:rsidR="007C00DC" w:rsidRPr="6F05F385">
        <w:rPr>
          <w:rFonts w:eastAsia="Times New Roman" w:cs="Times New Roman"/>
          <w:color w:val="000000"/>
          <w:szCs w:val="24"/>
        </w:rPr>
        <w:t xml:space="preserve"> antud määrus </w:t>
      </w:r>
      <w:r w:rsidR="00F02244" w:rsidRPr="6F05F385">
        <w:rPr>
          <w:rFonts w:eastAsia="Times New Roman" w:cs="Times New Roman"/>
          <w:color w:val="000000"/>
          <w:szCs w:val="24"/>
        </w:rPr>
        <w:t>tunnistatakse</w:t>
      </w:r>
      <w:r w:rsidR="007C00DC" w:rsidRPr="6F05F385">
        <w:rPr>
          <w:rFonts w:eastAsia="Times New Roman" w:cs="Times New Roman"/>
          <w:color w:val="000000"/>
          <w:szCs w:val="24"/>
        </w:rPr>
        <w:t xml:space="preserve"> kehtetuks </w:t>
      </w:r>
      <w:r w:rsidR="00F02244" w:rsidRPr="6F05F385">
        <w:rPr>
          <w:rFonts w:eastAsia="Times New Roman" w:cs="Times New Roman"/>
          <w:color w:val="000000"/>
          <w:szCs w:val="24"/>
        </w:rPr>
        <w:t xml:space="preserve">käesoleva </w:t>
      </w:r>
      <w:r w:rsidR="007C00DC" w:rsidRPr="6F05F385">
        <w:rPr>
          <w:rFonts w:eastAsia="Times New Roman" w:cs="Times New Roman"/>
          <w:color w:val="000000"/>
          <w:szCs w:val="24"/>
        </w:rPr>
        <w:t xml:space="preserve">seaduse § </w:t>
      </w:r>
      <w:r w:rsidR="001C7F80" w:rsidRPr="6F05F385">
        <w:rPr>
          <w:rFonts w:eastAsia="Times New Roman" w:cs="Times New Roman"/>
          <w:color w:val="000000"/>
          <w:szCs w:val="24"/>
        </w:rPr>
        <w:t>4</w:t>
      </w:r>
      <w:r w:rsidR="007C00DC" w:rsidRPr="6F05F385">
        <w:rPr>
          <w:rFonts w:eastAsia="Times New Roman" w:cs="Times New Roman"/>
          <w:color w:val="000000"/>
          <w:szCs w:val="24"/>
        </w:rPr>
        <w:t xml:space="preserve"> lõikes </w:t>
      </w:r>
      <w:r w:rsidR="001C7F80" w:rsidRPr="6F05F385">
        <w:rPr>
          <w:rFonts w:eastAsia="Times New Roman" w:cs="Times New Roman"/>
          <w:color w:val="000000"/>
          <w:szCs w:val="24"/>
        </w:rPr>
        <w:t>3</w:t>
      </w:r>
      <w:r w:rsidR="007C00DC" w:rsidRPr="6F05F385">
        <w:rPr>
          <w:rFonts w:eastAsia="Times New Roman" w:cs="Times New Roman"/>
          <w:color w:val="000000"/>
          <w:szCs w:val="24"/>
        </w:rPr>
        <w:t xml:space="preserve"> </w:t>
      </w:r>
      <w:r w:rsidR="009A2005" w:rsidRPr="6F05F385">
        <w:rPr>
          <w:rFonts w:eastAsia="Times New Roman" w:cs="Times New Roman"/>
          <w:color w:val="000000"/>
          <w:szCs w:val="24"/>
        </w:rPr>
        <w:t>sätestat</w:t>
      </w:r>
      <w:r w:rsidR="007C00DC" w:rsidRPr="6F05F385">
        <w:rPr>
          <w:rFonts w:eastAsia="Times New Roman" w:cs="Times New Roman"/>
          <w:color w:val="000000"/>
          <w:szCs w:val="24"/>
        </w:rPr>
        <w:t xml:space="preserve">ud </w:t>
      </w:r>
      <w:r w:rsidR="001C7F80" w:rsidRPr="6F05F385">
        <w:rPr>
          <w:rFonts w:eastAsia="Times New Roman" w:cs="Times New Roman"/>
          <w:color w:val="000000"/>
          <w:szCs w:val="24"/>
        </w:rPr>
        <w:t>ajal</w:t>
      </w:r>
      <w:r w:rsidR="007C00DC" w:rsidRPr="6F05F385">
        <w:rPr>
          <w:rFonts w:eastAsia="Times New Roman" w:cs="Times New Roman"/>
          <w:color w:val="000000"/>
          <w:szCs w:val="24"/>
        </w:rPr>
        <w:t>;</w:t>
      </w:r>
    </w:p>
    <w:p w14:paraId="07AAB56F" w14:textId="2EFC5EFD" w:rsidR="00BF6257" w:rsidRPr="008940D2" w:rsidRDefault="1547FABE" w:rsidP="00EC3AF9">
      <w:pPr>
        <w:pStyle w:val="Allmrkusetekst"/>
        <w:numPr>
          <w:ilvl w:val="0"/>
          <w:numId w:val="4"/>
        </w:numPr>
        <w:rPr>
          <w:sz w:val="24"/>
          <w:szCs w:val="24"/>
        </w:rPr>
      </w:pPr>
      <w:r w:rsidRPr="6F05F385">
        <w:rPr>
          <w:sz w:val="24"/>
          <w:szCs w:val="24"/>
        </w:rPr>
        <w:t>m</w:t>
      </w:r>
      <w:r w:rsidR="07620E9E" w:rsidRPr="6F05F385">
        <w:rPr>
          <w:sz w:val="24"/>
          <w:szCs w:val="24"/>
        </w:rPr>
        <w:t>ajandus- ja kommunikatsiooniministri 10.02.2009</w:t>
      </w:r>
      <w:r w:rsidR="71D1A349" w:rsidRPr="6F05F385">
        <w:rPr>
          <w:sz w:val="24"/>
          <w:szCs w:val="24"/>
        </w:rPr>
        <w:t xml:space="preserve">. </w:t>
      </w:r>
      <w:r w:rsidR="5B8F5696" w:rsidRPr="6F05F385">
        <w:rPr>
          <w:sz w:val="24"/>
          <w:szCs w:val="24"/>
        </w:rPr>
        <w:t>a</w:t>
      </w:r>
      <w:r w:rsidR="07620E9E" w:rsidRPr="6F05F385">
        <w:rPr>
          <w:sz w:val="24"/>
          <w:szCs w:val="24"/>
        </w:rPr>
        <w:t xml:space="preserve"> määrus nr 8 „Kasutajalt </w:t>
      </w:r>
      <w:r w:rsidR="00EC3AF9">
        <w:rPr>
          <w:sz w:val="24"/>
          <w:szCs w:val="24"/>
        </w:rPr>
        <w:t>universaalse postiteenuse</w:t>
      </w:r>
      <w:r w:rsidR="07620E9E" w:rsidRPr="6F05F385">
        <w:rPr>
          <w:sz w:val="24"/>
          <w:szCs w:val="24"/>
        </w:rPr>
        <w:t xml:space="preserve"> eest võetav taskukohane tasu“</w:t>
      </w:r>
      <w:r w:rsidR="006D7F80" w:rsidRPr="6F05F385">
        <w:rPr>
          <w:rStyle w:val="Allmrkuseviide"/>
          <w:sz w:val="24"/>
          <w:szCs w:val="24"/>
        </w:rPr>
        <w:footnoteReference w:id="21"/>
      </w:r>
      <w:r w:rsidR="4DC5E7BB" w:rsidRPr="6F05F385">
        <w:rPr>
          <w:sz w:val="24"/>
          <w:szCs w:val="24"/>
        </w:rPr>
        <w:t xml:space="preserve"> –</w:t>
      </w:r>
      <w:r w:rsidR="18B666F3" w:rsidRPr="6F05F385">
        <w:rPr>
          <w:sz w:val="24"/>
          <w:szCs w:val="24"/>
        </w:rPr>
        <w:t xml:space="preserve"> </w:t>
      </w:r>
      <w:bookmarkStart w:id="227" w:name="_Hlk105419183"/>
      <w:r w:rsidR="18B666F3" w:rsidRPr="6F05F385">
        <w:rPr>
          <w:sz w:val="24"/>
          <w:szCs w:val="24"/>
        </w:rPr>
        <w:t xml:space="preserve">antud määrus tunnistatakse kehtetuks </w:t>
      </w:r>
      <w:r w:rsidR="5DB7D5D4" w:rsidRPr="6F05F385">
        <w:rPr>
          <w:sz w:val="24"/>
          <w:szCs w:val="24"/>
        </w:rPr>
        <w:t>eelnõu</w:t>
      </w:r>
      <w:r w:rsidR="18B666F3" w:rsidRPr="6F05F385">
        <w:rPr>
          <w:sz w:val="24"/>
          <w:szCs w:val="24"/>
        </w:rPr>
        <w:t xml:space="preserve"> § </w:t>
      </w:r>
      <w:r w:rsidR="0A8F3A6E" w:rsidRPr="6F05F385">
        <w:rPr>
          <w:sz w:val="24"/>
          <w:szCs w:val="24"/>
        </w:rPr>
        <w:t>4</w:t>
      </w:r>
      <w:r w:rsidR="18B666F3" w:rsidRPr="6F05F385">
        <w:rPr>
          <w:sz w:val="24"/>
          <w:szCs w:val="24"/>
        </w:rPr>
        <w:t xml:space="preserve"> lõikes 2 sätestatud </w:t>
      </w:r>
      <w:r w:rsidR="0A8F3A6E" w:rsidRPr="6F05F385">
        <w:rPr>
          <w:sz w:val="24"/>
          <w:szCs w:val="24"/>
        </w:rPr>
        <w:t>ajal</w:t>
      </w:r>
      <w:r w:rsidR="18B666F3" w:rsidRPr="6F05F385">
        <w:rPr>
          <w:sz w:val="24"/>
          <w:szCs w:val="24"/>
        </w:rPr>
        <w:t>;</w:t>
      </w:r>
    </w:p>
    <w:bookmarkEnd w:id="227"/>
    <w:p w14:paraId="3B9765FD" w14:textId="5C88CC73" w:rsidR="009A2005" w:rsidRPr="008940D2" w:rsidRDefault="008031D4" w:rsidP="00EC3AF9">
      <w:pPr>
        <w:pStyle w:val="Loendilik"/>
        <w:numPr>
          <w:ilvl w:val="0"/>
          <w:numId w:val="4"/>
        </w:numPr>
        <w:rPr>
          <w:rFonts w:eastAsia="Times New Roman" w:cs="Times New Roman"/>
          <w:szCs w:val="24"/>
          <w:lang w:eastAsia="et-EE"/>
        </w:rPr>
      </w:pPr>
      <w:r w:rsidRPr="6F05F385">
        <w:rPr>
          <w:rFonts w:eastAsia="Times New Roman" w:cs="Times New Roman"/>
          <w:szCs w:val="24"/>
        </w:rPr>
        <w:t>m</w:t>
      </w:r>
      <w:r w:rsidR="00BF6257" w:rsidRPr="6F05F385">
        <w:rPr>
          <w:rFonts w:eastAsia="Times New Roman" w:cs="Times New Roman"/>
          <w:szCs w:val="24"/>
        </w:rPr>
        <w:t>ajandus</w:t>
      </w:r>
      <w:r w:rsidR="00DB0DCA" w:rsidRPr="6F05F385">
        <w:rPr>
          <w:rFonts w:eastAsia="Times New Roman" w:cs="Times New Roman"/>
          <w:szCs w:val="24"/>
        </w:rPr>
        <w:t>- ja kommunikatsiooniministri 04</w:t>
      </w:r>
      <w:r w:rsidR="00BF6257" w:rsidRPr="6F05F385">
        <w:rPr>
          <w:rFonts w:eastAsia="Times New Roman" w:cs="Times New Roman"/>
          <w:szCs w:val="24"/>
        </w:rPr>
        <w:t>.03.2009</w:t>
      </w:r>
      <w:r w:rsidR="001505A4" w:rsidRPr="6F05F385">
        <w:rPr>
          <w:rFonts w:eastAsia="Times New Roman" w:cs="Times New Roman"/>
          <w:szCs w:val="24"/>
        </w:rPr>
        <w:t xml:space="preserve">. </w:t>
      </w:r>
      <w:r w:rsidR="0061066C" w:rsidRPr="6F05F385">
        <w:rPr>
          <w:rFonts w:eastAsia="Times New Roman" w:cs="Times New Roman"/>
          <w:szCs w:val="24"/>
        </w:rPr>
        <w:t>a</w:t>
      </w:r>
      <w:r w:rsidR="00BF6257" w:rsidRPr="6F05F385">
        <w:rPr>
          <w:rFonts w:eastAsia="Times New Roman" w:cs="Times New Roman"/>
          <w:szCs w:val="24"/>
        </w:rPr>
        <w:t xml:space="preserve"> määrus nr </w:t>
      </w:r>
      <w:r w:rsidR="00DB0DCA" w:rsidRPr="6F05F385">
        <w:rPr>
          <w:rFonts w:eastAsia="Times New Roman" w:cs="Times New Roman"/>
          <w:szCs w:val="24"/>
        </w:rPr>
        <w:t>17</w:t>
      </w:r>
      <w:r w:rsidR="00BF6257" w:rsidRPr="6F05F385">
        <w:rPr>
          <w:rFonts w:eastAsia="Times New Roman" w:cs="Times New Roman"/>
          <w:szCs w:val="24"/>
        </w:rPr>
        <w:t xml:space="preserve"> „</w:t>
      </w:r>
      <w:r w:rsidR="00DB0DCA" w:rsidRPr="6F05F385">
        <w:rPr>
          <w:rFonts w:eastAsia="Times New Roman" w:cs="Times New Roman"/>
          <w:szCs w:val="24"/>
          <w:lang w:eastAsia="et-EE"/>
        </w:rPr>
        <w:t>Rahastamiskohustusega postiteenuse osutaja tulu- ja kuluarvestuse andmete deklareerimise nõuded</w:t>
      </w:r>
      <w:r w:rsidR="00BF6257" w:rsidRPr="6F05F385">
        <w:rPr>
          <w:rFonts w:eastAsia="Times New Roman" w:cs="Times New Roman"/>
          <w:szCs w:val="24"/>
          <w:lang w:eastAsia="et-EE"/>
        </w:rPr>
        <w:t>“</w:t>
      </w:r>
      <w:r w:rsidR="006D7F80" w:rsidRPr="6F05F385">
        <w:rPr>
          <w:rStyle w:val="Allmrkuseviide"/>
          <w:rFonts w:eastAsia="Times New Roman" w:cs="Times New Roman"/>
          <w:szCs w:val="24"/>
          <w:lang w:eastAsia="et-EE"/>
        </w:rPr>
        <w:footnoteReference w:id="22"/>
      </w:r>
      <w:r w:rsidR="00F02244" w:rsidRPr="6F05F385">
        <w:rPr>
          <w:rFonts w:eastAsia="Times New Roman" w:cs="Times New Roman"/>
          <w:szCs w:val="24"/>
          <w:lang w:eastAsia="et-EE"/>
        </w:rPr>
        <w:t xml:space="preserve"> –</w:t>
      </w:r>
      <w:r w:rsidR="009A2005" w:rsidRPr="6F05F385">
        <w:rPr>
          <w:rFonts w:eastAsia="Times New Roman" w:cs="Times New Roman"/>
          <w:szCs w:val="24"/>
        </w:rPr>
        <w:t xml:space="preserve"> </w:t>
      </w:r>
      <w:bookmarkStart w:id="228" w:name="_Hlk105419305"/>
      <w:r w:rsidR="009A2005" w:rsidRPr="6F05F385">
        <w:rPr>
          <w:rFonts w:eastAsia="Times New Roman" w:cs="Times New Roman"/>
          <w:szCs w:val="24"/>
          <w:lang w:eastAsia="et-EE"/>
        </w:rPr>
        <w:t xml:space="preserve">antud määrus tunnistatakse kehtetuks </w:t>
      </w:r>
      <w:r w:rsidR="002A798B" w:rsidRPr="6F05F385">
        <w:rPr>
          <w:rFonts w:eastAsia="Times New Roman" w:cs="Times New Roman"/>
          <w:szCs w:val="24"/>
          <w:lang w:eastAsia="et-EE"/>
        </w:rPr>
        <w:t>eelnõu</w:t>
      </w:r>
      <w:r w:rsidR="009A2005" w:rsidRPr="6F05F385">
        <w:rPr>
          <w:rFonts w:eastAsia="Times New Roman" w:cs="Times New Roman"/>
          <w:szCs w:val="24"/>
          <w:lang w:eastAsia="et-EE"/>
        </w:rPr>
        <w:t xml:space="preserve"> § </w:t>
      </w:r>
      <w:r w:rsidR="001C7F80" w:rsidRPr="6F05F385">
        <w:rPr>
          <w:rFonts w:eastAsia="Times New Roman" w:cs="Times New Roman"/>
          <w:szCs w:val="24"/>
          <w:lang w:eastAsia="et-EE"/>
        </w:rPr>
        <w:t>4</w:t>
      </w:r>
      <w:r w:rsidR="009A2005" w:rsidRPr="6F05F385">
        <w:rPr>
          <w:rFonts w:eastAsia="Times New Roman" w:cs="Times New Roman"/>
          <w:szCs w:val="24"/>
          <w:lang w:eastAsia="et-EE"/>
        </w:rPr>
        <w:t xml:space="preserve"> lõikes </w:t>
      </w:r>
      <w:r w:rsidR="001C7F80" w:rsidRPr="6F05F385">
        <w:rPr>
          <w:rFonts w:eastAsia="Times New Roman" w:cs="Times New Roman"/>
          <w:szCs w:val="24"/>
          <w:lang w:eastAsia="et-EE"/>
        </w:rPr>
        <w:t>3</w:t>
      </w:r>
      <w:r w:rsidR="009A2005" w:rsidRPr="6F05F385">
        <w:rPr>
          <w:rFonts w:eastAsia="Times New Roman" w:cs="Times New Roman"/>
          <w:szCs w:val="24"/>
          <w:lang w:eastAsia="et-EE"/>
        </w:rPr>
        <w:t xml:space="preserve"> sätestatud </w:t>
      </w:r>
      <w:r w:rsidR="001C7F80" w:rsidRPr="6F05F385">
        <w:rPr>
          <w:rFonts w:eastAsia="Times New Roman" w:cs="Times New Roman"/>
          <w:szCs w:val="24"/>
          <w:lang w:eastAsia="et-EE"/>
        </w:rPr>
        <w:t>ajal</w:t>
      </w:r>
      <w:r w:rsidR="009A2005" w:rsidRPr="6F05F385">
        <w:rPr>
          <w:rFonts w:eastAsia="Times New Roman" w:cs="Times New Roman"/>
          <w:szCs w:val="24"/>
          <w:lang w:eastAsia="et-EE"/>
        </w:rPr>
        <w:t>;</w:t>
      </w:r>
    </w:p>
    <w:bookmarkEnd w:id="228"/>
    <w:p w14:paraId="013C1937" w14:textId="4DA6ADF5" w:rsidR="00B76BA7" w:rsidRPr="008940D2" w:rsidRDefault="008031D4" w:rsidP="00EC3AF9">
      <w:pPr>
        <w:pStyle w:val="Loendilik"/>
        <w:numPr>
          <w:ilvl w:val="0"/>
          <w:numId w:val="4"/>
        </w:numPr>
        <w:rPr>
          <w:rFonts w:eastAsia="Times New Roman" w:cs="Times New Roman"/>
          <w:szCs w:val="24"/>
          <w:lang w:eastAsia="et-EE"/>
        </w:rPr>
      </w:pPr>
      <w:r w:rsidRPr="6F05F385">
        <w:rPr>
          <w:rFonts w:eastAsia="Times New Roman" w:cs="Times New Roman"/>
          <w:szCs w:val="24"/>
        </w:rPr>
        <w:t>m</w:t>
      </w:r>
      <w:r w:rsidR="002B0C3F" w:rsidRPr="6F05F385">
        <w:rPr>
          <w:rFonts w:eastAsia="Times New Roman" w:cs="Times New Roman"/>
          <w:szCs w:val="24"/>
        </w:rPr>
        <w:t>ajandus- ja kommunikatsiooniministri 06.03.2009</w:t>
      </w:r>
      <w:r w:rsidR="001505A4" w:rsidRPr="6F05F385">
        <w:rPr>
          <w:rFonts w:eastAsia="Times New Roman" w:cs="Times New Roman"/>
          <w:szCs w:val="24"/>
        </w:rPr>
        <w:t>. a</w:t>
      </w:r>
      <w:r w:rsidR="002B0C3F" w:rsidRPr="6F05F385">
        <w:rPr>
          <w:rFonts w:eastAsia="Times New Roman" w:cs="Times New Roman"/>
          <w:szCs w:val="24"/>
        </w:rPr>
        <w:t xml:space="preserve"> määrus nr 21 „</w:t>
      </w:r>
      <w:r w:rsidR="00B36E72" w:rsidRPr="6F05F385">
        <w:rPr>
          <w:rFonts w:eastAsia="Times New Roman" w:cs="Times New Roman"/>
          <w:szCs w:val="24"/>
          <w:lang w:eastAsia="et-EE"/>
        </w:rPr>
        <w:t>U</w:t>
      </w:r>
      <w:r w:rsidR="001176AD">
        <w:rPr>
          <w:rFonts w:eastAsia="Times New Roman" w:cs="Times New Roman"/>
          <w:szCs w:val="24"/>
          <w:lang w:eastAsia="et-EE"/>
        </w:rPr>
        <w:t>niversaalse postiteenuse</w:t>
      </w:r>
      <w:r w:rsidR="002B0C3F" w:rsidRPr="6F05F385">
        <w:rPr>
          <w:rFonts w:eastAsia="Times New Roman" w:cs="Times New Roman"/>
          <w:szCs w:val="24"/>
          <w:lang w:eastAsia="et-EE"/>
        </w:rPr>
        <w:t xml:space="preserve"> osutamise kohustuse täitmisega s</w:t>
      </w:r>
      <w:r w:rsidR="00B44EDD" w:rsidRPr="6F05F385">
        <w:rPr>
          <w:rFonts w:eastAsia="Times New Roman" w:cs="Times New Roman"/>
          <w:szCs w:val="24"/>
          <w:lang w:eastAsia="et-EE"/>
        </w:rPr>
        <w:t>eotud kulude hüvitamise kord“</w:t>
      </w:r>
      <w:r w:rsidR="006D7F80" w:rsidRPr="6F05F385">
        <w:rPr>
          <w:rStyle w:val="Allmrkuseviide"/>
          <w:rFonts w:eastAsia="Times New Roman" w:cs="Times New Roman"/>
          <w:szCs w:val="24"/>
          <w:lang w:eastAsia="et-EE"/>
        </w:rPr>
        <w:footnoteReference w:id="23"/>
      </w:r>
      <w:r w:rsidR="00F02244" w:rsidRPr="6F05F385">
        <w:rPr>
          <w:rFonts w:eastAsia="Times New Roman" w:cs="Times New Roman"/>
          <w:szCs w:val="24"/>
          <w:lang w:eastAsia="et-EE"/>
        </w:rPr>
        <w:t xml:space="preserve"> –</w:t>
      </w:r>
      <w:r w:rsidR="009A2005" w:rsidRPr="6F05F385">
        <w:rPr>
          <w:rFonts w:eastAsia="Times New Roman" w:cs="Times New Roman"/>
          <w:szCs w:val="24"/>
        </w:rPr>
        <w:t xml:space="preserve"> </w:t>
      </w:r>
      <w:r w:rsidR="009A2005" w:rsidRPr="6F05F385">
        <w:rPr>
          <w:rFonts w:eastAsia="Times New Roman" w:cs="Times New Roman"/>
          <w:szCs w:val="24"/>
          <w:lang w:eastAsia="et-EE"/>
        </w:rPr>
        <w:t xml:space="preserve">antud määrus tunnistatakse kehtetuks </w:t>
      </w:r>
      <w:r w:rsidR="002A798B" w:rsidRPr="6F05F385">
        <w:rPr>
          <w:rFonts w:eastAsia="Times New Roman" w:cs="Times New Roman"/>
          <w:szCs w:val="24"/>
          <w:lang w:eastAsia="et-EE"/>
        </w:rPr>
        <w:t>eelnõu</w:t>
      </w:r>
      <w:r w:rsidR="009A2005" w:rsidRPr="6F05F385">
        <w:rPr>
          <w:rFonts w:eastAsia="Times New Roman" w:cs="Times New Roman"/>
          <w:szCs w:val="24"/>
          <w:lang w:eastAsia="et-EE"/>
        </w:rPr>
        <w:t xml:space="preserve"> § </w:t>
      </w:r>
      <w:r w:rsidR="001C7F80" w:rsidRPr="6F05F385">
        <w:rPr>
          <w:rFonts w:eastAsia="Times New Roman" w:cs="Times New Roman"/>
          <w:szCs w:val="24"/>
          <w:lang w:eastAsia="et-EE"/>
        </w:rPr>
        <w:t>4</w:t>
      </w:r>
      <w:r w:rsidR="009A2005" w:rsidRPr="6F05F385">
        <w:rPr>
          <w:rFonts w:eastAsia="Times New Roman" w:cs="Times New Roman"/>
          <w:szCs w:val="24"/>
          <w:lang w:eastAsia="et-EE"/>
        </w:rPr>
        <w:t xml:space="preserve"> lõikes </w:t>
      </w:r>
      <w:r w:rsidR="002D52F0" w:rsidRPr="6F05F385">
        <w:rPr>
          <w:rFonts w:eastAsia="Times New Roman" w:cs="Times New Roman"/>
          <w:szCs w:val="24"/>
          <w:lang w:eastAsia="et-EE"/>
        </w:rPr>
        <w:t>3</w:t>
      </w:r>
      <w:r w:rsidR="009A2005" w:rsidRPr="6F05F385">
        <w:rPr>
          <w:rFonts w:eastAsia="Times New Roman" w:cs="Times New Roman"/>
          <w:szCs w:val="24"/>
          <w:lang w:eastAsia="et-EE"/>
        </w:rPr>
        <w:t xml:space="preserve"> sätestatud juhul;</w:t>
      </w:r>
    </w:p>
    <w:p w14:paraId="27000D9F" w14:textId="77777777" w:rsidR="0094021B" w:rsidRPr="008940D2" w:rsidRDefault="0094021B" w:rsidP="00EC3AF9">
      <w:pPr>
        <w:pStyle w:val="Loendilik"/>
        <w:numPr>
          <w:ilvl w:val="0"/>
          <w:numId w:val="4"/>
        </w:numPr>
        <w:rPr>
          <w:rFonts w:eastAsia="Times New Roman" w:cs="Times New Roman"/>
        </w:rPr>
      </w:pPr>
      <w:r w:rsidRPr="2E2F4E31">
        <w:rPr>
          <w:rFonts w:eastAsia="Times New Roman" w:cs="Times New Roman"/>
          <w:lang w:eastAsia="et-EE"/>
        </w:rPr>
        <w:t>majandus-</w:t>
      </w:r>
      <w:r w:rsidRPr="2E2F4E31">
        <w:rPr>
          <w:rFonts w:eastAsia="Times New Roman" w:cs="Times New Roman"/>
        </w:rPr>
        <w:t xml:space="preserve"> ja kommunikatsiooniministri 06.05.</w:t>
      </w:r>
      <w:commentRangeStart w:id="229"/>
      <w:del w:id="230" w:author="Maarja-Liis Lall - JUSTDIGI" w:date="2025-10-21T07:08:00Z">
        <w:r w:rsidRPr="2E2F4E31">
          <w:rPr>
            <w:rFonts w:eastAsia="Times New Roman" w:cs="Times New Roman"/>
          </w:rPr>
          <w:delText xml:space="preserve"> </w:delText>
        </w:r>
      </w:del>
      <w:commentRangeEnd w:id="229"/>
      <w:r>
        <w:rPr>
          <w:rStyle w:val="Kommentaariviide"/>
        </w:rPr>
        <w:commentReference w:id="229"/>
      </w:r>
      <w:r w:rsidRPr="2E2F4E31">
        <w:rPr>
          <w:rFonts w:eastAsia="Times New Roman" w:cs="Times New Roman"/>
        </w:rPr>
        <w:t>2009.a määrus nr 20 „Universaalse postiteenuse osutaja tulu- ja kuluarvestusele esitatavad nõuded</w:t>
      </w:r>
      <w:r w:rsidRPr="2E2F4E31">
        <w:rPr>
          <w:rStyle w:val="Allmrkuseviide"/>
          <w:rFonts w:eastAsia="Times New Roman" w:cs="Times New Roman"/>
        </w:rPr>
        <w:footnoteReference w:id="24"/>
      </w:r>
      <w:r w:rsidRPr="2E2F4E31">
        <w:rPr>
          <w:rFonts w:eastAsia="Times New Roman" w:cs="Times New Roman"/>
        </w:rPr>
        <w:t>“ – antud määrus tunnistatakse kehtetuks eelnõu § 4 lõikes 3 sätestatud ajal;</w:t>
      </w:r>
    </w:p>
    <w:p w14:paraId="2027F00C" w14:textId="040ECCC5" w:rsidR="009A2005" w:rsidRPr="008940D2" w:rsidRDefault="008031D4" w:rsidP="76DE4327">
      <w:pPr>
        <w:pStyle w:val="Loendilik"/>
        <w:numPr>
          <w:ilvl w:val="0"/>
          <w:numId w:val="4"/>
        </w:numPr>
        <w:rPr>
          <w:rFonts w:eastAsia="Times New Roman" w:cs="Times New Roman"/>
        </w:rPr>
      </w:pPr>
      <w:r w:rsidRPr="76DE4327">
        <w:rPr>
          <w:rFonts w:eastAsia="Times New Roman" w:cs="Times New Roman"/>
          <w:lang w:eastAsia="et-EE"/>
        </w:rPr>
        <w:t>r</w:t>
      </w:r>
      <w:r w:rsidR="002B0C3F" w:rsidRPr="76DE4327">
        <w:rPr>
          <w:rFonts w:eastAsia="Times New Roman" w:cs="Times New Roman"/>
          <w:lang w:eastAsia="et-EE"/>
        </w:rPr>
        <w:t xml:space="preserve">ahandusministri </w:t>
      </w:r>
      <w:r w:rsidR="002B0C3F" w:rsidRPr="76DE4327">
        <w:rPr>
          <w:rFonts w:eastAsia="Times New Roman" w:cs="Times New Roman"/>
        </w:rPr>
        <w:t>19.03.2009</w:t>
      </w:r>
      <w:r w:rsidR="001505A4" w:rsidRPr="76DE4327">
        <w:rPr>
          <w:rFonts w:eastAsia="Times New Roman" w:cs="Times New Roman"/>
        </w:rPr>
        <w:t>. a</w:t>
      </w:r>
      <w:r w:rsidR="002B0C3F" w:rsidRPr="76DE4327">
        <w:rPr>
          <w:rFonts w:eastAsia="Times New Roman" w:cs="Times New Roman"/>
        </w:rPr>
        <w:t xml:space="preserve"> määrus nr 24 „</w:t>
      </w:r>
      <w:r w:rsidR="00B36E72" w:rsidRPr="76DE4327">
        <w:rPr>
          <w:rFonts w:eastAsia="Times New Roman" w:cs="Times New Roman"/>
        </w:rPr>
        <w:t>U</w:t>
      </w:r>
      <w:r w:rsidR="001176AD" w:rsidRPr="76DE4327">
        <w:rPr>
          <w:rFonts w:eastAsia="Times New Roman" w:cs="Times New Roman"/>
        </w:rPr>
        <w:t>niversaalse postiteenuse</w:t>
      </w:r>
      <w:r w:rsidR="002B0C3F" w:rsidRPr="76DE4327">
        <w:rPr>
          <w:rFonts w:eastAsia="Times New Roman" w:cs="Times New Roman"/>
        </w:rPr>
        <w:t xml:space="preserve"> makse riigieelarvesse laekumise ja selle kasutamise kord“</w:t>
      </w:r>
      <w:r w:rsidR="006D7F80" w:rsidRPr="76DE4327">
        <w:rPr>
          <w:rStyle w:val="Allmrkuseviide"/>
          <w:rFonts w:eastAsia="Times New Roman" w:cs="Times New Roman"/>
        </w:rPr>
        <w:footnoteReference w:id="25"/>
      </w:r>
      <w:r w:rsidR="00F02244" w:rsidRPr="76DE4327">
        <w:rPr>
          <w:rFonts w:eastAsia="Times New Roman" w:cs="Times New Roman"/>
        </w:rPr>
        <w:t xml:space="preserve"> –</w:t>
      </w:r>
      <w:r w:rsidR="009A2005" w:rsidRPr="76DE4327">
        <w:rPr>
          <w:rFonts w:eastAsia="Times New Roman" w:cs="Times New Roman"/>
        </w:rPr>
        <w:t xml:space="preserve"> antud määrus tunnistatakse kehtetuks </w:t>
      </w:r>
      <w:r w:rsidR="002A798B" w:rsidRPr="76DE4327">
        <w:rPr>
          <w:rFonts w:eastAsia="Times New Roman" w:cs="Times New Roman"/>
        </w:rPr>
        <w:t>eelnõu</w:t>
      </w:r>
      <w:r w:rsidR="009A2005" w:rsidRPr="76DE4327">
        <w:rPr>
          <w:rFonts w:eastAsia="Times New Roman" w:cs="Times New Roman"/>
        </w:rPr>
        <w:t xml:space="preserve"> § </w:t>
      </w:r>
      <w:r w:rsidR="001C7F80" w:rsidRPr="76DE4327">
        <w:rPr>
          <w:rFonts w:eastAsia="Times New Roman" w:cs="Times New Roman"/>
        </w:rPr>
        <w:t>4</w:t>
      </w:r>
      <w:r w:rsidR="009A2005" w:rsidRPr="76DE4327">
        <w:rPr>
          <w:rFonts w:eastAsia="Times New Roman" w:cs="Times New Roman"/>
        </w:rPr>
        <w:t xml:space="preserve"> lõikes </w:t>
      </w:r>
      <w:r w:rsidR="001C7F80" w:rsidRPr="76DE4327">
        <w:rPr>
          <w:rFonts w:eastAsia="Times New Roman" w:cs="Times New Roman"/>
        </w:rPr>
        <w:t>3</w:t>
      </w:r>
      <w:r w:rsidR="009A2005" w:rsidRPr="76DE4327">
        <w:rPr>
          <w:rFonts w:eastAsia="Times New Roman" w:cs="Times New Roman"/>
        </w:rPr>
        <w:t xml:space="preserve"> sätestatud </w:t>
      </w:r>
      <w:r w:rsidR="001C7F80" w:rsidRPr="76DE4327">
        <w:rPr>
          <w:rFonts w:eastAsia="Times New Roman" w:cs="Times New Roman"/>
        </w:rPr>
        <w:t>ajal</w:t>
      </w:r>
      <w:commentRangeStart w:id="231"/>
      <w:del w:id="232" w:author="Maarja-Liis Lall - JUSTDIGI" w:date="2025-10-13T13:52:00Z">
        <w:r w:rsidRPr="76DE4327" w:rsidDel="009A2005">
          <w:rPr>
            <w:rFonts w:eastAsia="Times New Roman" w:cs="Times New Roman"/>
          </w:rPr>
          <w:delText>;</w:delText>
        </w:r>
      </w:del>
      <w:ins w:id="233" w:author="Maarja-Liis Lall - JUSTDIGI" w:date="2025-10-13T13:52:00Z">
        <w:r w:rsidR="4EC104D8" w:rsidRPr="76DE4327">
          <w:rPr>
            <w:rFonts w:eastAsia="Times New Roman" w:cs="Times New Roman"/>
          </w:rPr>
          <w:t>.</w:t>
        </w:r>
      </w:ins>
      <w:commentRangeEnd w:id="231"/>
      <w:r>
        <w:rPr>
          <w:rStyle w:val="Kommentaariviide"/>
        </w:rPr>
        <w:commentReference w:id="231"/>
      </w:r>
    </w:p>
    <w:p w14:paraId="05315C61" w14:textId="3730B90E" w:rsidR="002A0896" w:rsidRPr="008940D2" w:rsidRDefault="002A0896" w:rsidP="009A2005">
      <w:pPr>
        <w:pStyle w:val="Allmrkusetekst"/>
        <w:ind w:left="284"/>
        <w:rPr>
          <w:sz w:val="24"/>
          <w:szCs w:val="24"/>
        </w:rPr>
      </w:pPr>
    </w:p>
    <w:p w14:paraId="26ED2E4D" w14:textId="77777777" w:rsidR="002A0896" w:rsidRPr="008940D2" w:rsidRDefault="002A0896" w:rsidP="00BB3FB3">
      <w:pPr>
        <w:pStyle w:val="Allmrkusetekst"/>
        <w:ind w:left="720"/>
        <w:rPr>
          <w:sz w:val="24"/>
          <w:szCs w:val="24"/>
        </w:rPr>
      </w:pPr>
    </w:p>
    <w:p w14:paraId="00729C10" w14:textId="4BCDDA17" w:rsidR="00937785" w:rsidRPr="008940D2" w:rsidRDefault="00346EE9" w:rsidP="002E3283">
      <w:pPr>
        <w:rPr>
          <w:b/>
        </w:rPr>
      </w:pPr>
      <w:r w:rsidRPr="008940D2">
        <w:rPr>
          <w:b/>
        </w:rPr>
        <w:t>9</w:t>
      </w:r>
      <w:r w:rsidR="00FF0158" w:rsidRPr="008940D2">
        <w:rPr>
          <w:b/>
        </w:rPr>
        <w:t xml:space="preserve">. </w:t>
      </w:r>
      <w:r w:rsidR="00DB0DCA" w:rsidRPr="008940D2">
        <w:rPr>
          <w:b/>
        </w:rPr>
        <w:t>Seaduse jõustumine</w:t>
      </w:r>
    </w:p>
    <w:p w14:paraId="47D9C344" w14:textId="77777777" w:rsidR="00BB3FB3" w:rsidRPr="008940D2" w:rsidRDefault="00BB3FB3" w:rsidP="00BB3FB3"/>
    <w:p w14:paraId="284793B1" w14:textId="464A4DB4" w:rsidR="00C67560" w:rsidRPr="008940D2" w:rsidRDefault="5DEFA7C2" w:rsidP="6F05F385">
      <w:pPr>
        <w:pStyle w:val="QuotedText"/>
        <w:spacing w:before="0" w:after="0"/>
        <w:ind w:left="0"/>
      </w:pPr>
      <w:r>
        <w:t>Seadus</w:t>
      </w:r>
      <w:r w:rsidR="58AF2228">
        <w:t>, välja arvatud</w:t>
      </w:r>
      <w:r w:rsidR="2A8C8B63">
        <w:t xml:space="preserve"> § 1 punktid 1, </w:t>
      </w:r>
      <w:r w:rsidR="429A3E61">
        <w:t>1</w:t>
      </w:r>
      <w:r w:rsidR="6C03C853">
        <w:t>5</w:t>
      </w:r>
      <w:r w:rsidR="2A8C8B63">
        <w:t xml:space="preserve">, </w:t>
      </w:r>
      <w:r w:rsidR="1F177A38">
        <w:t>2</w:t>
      </w:r>
      <w:r w:rsidR="6C03C853">
        <w:t>2</w:t>
      </w:r>
      <w:r w:rsidR="429A3E61">
        <w:t>-</w:t>
      </w:r>
      <w:r w:rsidR="2A8C8B63">
        <w:t>2</w:t>
      </w:r>
      <w:r w:rsidR="6C03C853">
        <w:t>9</w:t>
      </w:r>
      <w:r w:rsidR="2A8C8B63">
        <w:t xml:space="preserve">, </w:t>
      </w:r>
      <w:r w:rsidR="252D8D23">
        <w:t>50</w:t>
      </w:r>
      <w:r w:rsidR="429A3E61">
        <w:t>, 5</w:t>
      </w:r>
      <w:r w:rsidR="252D8D23">
        <w:t>2</w:t>
      </w:r>
      <w:r w:rsidR="378173EA">
        <w:t>, 5</w:t>
      </w:r>
      <w:r w:rsidR="252D8D23">
        <w:t>4, 56, 58</w:t>
      </w:r>
      <w:r w:rsidR="2A8C8B63">
        <w:t xml:space="preserve"> ja </w:t>
      </w:r>
      <w:r w:rsidR="252D8D23">
        <w:t>§ 2 ning 3</w:t>
      </w:r>
      <w:r w:rsidR="58AF2228">
        <w:t>,</w:t>
      </w:r>
      <w:r>
        <w:t xml:space="preserve"> jõustu</w:t>
      </w:r>
      <w:r w:rsidR="3F545373">
        <w:t xml:space="preserve">b </w:t>
      </w:r>
      <w:r w:rsidR="15B1E8C9">
        <w:t>202</w:t>
      </w:r>
      <w:r w:rsidR="18248068">
        <w:t>6</w:t>
      </w:r>
      <w:r w:rsidR="15B1E8C9">
        <w:t>. aasta 1. j</w:t>
      </w:r>
      <w:r w:rsidR="18248068">
        <w:t>aanuaril</w:t>
      </w:r>
      <w:r w:rsidR="15B1E8C9">
        <w:t xml:space="preserve">. </w:t>
      </w:r>
      <w:r w:rsidR="58AF2228">
        <w:t xml:space="preserve">Muul ajal jõustuvate punktide kohta on antud täpsem </w:t>
      </w:r>
      <w:r w:rsidR="713FF509">
        <w:t>põhjendus</w:t>
      </w:r>
      <w:commentRangeStart w:id="234"/>
      <w:r w:rsidR="58AF2228">
        <w:t xml:space="preserve"> </w:t>
      </w:r>
      <w:r w:rsidR="33468377">
        <w:t xml:space="preserve">seletuskirja § </w:t>
      </w:r>
      <w:r w:rsidR="5945D3D3">
        <w:t>4</w:t>
      </w:r>
      <w:r w:rsidR="713FF509">
        <w:t xml:space="preserve"> selgitus</w:t>
      </w:r>
      <w:r w:rsidR="3F545373">
        <w:t>t</w:t>
      </w:r>
      <w:r w:rsidR="713FF509">
        <w:t>es</w:t>
      </w:r>
      <w:r w:rsidR="56E856F9">
        <w:t>.</w:t>
      </w:r>
      <w:commentRangeEnd w:id="234"/>
      <w:r w:rsidR="00DB0DCA">
        <w:rPr>
          <w:rStyle w:val="Kommentaariviide"/>
        </w:rPr>
        <w:commentReference w:id="234"/>
      </w:r>
    </w:p>
    <w:p w14:paraId="1E6D2068" w14:textId="77777777" w:rsidR="000A602C" w:rsidRPr="008940D2" w:rsidRDefault="000A602C" w:rsidP="00BB3FB3">
      <w:pPr>
        <w:pStyle w:val="QuotedText"/>
        <w:spacing w:before="0" w:after="0"/>
        <w:ind w:left="0"/>
      </w:pPr>
    </w:p>
    <w:p w14:paraId="13C8459F" w14:textId="6AD60210" w:rsidR="00346EE9" w:rsidRPr="008940D2" w:rsidRDefault="45771825" w:rsidP="3B456AE5">
      <w:pPr>
        <w:rPr>
          <w:b/>
          <w:bCs/>
        </w:rPr>
      </w:pPr>
      <w:commentRangeStart w:id="235"/>
      <w:r w:rsidRPr="3B456AE5">
        <w:rPr>
          <w:b/>
          <w:bCs/>
        </w:rPr>
        <w:t>10. Eelnõu kooskõlastamine</w:t>
      </w:r>
      <w:commentRangeEnd w:id="235"/>
      <w:r w:rsidR="00346EE9">
        <w:rPr>
          <w:rStyle w:val="Kommentaariviide"/>
        </w:rPr>
        <w:commentReference w:id="235"/>
      </w:r>
    </w:p>
    <w:p w14:paraId="05239A31" w14:textId="77777777" w:rsidR="00346EE9" w:rsidRPr="008940D2" w:rsidRDefault="00346EE9" w:rsidP="00346EE9">
      <w:pPr>
        <w:rPr>
          <w:rFonts w:cs="Times New Roman"/>
          <w:szCs w:val="24"/>
        </w:rPr>
      </w:pPr>
    </w:p>
    <w:p w14:paraId="13DCB1E1" w14:textId="354FA7FA" w:rsidR="00380A39" w:rsidRDefault="004A238F" w:rsidP="000B1B7B">
      <w:pPr>
        <w:rPr>
          <w:rFonts w:cs="Times New Roman"/>
          <w:szCs w:val="24"/>
        </w:rPr>
      </w:pPr>
      <w:r w:rsidRPr="008940D2">
        <w:rPr>
          <w:rFonts w:cs="Times New Roman"/>
          <w:szCs w:val="24"/>
        </w:rPr>
        <w:t>E</w:t>
      </w:r>
      <w:r w:rsidR="00346EE9" w:rsidRPr="008940D2">
        <w:rPr>
          <w:rFonts w:cs="Times New Roman"/>
          <w:szCs w:val="24"/>
        </w:rPr>
        <w:t>elnõu esita</w:t>
      </w:r>
      <w:r w:rsidR="00EB51ED" w:rsidRPr="008940D2">
        <w:rPr>
          <w:rFonts w:cs="Times New Roman"/>
          <w:szCs w:val="24"/>
        </w:rPr>
        <w:t>ti</w:t>
      </w:r>
      <w:r w:rsidR="00346EE9" w:rsidRPr="008940D2">
        <w:rPr>
          <w:rFonts w:cs="Times New Roman"/>
          <w:szCs w:val="24"/>
        </w:rPr>
        <w:t xml:space="preserve"> eelnõude infosüsteemi (EIS) kaudu kooskõlastamise</w:t>
      </w:r>
      <w:r w:rsidRPr="008940D2">
        <w:rPr>
          <w:rFonts w:cs="Times New Roman"/>
          <w:szCs w:val="24"/>
        </w:rPr>
        <w:t>ks</w:t>
      </w:r>
      <w:r w:rsidR="00346EE9" w:rsidRPr="008940D2">
        <w:rPr>
          <w:rFonts w:cs="Times New Roman"/>
          <w:szCs w:val="24"/>
        </w:rPr>
        <w:t xml:space="preserve"> Rahandusministeeriumile ja </w:t>
      </w:r>
      <w:r w:rsidR="00F13E5B" w:rsidRPr="008940D2">
        <w:rPr>
          <w:rFonts w:cs="Times New Roman"/>
          <w:szCs w:val="24"/>
        </w:rPr>
        <w:t>Sotsiaal</w:t>
      </w:r>
      <w:r w:rsidR="00346EE9" w:rsidRPr="008940D2">
        <w:rPr>
          <w:rFonts w:cs="Times New Roman"/>
          <w:szCs w:val="24"/>
        </w:rPr>
        <w:t>ministeeriumile</w:t>
      </w:r>
      <w:r w:rsidR="00F45034">
        <w:rPr>
          <w:rFonts w:cs="Times New Roman"/>
          <w:szCs w:val="24"/>
        </w:rPr>
        <w:t xml:space="preserve">. </w:t>
      </w:r>
      <w:r w:rsidR="000B1B7B">
        <w:rPr>
          <w:rFonts w:cs="Times New Roman"/>
          <w:szCs w:val="24"/>
        </w:rPr>
        <w:t xml:space="preserve">Rahandusministeerium </w:t>
      </w:r>
      <w:r w:rsidR="00F45034" w:rsidRPr="00F45034">
        <w:rPr>
          <w:rFonts w:cs="Times New Roman"/>
          <w:szCs w:val="24"/>
        </w:rPr>
        <w:t> kooskõlastas</w:t>
      </w:r>
      <w:r w:rsidR="00F45034">
        <w:rPr>
          <w:rFonts w:cs="Times New Roman"/>
          <w:szCs w:val="24"/>
        </w:rPr>
        <w:t xml:space="preserve"> </w:t>
      </w:r>
      <w:r w:rsidR="00F45034" w:rsidRPr="00F45034">
        <w:rPr>
          <w:rFonts w:cs="Times New Roman"/>
          <w:szCs w:val="24"/>
        </w:rPr>
        <w:t xml:space="preserve">eelnõu märkustega, mis on arvesse võetud. Sotsiaalministeerium </w:t>
      </w:r>
      <w:r w:rsidR="00F45034">
        <w:rPr>
          <w:rFonts w:cs="Times New Roman"/>
          <w:szCs w:val="24"/>
        </w:rPr>
        <w:t xml:space="preserve">ei ole </w:t>
      </w:r>
      <w:r w:rsidR="00F45034" w:rsidRPr="00F45034">
        <w:rPr>
          <w:rFonts w:cs="Times New Roman"/>
          <w:szCs w:val="24"/>
        </w:rPr>
        <w:t xml:space="preserve">ettenähtud tähtaja jooksul eelnõu kooskõlastanud </w:t>
      </w:r>
      <w:r w:rsidR="00F45034">
        <w:rPr>
          <w:rFonts w:cs="Times New Roman"/>
          <w:szCs w:val="24"/>
        </w:rPr>
        <w:t>ega</w:t>
      </w:r>
      <w:r w:rsidR="00F45034" w:rsidRPr="00F45034">
        <w:rPr>
          <w:rFonts w:cs="Times New Roman"/>
          <w:szCs w:val="24"/>
        </w:rPr>
        <w:t xml:space="preserve"> jätnud seda põhjendatult kooskõlastamata, samuti ei ole taotletud tähtaja pikendamist, mistõttu loetakse eelnõu Vabariigi Valitsuse 13. jaanuari 2011. a määruse nr 10 „Vabariigi Valitsuse reglement” § 7 lõike 4 kohaselt kooskõlastatuks.</w:t>
      </w:r>
      <w:r w:rsidR="00F45034">
        <w:rPr>
          <w:rFonts w:cs="Times New Roman"/>
          <w:szCs w:val="24"/>
        </w:rPr>
        <w:t xml:space="preserve"> </w:t>
      </w:r>
      <w:r w:rsidR="00F45034" w:rsidRPr="008940D2">
        <w:rPr>
          <w:rFonts w:cs="Times New Roman"/>
          <w:szCs w:val="24"/>
        </w:rPr>
        <w:t>Eelnõu esitati arvamuse avaldamiseks Konkurentsiametile, Maksu- ja Tolliametile, Eesti Meediaettevõtete Liidule, Eesti Linnade ja Valdade Liidule, ASile Eesti Post, Nova Post Estonia OÜ-le ja Sotsiaalkindlustusametile.</w:t>
      </w:r>
      <w:r w:rsidR="00F45034">
        <w:rPr>
          <w:rFonts w:cs="Times New Roman"/>
          <w:szCs w:val="24"/>
        </w:rPr>
        <w:t xml:space="preserve"> </w:t>
      </w:r>
      <w:r w:rsidR="00F45034" w:rsidRPr="00F45034">
        <w:rPr>
          <w:rFonts w:cs="Times New Roman"/>
          <w:szCs w:val="24"/>
        </w:rPr>
        <w:t>Eelnõu kohta tehtud märkuste ja ettepanekutega arvestamise ning mittearvestamise tabel on seletuskirja lisas 1.</w:t>
      </w:r>
    </w:p>
    <w:p w14:paraId="14E0CC80" w14:textId="77777777" w:rsidR="00F45034" w:rsidRDefault="00F45034" w:rsidP="00380A39">
      <w:pPr>
        <w:rPr>
          <w:rFonts w:cs="Times New Roman"/>
          <w:szCs w:val="24"/>
        </w:rPr>
      </w:pPr>
    </w:p>
    <w:p w14:paraId="14936E6E" w14:textId="77777777" w:rsidR="00F45034" w:rsidRDefault="00F45034" w:rsidP="00380A39">
      <w:pPr>
        <w:rPr>
          <w:rFonts w:cs="Times New Roman"/>
          <w:szCs w:val="24"/>
        </w:rPr>
      </w:pPr>
      <w:r w:rsidRPr="00F45034">
        <w:rPr>
          <w:rFonts w:cs="Times New Roman"/>
          <w:szCs w:val="24"/>
        </w:rPr>
        <w:lastRenderedPageBreak/>
        <w:t>___________________________________________________________________________ Algatab Vabariigi Valitsus ……………. 202</w:t>
      </w:r>
      <w:r>
        <w:rPr>
          <w:rFonts w:cs="Times New Roman"/>
          <w:szCs w:val="24"/>
        </w:rPr>
        <w:t>5</w:t>
      </w:r>
      <w:r w:rsidRPr="00F45034">
        <w:rPr>
          <w:rFonts w:cs="Times New Roman"/>
          <w:szCs w:val="24"/>
        </w:rPr>
        <w:t xml:space="preserve">. a </w:t>
      </w:r>
    </w:p>
    <w:p w14:paraId="0E410093" w14:textId="77777777" w:rsidR="00F45034" w:rsidRDefault="00F45034" w:rsidP="00380A39">
      <w:pPr>
        <w:rPr>
          <w:del w:id="236" w:author="Maarja-Liis Lall - JUSTDIGI" w:date="2025-10-21T07:09:00Z" w16du:dateUtc="2025-10-21T07:09:13Z"/>
          <w:rFonts w:cs="Times New Roman"/>
        </w:rPr>
      </w:pPr>
      <w:commentRangeStart w:id="237"/>
    </w:p>
    <w:p w14:paraId="5F0D244D" w14:textId="77777777" w:rsidR="00F45034" w:rsidRDefault="00F45034" w:rsidP="00380A39">
      <w:pPr>
        <w:rPr>
          <w:del w:id="238" w:author="Maarja-Liis Lall - JUSTDIGI" w:date="2025-10-21T07:09:00Z" w16du:dateUtc="2025-10-21T07:09:13Z"/>
          <w:rFonts w:cs="Times New Roman"/>
        </w:rPr>
      </w:pPr>
      <w:del w:id="239" w:author="Maarja-Liis Lall - JUSTDIGI" w:date="2025-10-21T07:09:00Z">
        <w:r w:rsidRPr="2E2F4E31">
          <w:rPr>
            <w:rFonts w:cs="Times New Roman"/>
          </w:rPr>
          <w:delText>Vabariigi Valitsuse nimel</w:delText>
        </w:r>
      </w:del>
      <w:commentRangeEnd w:id="237"/>
      <w:r>
        <w:rPr>
          <w:rStyle w:val="Kommentaariviide"/>
        </w:rPr>
        <w:commentReference w:id="237"/>
      </w:r>
    </w:p>
    <w:p w14:paraId="4EEC5ED4" w14:textId="77777777" w:rsidR="00F45034" w:rsidRDefault="00F45034" w:rsidP="00380A39">
      <w:pPr>
        <w:rPr>
          <w:rFonts w:cs="Times New Roman"/>
          <w:szCs w:val="24"/>
        </w:rPr>
      </w:pPr>
    </w:p>
    <w:p w14:paraId="61CD183B" w14:textId="0D6E254D" w:rsidR="002E3283" w:rsidRPr="00BE6E4F" w:rsidRDefault="00F45034" w:rsidP="00380A39">
      <w:pPr>
        <w:rPr>
          <w:rFonts w:cs="Times New Roman"/>
          <w:szCs w:val="24"/>
        </w:rPr>
      </w:pPr>
      <w:r w:rsidRPr="00F45034">
        <w:rPr>
          <w:rFonts w:cs="Times New Roman"/>
          <w:szCs w:val="24"/>
        </w:rPr>
        <w:t>(allkirjastatud digitaalselt)</w:t>
      </w:r>
    </w:p>
    <w:sectPr w:rsidR="002E3283" w:rsidRPr="00BE6E4F" w:rsidSect="00EC3AF9">
      <w:footerReference w:type="default" r:id="rId19"/>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ren Alamets - JUSTDIGI" w:date="2025-10-20T11:54:00Z" w:initials="KA">
    <w:p w14:paraId="1A4EEC68" w14:textId="77777777" w:rsidR="00F11F2A" w:rsidRDefault="00614B99" w:rsidP="00F11F2A">
      <w:pPr>
        <w:pStyle w:val="Kommentaaritekst"/>
        <w:jc w:val="left"/>
      </w:pPr>
      <w:r>
        <w:rPr>
          <w:rStyle w:val="Kommentaariviide"/>
        </w:rPr>
        <w:annotationRef/>
      </w:r>
      <w:r w:rsidR="00F11F2A">
        <w:t>Soovitame kaaluda lühikese selgituse lisamist terminile „</w:t>
      </w:r>
      <w:r w:rsidR="00F11F2A">
        <w:rPr>
          <w:i/>
          <w:iCs/>
        </w:rPr>
        <w:t>universaalne postiteenus</w:t>
      </w:r>
      <w:r w:rsidR="00F11F2A">
        <w:t>“ allmärkusena, sest tegemist on õigusliku terminiga, mis ilma täiendava seletuseta võib jääda lugejale liiga abstraktseks.</w:t>
      </w:r>
    </w:p>
  </w:comment>
  <w:comment w:id="2" w:author="Maarja-Liis Lall - JUSTDIGI" w:date="2025-10-21T10:12:00Z" w:initials="MJ">
    <w:p w14:paraId="5C1B9126" w14:textId="2F07B6A4" w:rsidR="0018794D" w:rsidRDefault="0018794D">
      <w:pPr>
        <w:pStyle w:val="Kommentaaritekst"/>
      </w:pPr>
      <w:r>
        <w:rPr>
          <w:rStyle w:val="Kommentaariviide"/>
        </w:rPr>
        <w:annotationRef/>
      </w:r>
      <w:r w:rsidRPr="065BD163">
        <w:t>puuduolev koma, sest see lauseosa algab sõnaga "mille"</w:t>
      </w:r>
    </w:p>
  </w:comment>
  <w:comment w:id="4" w:author="Maarja-Liis Lall - JUSTDIGI" w:date="2025-10-21T18:10:00Z" w:initials="MJ">
    <w:p w14:paraId="4F20694F" w14:textId="3A137607" w:rsidR="00000000" w:rsidRDefault="00000000">
      <w:pPr>
        <w:pStyle w:val="Kommentaaritekst"/>
      </w:pPr>
      <w:r>
        <w:rPr>
          <w:rStyle w:val="Kommentaariviide"/>
        </w:rPr>
        <w:annotationRef/>
      </w:r>
      <w:r w:rsidRPr="16E3EA11">
        <w:t>esitama tegevusloa taotlust, mitte tegevusluba?</w:t>
      </w:r>
    </w:p>
  </w:comment>
  <w:comment w:id="5" w:author="Karen Alamets - JUSTDIGI" w:date="2025-10-20T12:26:00Z" w:initials="KA">
    <w:p w14:paraId="1C6C9604" w14:textId="77777777" w:rsidR="00BF73A4" w:rsidRDefault="00E27227" w:rsidP="00BF73A4">
      <w:pPr>
        <w:pStyle w:val="Kommentaaritekst"/>
        <w:jc w:val="left"/>
      </w:pPr>
      <w:r>
        <w:rPr>
          <w:rStyle w:val="Kommentaariviide"/>
        </w:rPr>
        <w:annotationRef/>
      </w:r>
      <w:r w:rsidR="00BF73A4">
        <w:t>Soovitame täpsustada muudatustega kaasnevat mõju lisaks halduskoormuse vähenemisele. Näiteks võiks selgitada, et eelnõu rakendamisel paraneb universaalse postiteenuse jätkusuutlikkus ja kuluefektiivsus, väheneb halduskoormus nii universaalse postiteenuse osutaja kui ka teiste postiteenuste osutajate jaoks (eelkõige aruandlus- ja loamenetluste lihtsustamise kaudu) ning postiteenused muutuvad kasutajatele paindlikumalt kättesaadavaks. Samuti võiks esile tuua eelnõu positiivset mõju regionaalarengule ja Konkurentsiameti töökorraldusele (vt lk 32-39).</w:t>
      </w:r>
    </w:p>
  </w:comment>
  <w:comment w:id="7" w:author="Maarja-Liis Lall - JUSTDIGI" w:date="2025-10-21T10:14:00Z" w:initials="MJ">
    <w:p w14:paraId="1CCF2E89" w14:textId="4931359A" w:rsidR="0018794D" w:rsidRDefault="0018794D">
      <w:pPr>
        <w:pStyle w:val="Kommentaaritekst"/>
      </w:pPr>
      <w:r>
        <w:rPr>
          <w:rStyle w:val="Kommentaariviide"/>
        </w:rPr>
        <w:annotationRef/>
      </w:r>
      <w:r w:rsidRPr="2EE7797E">
        <w:t>lõikude vahele tühjad read</w:t>
      </w:r>
    </w:p>
  </w:comment>
  <w:comment w:id="8" w:author="Maarja-Liis Lall - JUSTDIGI" w:date="2025-10-21T10:15:00Z" w:initials="MJ">
    <w:p w14:paraId="23CB636F" w14:textId="130D1A0E" w:rsidR="0018794D" w:rsidRDefault="0018794D">
      <w:pPr>
        <w:pStyle w:val="Kommentaaritekst"/>
      </w:pPr>
      <w:r>
        <w:rPr>
          <w:rStyle w:val="Kommentaariviide"/>
        </w:rPr>
        <w:annotationRef/>
      </w:r>
      <w:r w:rsidRPr="0DEF37F8">
        <w:t>see on välja toodud sisukokkuvõttes, kus ta peabki HÕNTE § 41 lg 2 p 3 järgi olema. Märkuste alaosas ei pea halduskoormust välja tooma.</w:t>
      </w:r>
    </w:p>
  </w:comment>
  <w:comment w:id="14" w:author="Maarja-Liis Lall - JUSTDIGI" w:date="2025-10-21T10:11:00Z" w:initials="MJ">
    <w:p w14:paraId="715155A9" w14:textId="473512F4" w:rsidR="0018794D" w:rsidRDefault="0018794D">
      <w:pPr>
        <w:pStyle w:val="Kommentaaritekst"/>
      </w:pPr>
      <w:r>
        <w:rPr>
          <w:rStyle w:val="Kommentaariviide"/>
        </w:rPr>
        <w:annotationRef/>
      </w:r>
      <w:r w:rsidRPr="5BCD106C">
        <w:t>siin on vajalik viidata ka konkurentsiseaduse ja riigilõivu seaduse redaktsioonidele, mida ka muudetakse.</w:t>
      </w:r>
    </w:p>
  </w:comment>
  <w:comment w:id="17" w:author="Maarja-Liis Lall - JUSTDIGI" w:date="2025-10-21T10:17:00Z" w:initials="MJ">
    <w:p w14:paraId="46220B3F" w14:textId="2E0F4056" w:rsidR="0018794D" w:rsidRDefault="0018794D">
      <w:pPr>
        <w:pStyle w:val="Kommentaaritekst"/>
      </w:pPr>
      <w:r>
        <w:rPr>
          <w:rStyle w:val="Kommentaariviide"/>
        </w:rPr>
        <w:annotationRef/>
      </w:r>
      <w:r w:rsidRPr="0DE1F827">
        <w:t>see RLS redaktsioon jõustub 01.01.2026</w:t>
      </w:r>
    </w:p>
  </w:comment>
  <w:comment w:id="28" w:author="Maarja-Liis Lall - JUSTDIGI" w:date="2025-10-21T10:22:00Z" w:initials="MJ">
    <w:p w14:paraId="35DBA18C" w14:textId="2B89E843" w:rsidR="0018794D" w:rsidRDefault="0018794D">
      <w:pPr>
        <w:pStyle w:val="Kommentaaritekst"/>
      </w:pPr>
      <w:r>
        <w:rPr>
          <w:rStyle w:val="Kommentaariviide"/>
        </w:rPr>
        <w:annotationRef/>
      </w:r>
      <w:r w:rsidRPr="005A192A">
        <w:t>kas see lause on poolik? VTK-s kirjeldatud eesmärgid ...</w:t>
      </w:r>
    </w:p>
  </w:comment>
  <w:comment w:id="29" w:author="Maarja-Liis Lall - JUSTDIGI" w:date="2025-10-22T10:46:00Z" w:initials="MJ">
    <w:p w14:paraId="449FB7E4" w14:textId="6E419F9B" w:rsidR="00000000" w:rsidRDefault="00000000">
      <w:pPr>
        <w:pStyle w:val="Kommentaaritekst"/>
      </w:pPr>
      <w:r>
        <w:rPr>
          <w:rStyle w:val="Kommentaariviide"/>
        </w:rPr>
        <w:annotationRef/>
      </w:r>
      <w:r w:rsidRPr="13D383E1">
        <w:t>Palume üle vaadata ja läbivalt lisada EN punkti seletustes ka viide konkreetsele muudetavale normile (mis PostiS lõiget või paragrahvi muudetakse), vastupidisel juhul seletuskiri ei ole väga lugejasõbralik, kuna ei ole aru saada, mis konkreetsest PostiS vm §-st jutt käib. See lihtsustaks lugemist ja arusaamist.</w:t>
      </w:r>
    </w:p>
  </w:comment>
  <w:comment w:id="38" w:author="Maarja-Liis Lall - JUSTDIGI" w:date="2025-10-23T12:02:00Z" w:initials="MJ">
    <w:p w14:paraId="778397CD" w14:textId="0D63C313" w:rsidR="00000000" w:rsidRDefault="00000000">
      <w:pPr>
        <w:pStyle w:val="Kommentaaritekst"/>
      </w:pPr>
      <w:r>
        <w:rPr>
          <w:rStyle w:val="Kommentaariviide"/>
        </w:rPr>
        <w:annotationRef/>
      </w:r>
      <w:r w:rsidRPr="2E8C7D7F">
        <w:t>Palume selgitada, mis on selle eelnõu punkti tagajärjed ettevõtjatele ja miks seda ei ole mõjude all kajastatud? Samuti võib ka selle punkti kohta olla vajalik PS-pärasuse analüüs ettevõtlusvabaduse osas, kus kohustusi laiendatakse oluliselt rohkematele ettevõtjatele kui varasemalt, st kas kõik 3. ptk kohustused on proportsionaalsed kõigile ettevõtjatele, kellele see peatükk nüüd kohalduma hakkab. Selle puntki selgitustest ei ole arusaadav selle punkti tähendus ja mõju ulatus.</w:t>
      </w:r>
    </w:p>
  </w:comment>
  <w:comment w:id="40" w:author="Maarja-Liis Lall - JUSTDIGI" w:date="2025-10-22T10:48:00Z" w:initials="MJ">
    <w:p w14:paraId="11167DDE" w14:textId="3801FE62" w:rsidR="00000000" w:rsidRDefault="00000000">
      <w:pPr>
        <w:pStyle w:val="Kommentaaritekst"/>
      </w:pPr>
      <w:r>
        <w:rPr>
          <w:rStyle w:val="Kommentaariviide"/>
        </w:rPr>
        <w:annotationRef/>
      </w:r>
      <w:r w:rsidRPr="5B353DA1">
        <w:t>siin võiks  käsitletud, mis nõuded need on. Samuti võiks olla ametlik viide ülemaailmsele postikonventsioonile ja sellele viimasele redaktsioonile ja infole, kust on võimalik sellega tutvuda.</w:t>
      </w:r>
    </w:p>
  </w:comment>
  <w:comment w:id="62" w:author="Maarja-Liis Lall - JUSTDIGI" w:date="2025-10-22T14:01:00Z" w:initials="MJ">
    <w:p w14:paraId="47EF782E" w14:textId="7C17D96D" w:rsidR="00000000" w:rsidRDefault="00000000">
      <w:pPr>
        <w:pStyle w:val="Kommentaaritekst"/>
      </w:pPr>
      <w:r>
        <w:rPr>
          <w:rStyle w:val="Kommentaariviide"/>
        </w:rPr>
        <w:annotationRef/>
      </w:r>
      <w:r w:rsidRPr="2D716C40">
        <w:t>Eelmises lõikes juba viidatud lühendile, seega võib lihtsalt lühendit kasutada.</w:t>
      </w:r>
    </w:p>
  </w:comment>
  <w:comment w:id="68" w:author="Maarja-Liis Lall - JUSTDIGI" w:date="2025-10-22T12:43:00Z" w:initials="MJ">
    <w:p w14:paraId="53BEA9D4" w14:textId="5E5CD16F" w:rsidR="00000000" w:rsidRDefault="00000000">
      <w:pPr>
        <w:pStyle w:val="Kommentaaritekst"/>
      </w:pPr>
      <w:r>
        <w:rPr>
          <w:rStyle w:val="Kommentaariviide"/>
        </w:rPr>
        <w:annotationRef/>
      </w:r>
      <w:r w:rsidRPr="5D696613">
        <w:t>üleliigne tühik</w:t>
      </w:r>
    </w:p>
  </w:comment>
  <w:comment w:id="71" w:author="Maarja-Liis Lall - JUSTDIGI" w:date="2025-10-22T14:39:00Z" w:initials="MJ">
    <w:p w14:paraId="52BE6888" w14:textId="1CD35140" w:rsidR="00000000" w:rsidRDefault="00000000">
      <w:pPr>
        <w:pStyle w:val="Kommentaaritekst"/>
      </w:pPr>
      <w:r>
        <w:rPr>
          <w:rStyle w:val="Kommentaariviide"/>
        </w:rPr>
        <w:annotationRef/>
      </w:r>
      <w:r w:rsidRPr="498499FA">
        <w:t>Viimasest § 26 muutvas seletuskirjas on viidatud ka direktiivi nõuetele seoses lg-ga 5. Kas direktiiv ei näe ette § 26 regulatsiooni olemasolu?</w:t>
      </w:r>
    </w:p>
  </w:comment>
  <w:comment w:id="73" w:author="Maarja-Liis Lall - JUSTDIGI" w:date="2025-10-22T14:48:00Z" w:initials="MJ">
    <w:p w14:paraId="070B611C" w14:textId="38D73026" w:rsidR="00000000" w:rsidRDefault="00000000">
      <w:pPr>
        <w:pStyle w:val="Kommentaaritekst"/>
      </w:pPr>
      <w:r>
        <w:rPr>
          <w:rStyle w:val="Kommentaariviide"/>
        </w:rPr>
        <w:annotationRef/>
      </w:r>
      <w:r w:rsidRPr="6E73B499">
        <w:t>Kui saame õigesti aru, siis palume siin selgitada, et sellega laiendatakse kättetoimetatuks lugemise viise, mitte ei võeta midagi ära, st muudatusega on hõlmatud ka varasem "postkontoris, väljastatud isiklikult" lauseosa.</w:t>
      </w:r>
    </w:p>
  </w:comment>
  <w:comment w:id="75" w:author="Maarja-Liis Lall - JUSTDIGI" w:date="2025-10-23T13:41:00Z" w:initials="MJ">
    <w:p w14:paraId="5BFCF0FD" w14:textId="57400AB1" w:rsidR="00000000" w:rsidRDefault="00000000">
      <w:pPr>
        <w:pStyle w:val="Kommentaaritekst"/>
      </w:pPr>
      <w:r>
        <w:rPr>
          <w:rStyle w:val="Kommentaariviide"/>
        </w:rPr>
        <w:annotationRef/>
      </w:r>
      <w:r w:rsidRPr="2FC9E793">
        <w:t>siin üleliigne taane</w:t>
      </w:r>
    </w:p>
  </w:comment>
  <w:comment w:id="82" w:author="Karen Alamets - JUSTDIGI" w:date="2025-10-20T16:48:00Z" w:initials="KA">
    <w:p w14:paraId="74FC4E18" w14:textId="77777777" w:rsidR="009E218D" w:rsidRDefault="009E218D" w:rsidP="009E218D">
      <w:pPr>
        <w:pStyle w:val="Kommentaaritekst"/>
        <w:jc w:val="left"/>
      </w:pPr>
      <w:r>
        <w:rPr>
          <w:rStyle w:val="Kommentaariviide"/>
        </w:rPr>
        <w:annotationRef/>
      </w:r>
      <w:r>
        <w:t xml:space="preserve">Palun lisage tabelile pealkiri ning tooge tabeli all välja andmete allikas (vt. </w:t>
      </w:r>
      <w:hyperlink r:id="rId1" w:history="1">
        <w:r w:rsidRPr="006D03C2">
          <w:rPr>
            <w:rStyle w:val="Hperlink"/>
          </w:rPr>
          <w:t>Eelnõu seletuskirja ja väljatöötamiskavatsuse viidete vormistamine</w:t>
        </w:r>
      </w:hyperlink>
      <w:r>
        <w:t xml:space="preserve"> ).</w:t>
      </w:r>
    </w:p>
  </w:comment>
  <w:comment w:id="87" w:author="Maarja-Liis Lall - JUSTDIGI" w:date="2025-10-20T18:38:00Z" w:initials="MJ">
    <w:p w14:paraId="6BE78E65" w14:textId="6F902A04" w:rsidR="00632B3B" w:rsidRDefault="00632B3B">
      <w:pPr>
        <w:pStyle w:val="Kommentaaritekst"/>
      </w:pPr>
      <w:r>
        <w:rPr>
          <w:rStyle w:val="Kommentaariviide"/>
        </w:rPr>
        <w:annotationRef/>
      </w:r>
      <w:r w:rsidRPr="624C5A08">
        <w:t>siin oli jäänud kollane highlight peale.</w:t>
      </w:r>
    </w:p>
  </w:comment>
  <w:comment w:id="89" w:author="Maarja-Liis Lall - JUSTDIGI" w:date="2025-10-21T10:29:00Z" w:initials="MJ">
    <w:p w14:paraId="0D78F6A3" w14:textId="45405DFC" w:rsidR="0018794D" w:rsidRDefault="0018794D">
      <w:pPr>
        <w:pStyle w:val="Kommentaaritekst"/>
      </w:pPr>
      <w:r>
        <w:rPr>
          <w:rStyle w:val="Kommentaariviide"/>
        </w:rPr>
        <w:annotationRef/>
      </w:r>
      <w:r w:rsidRPr="065DD2D6">
        <w:t>See ei ole õige enam, arvestades EN § 1 p 46. Palume üle vaadata selgitus selles lõikes.</w:t>
      </w:r>
    </w:p>
  </w:comment>
  <w:comment w:id="92" w:author="Maarja-Liis Lall - JUSTDIGI" w:date="2025-10-23T10:29:00Z" w:initials="MJ">
    <w:p w14:paraId="67A23553" w14:textId="70B4BB8C" w:rsidR="00000000" w:rsidRDefault="00000000">
      <w:pPr>
        <w:pStyle w:val="Kommentaaritekst"/>
      </w:pPr>
      <w:r>
        <w:rPr>
          <w:rStyle w:val="Kommentaariviide"/>
        </w:rPr>
        <w:annotationRef/>
      </w:r>
      <w:r w:rsidRPr="7868AD45">
        <w:t>Palume siin läbi mõelda ja kirja panna ka seletuskirja see protsess, mis toimub põhjendatud tasu kehtestamisel, et oleks selge ajalises järjestuses sammud ja et kõik toimiks ja oleks kooskõlas ning lünkasid ei ole, sest praegu 39.1-39.3 lõiked on veidi segamini järjestuses, nt 39.1 lõike 1 kohaselt tuleb esitada taotlus ministeeriumile, aga tegelikult sellele eelneb 39.3 protseduur, v.a 39.3 lg 4, mis on viimane samm?</w:t>
      </w:r>
    </w:p>
    <w:p w14:paraId="1FBFFD03" w14:textId="23C89D39" w:rsidR="00000000" w:rsidRDefault="00000000">
      <w:pPr>
        <w:pStyle w:val="Kommentaaritekst"/>
      </w:pPr>
    </w:p>
    <w:p w14:paraId="48E1D306" w14:textId="2D88077F" w:rsidR="00000000" w:rsidRDefault="00000000">
      <w:pPr>
        <w:pStyle w:val="Kommentaaritekst"/>
      </w:pPr>
      <w:r w:rsidRPr="7F3A8C32">
        <w:t>Lisaks peaks, et mis protsess on pärast põhjendatud tasu esmakordset kehtestamist selle muutmisel  ja kas selles osas on kõik lõiked vastavuses ja toimivad.</w:t>
      </w:r>
    </w:p>
  </w:comment>
  <w:comment w:id="96" w:author="Maarja-Liis Lall - JUSTDIGI" w:date="2025-10-21T14:30:00Z" w:initials="MJ">
    <w:p w14:paraId="551EA1E7" w14:textId="0B58DDF9" w:rsidR="0018794D" w:rsidRDefault="0018794D">
      <w:pPr>
        <w:pStyle w:val="Kommentaaritekst"/>
      </w:pPr>
      <w:r>
        <w:rPr>
          <w:rStyle w:val="Kommentaariviide"/>
        </w:rPr>
        <w:annotationRef/>
      </w:r>
      <w:r w:rsidRPr="5B1F3416">
        <w:t>see § läks eelnõust välja.</w:t>
      </w:r>
    </w:p>
  </w:comment>
  <w:comment w:id="100" w:author="Maarja-Liis Lall - JUSTDIGI" w:date="2025-10-22T15:48:00Z" w:initials="MJ">
    <w:p w14:paraId="23E3D210" w14:textId="6DC7CA88" w:rsidR="00000000" w:rsidRDefault="00000000">
      <w:pPr>
        <w:pStyle w:val="Kommentaaritekst"/>
      </w:pPr>
      <w:r>
        <w:rPr>
          <w:rStyle w:val="Kommentaariviide"/>
        </w:rPr>
        <w:annotationRef/>
      </w:r>
      <w:r w:rsidRPr="492636B9">
        <w:t>kas tasu jõustumise aja osas on vaja ka erisätet? Kas see on realistlik, et tasu kehtestatakse ministri määrusega ning siis see jõustub alles sellise ajavaruga, et on võimalik 30 päeva veebilehel avaldada?</w:t>
      </w:r>
    </w:p>
  </w:comment>
  <w:comment w:id="101" w:author="Maarja-Liis Lall - JUSTDIGI" w:date="2025-10-22T15:23:00Z" w:initials="MJ">
    <w:p w14:paraId="450C2FE9" w14:textId="6255715F" w:rsidR="00000000" w:rsidRDefault="00000000">
      <w:pPr>
        <w:pStyle w:val="Kommentaaritekst"/>
      </w:pPr>
      <w:r>
        <w:rPr>
          <w:rStyle w:val="Kommentaariviide"/>
        </w:rPr>
        <w:annotationRef/>
      </w:r>
      <w:r w:rsidRPr="553219A5">
        <w:t>Taskukohasus peaks olema PS-pärasuse analüüsil ka kesksel kohal. Kas mõeldud on, et taskukohasus peaks olema tagatud § 39.2 lg 1 viimase lauseosaga, s.o "tagama kättesaadavuse kõigile kasutajatele"? Kui jah, palume see eraldi välja tuua ja rõhutada seda, st taskukohasus ei saa jääda direktiivi kohaselt kriteeriumite hulgast välja.</w:t>
      </w:r>
    </w:p>
  </w:comment>
  <w:comment w:id="103" w:author="Maarja-Liis Lall - JUSTDIGI" w:date="2025-10-21T15:21:00Z" w:initials="MJ">
    <w:p w14:paraId="27CEAE99" w14:textId="18AE07C7" w:rsidR="00000000" w:rsidRDefault="00000000">
      <w:pPr>
        <w:pStyle w:val="Kommentaaritekst"/>
      </w:pPr>
      <w:r>
        <w:rPr>
          <w:rStyle w:val="Kommentaariviide"/>
        </w:rPr>
        <w:annotationRef/>
      </w:r>
      <w:r w:rsidRPr="6381BF25">
        <w:t>See lõige võeti eelnõust välja.</w:t>
      </w:r>
    </w:p>
  </w:comment>
  <w:comment w:id="112" w:author="Maarja-Liis Lall - JUSTDIGI" w:date="2025-10-21T15:21:00Z" w:initials="MJ">
    <w:p w14:paraId="5F52F670" w14:textId="24647E28" w:rsidR="00000000" w:rsidRDefault="00000000">
      <w:pPr>
        <w:pStyle w:val="Kommentaaritekst"/>
      </w:pPr>
      <w:r>
        <w:rPr>
          <w:rStyle w:val="Kommentaariviide"/>
        </w:rPr>
        <w:annotationRef/>
      </w:r>
      <w:r w:rsidRPr="5F8D3ECC">
        <w:t>Palume lisada ka uue kavandatava PostiS § 39.2 lg 7 selgitus (kaebuse esitamine)</w:t>
      </w:r>
    </w:p>
  </w:comment>
  <w:comment w:id="113" w:author="Maarja-Liis Lall - JUSTDIGI" w:date="2025-10-23T13:48:00Z" w:initials="MJ">
    <w:p w14:paraId="1794230B" w14:textId="3CBD2309" w:rsidR="00000000" w:rsidRDefault="00000000">
      <w:pPr>
        <w:pStyle w:val="Kommentaaritekst"/>
      </w:pPr>
      <w:r>
        <w:rPr>
          <w:rStyle w:val="Kommentaariviide"/>
        </w:rPr>
        <w:annotationRef/>
      </w:r>
      <w:r w:rsidRPr="4B4FBB91">
        <w:t>vt EN, kehtestamine?</w:t>
      </w:r>
    </w:p>
  </w:comment>
  <w:comment w:id="119" w:author="Maarja-Liis Lall - JUSTDIGI" w:date="2025-10-22T15:46:00Z" w:initials="MJ">
    <w:p w14:paraId="0C1BF70F" w14:textId="203A7074" w:rsidR="00000000" w:rsidRDefault="00000000">
      <w:pPr>
        <w:pStyle w:val="Kommentaaritekst"/>
      </w:pPr>
      <w:r>
        <w:rPr>
          <w:rStyle w:val="Kommentaariviide"/>
        </w:rPr>
        <w:annotationRef/>
      </w:r>
      <w:r w:rsidRPr="0851A22D">
        <w:t>esmakordsel rakendamisel tekib küsimus, et mis võetakse baassummaks, mida hakatakse töötasu alammäära tõusu võrra tõstma. Palume seda selgitada ja vajadusel EN täpsustada.</w:t>
      </w:r>
    </w:p>
  </w:comment>
  <w:comment w:id="117" w:author="Maarja-Liis Lall - JUSTDIGI" w:date="2025-10-23T13:55:00Z" w:initials="MJ">
    <w:p w14:paraId="2624FFFB" w14:textId="6D70FB80" w:rsidR="00000000" w:rsidRDefault="00000000">
      <w:pPr>
        <w:pStyle w:val="Kommentaaritekst"/>
      </w:pPr>
      <w:r>
        <w:rPr>
          <w:rStyle w:val="Kommentaariviide"/>
        </w:rPr>
        <w:annotationRef/>
      </w:r>
      <w:r w:rsidRPr="0221EA4A">
        <w:t>Arvestades sätetes toimunud muudatusi, tuleks ka see lõige uuesti läbi mõelda. See tähendab, et tekib küsimus, et kui nt Konkurentsiamet jätab põhjendatud tasu üldse kooskõlastamata, kas siis rakendub lg 5? Sest praegu on selles kirjas, et lg 4 kohaselt kehtestamata jätmise korral, aga kas peaks olema reguleeritud olukord, kus konkurentsiamet ei kooskõlasta, et siis saab ikkagi taotleda ministrilt tasu kindlaksmääramist vastavalt siis lõikele 5? sest praegu ministrile taotluse esitamist reguleerib 39.1 lg 1</w:t>
      </w:r>
      <w:r w:rsidRPr="0221EA4A">
        <w:t>, mis sätestab üksnes konkurentsiametiga kooskõlastatud tasu taotluse esitamise. Palume eelnõu täpsustada.</w:t>
      </w:r>
    </w:p>
  </w:comment>
  <w:comment w:id="120" w:author="Maarja-Liis Lall - JUSTDIGI" w:date="2025-10-23T15:29:00Z" w:initials="ML">
    <w:p w14:paraId="25BF3B75" w14:textId="77777777" w:rsidR="009A066F" w:rsidRDefault="009A066F" w:rsidP="009A066F">
      <w:pPr>
        <w:pStyle w:val="Kommentaaritekst"/>
        <w:jc w:val="left"/>
      </w:pPr>
      <w:r>
        <w:rPr>
          <w:rStyle w:val="Kommentaariviide"/>
        </w:rPr>
        <w:annotationRef/>
      </w:r>
      <w:r>
        <w:t>Kas praeguses sõnastuses see tagab seda?</w:t>
      </w:r>
    </w:p>
  </w:comment>
  <w:comment w:id="121" w:author="Maarja-Liis Lall - JUSTDIGI" w:date="2025-10-23T10:27:00Z" w:initials="MJ">
    <w:p w14:paraId="747A007B" w14:textId="172B00C9" w:rsidR="00000000" w:rsidRDefault="00000000">
      <w:pPr>
        <w:pStyle w:val="Kommentaaritekst"/>
      </w:pPr>
      <w:r>
        <w:rPr>
          <w:rStyle w:val="Kommentaariviide"/>
        </w:rPr>
        <w:annotationRef/>
      </w:r>
      <w:r w:rsidRPr="0B9F836B">
        <w:t>see lõige ei ole muudatuste tõttu enam asjakohane?</w:t>
      </w:r>
    </w:p>
  </w:comment>
  <w:comment w:id="126" w:author="Maarja-Liis Lall - JUSTDIGI" w:date="2025-10-23T13:58:00Z" w:initials="MJ">
    <w:p w14:paraId="05497EEA" w14:textId="57862C1D" w:rsidR="00000000" w:rsidRDefault="00000000">
      <w:pPr>
        <w:pStyle w:val="Kommentaaritekst"/>
      </w:pPr>
      <w:r>
        <w:rPr>
          <w:rStyle w:val="Kommentaariviide"/>
        </w:rPr>
        <w:annotationRef/>
      </w:r>
      <w:r w:rsidRPr="35F7A3CC">
        <w:t>NB!</w:t>
      </w:r>
    </w:p>
  </w:comment>
  <w:comment w:id="129" w:author="Maarja-Liis Lall - JUSTDIGI" w:date="2025-10-23T13:59:00Z" w:initials="MJ">
    <w:p w14:paraId="7172C533" w14:textId="2699D18B" w:rsidR="00000000" w:rsidRDefault="00000000">
      <w:pPr>
        <w:pStyle w:val="Kommentaaritekst"/>
      </w:pPr>
      <w:r>
        <w:rPr>
          <w:rStyle w:val="Kommentaariviide"/>
        </w:rPr>
        <w:annotationRef/>
      </w:r>
      <w:r w:rsidRPr="1A07D780">
        <w:t>nb!</w:t>
      </w:r>
    </w:p>
    <w:p w14:paraId="783602E6" w14:textId="00A35394" w:rsidR="00000000" w:rsidRDefault="00000000">
      <w:pPr>
        <w:pStyle w:val="Kommentaaritekst"/>
      </w:pPr>
    </w:p>
  </w:comment>
  <w:comment w:id="132" w:author="Maarja-Liis Lall - JUSTDIGI" w:date="2025-10-23T13:59:00Z" w:initials="MJ">
    <w:p w14:paraId="3AFD42A4" w14:textId="46708F44" w:rsidR="00000000" w:rsidRDefault="00000000">
      <w:pPr>
        <w:pStyle w:val="Kommentaaritekst"/>
      </w:pPr>
      <w:r>
        <w:rPr>
          <w:rStyle w:val="Kommentaariviide"/>
        </w:rPr>
        <w:annotationRef/>
      </w:r>
      <w:r w:rsidRPr="03C6A3C6">
        <w:t>nb!</w:t>
      </w:r>
    </w:p>
  </w:comment>
  <w:comment w:id="135" w:author="Maarja-Liis Lall - JUSTDIGI" w:date="2025-10-23T14:00:00Z" w:initials="MJ">
    <w:p w14:paraId="748FFD46" w14:textId="60D9CA75" w:rsidR="00000000" w:rsidRDefault="00000000">
      <w:pPr>
        <w:pStyle w:val="Kommentaaritekst"/>
      </w:pPr>
      <w:r>
        <w:rPr>
          <w:rStyle w:val="Kommentaariviide"/>
        </w:rPr>
        <w:annotationRef/>
      </w:r>
      <w:r w:rsidRPr="21887D67">
        <w:t>nb</w:t>
      </w:r>
    </w:p>
  </w:comment>
  <w:comment w:id="145" w:author="Maarja-Liis Lall - JUSTDIGI" w:date="2025-10-23T12:53:00Z" w:initials="MJ">
    <w:p w14:paraId="01424203" w14:textId="666DEA7E" w:rsidR="00000000" w:rsidRDefault="00000000">
      <w:pPr>
        <w:pStyle w:val="Kommentaaritekst"/>
      </w:pPr>
      <w:r>
        <w:rPr>
          <w:rStyle w:val="Kommentaariviide"/>
        </w:rPr>
        <w:annotationRef/>
      </w:r>
      <w:r w:rsidRPr="6B46B5C1">
        <w:t>Vt ka EN-s kommentaare. Üldiselt, seaduse jõustumine ja erisused on vajalik veel kord läbi mõelda ja siin all iga erisust ka veenvalt põhjendada, et see on vajalik ja toimiv. Praegusel juhul ei ole jõustamise erisused arusaadavad ning vajalikkus ja koostoime piisavalt lahti selgitatud.</w:t>
      </w:r>
    </w:p>
  </w:comment>
  <w:comment w:id="147" w:author="Maarja-Liis Lall - JUSTDIGI" w:date="1900-01-01T00:00:00Z" w:initials="MJ">
    <w:p w14:paraId="7255EF91" w14:textId="4A34B7A2" w:rsidR="00000000" w:rsidRDefault="00000000">
      <w:pPr>
        <w:pStyle w:val="Kommentaaritekst"/>
      </w:pPr>
      <w:r>
        <w:rPr>
          <w:rStyle w:val="Kommentaariviide"/>
        </w:rPr>
        <w:annotationRef/>
      </w:r>
      <w:r w:rsidRPr="6F3E940E">
        <w:t>Siin peaks olema analüüs selle kohta, kas see on piisav aeg, mis on vajalik uute normidega tutvumiseks, eriti isikute õiguste ja kohustuste muutmise korral, ning vajalikuks korralduslikuks ja halduslikuks eeltööks, sealhulgas seaduse väljakuulutamiseks, avaldamiseks, rakendusaktide andmiseks, ning ka seaduse rakendamiseks piisavate vahendite olemasolu (HÕNTE § 14 lg 1). Arvestades, et seaduse vastuvõtmine on üldse kaheldav, et jõutakse enne uut aastat, siis peaks siin mõtlema välja ilmselt uue jõustumise aj</w:t>
      </w:r>
      <w:r w:rsidRPr="6F3E940E">
        <w:t>akava ning ka seda siis põhjendama.</w:t>
      </w:r>
    </w:p>
  </w:comment>
  <w:comment w:id="152" w:author="Maarja-Liis Lall - JUSTDIGI" w:date="2025-10-23T10:04:00Z" w:initials="MJ">
    <w:p w14:paraId="7FA7AB7D" w14:textId="7F3F0E92" w:rsidR="00000000" w:rsidRDefault="00000000">
      <w:pPr>
        <w:pStyle w:val="Kommentaaritekst"/>
      </w:pPr>
      <w:r>
        <w:rPr>
          <w:rStyle w:val="Kommentaariviide"/>
        </w:rPr>
        <w:annotationRef/>
      </w:r>
      <w:r w:rsidRPr="788A78DF">
        <w:t>nende kahe lõigu asukoht vajalik muuta</w:t>
      </w:r>
    </w:p>
  </w:comment>
  <w:comment w:id="157" w:author="Maarja-Liis Lall - JUSTDIGI" w:date="2025-10-22T11:26:00Z" w:initials="MJ">
    <w:p w14:paraId="216AEB1C" w14:textId="08427DCE" w:rsidR="00000000" w:rsidRDefault="00000000">
      <w:pPr>
        <w:pStyle w:val="Kommentaaritekst"/>
      </w:pPr>
      <w:r>
        <w:rPr>
          <w:rStyle w:val="Kommentaariviide"/>
        </w:rPr>
        <w:annotationRef/>
      </w:r>
      <w:r w:rsidRPr="65780B4B">
        <w:t xml:space="preserve">Põhjendatud tasu regulatsioon jõustub praeguse EN § 4 kohaselt osaliselt jaanuaris, osaliselt oktoobris ja osaliselt 2027. a juulis. See on hetkel ebaselge, et oleks saada aru jõustumiserisustest. </w:t>
      </w:r>
    </w:p>
  </w:comment>
  <w:comment w:id="161" w:author="Maarja-Liis Lall - JUSTDIGI" w:date="2025-10-20T18:05:00Z" w:initials="MJ">
    <w:p w14:paraId="7CAA4F20" w14:textId="3666F2C1" w:rsidR="00632B3B" w:rsidRDefault="00632B3B">
      <w:pPr>
        <w:pStyle w:val="Kommentaaritekst"/>
      </w:pPr>
      <w:r>
        <w:rPr>
          <w:rStyle w:val="Kommentaariviide"/>
        </w:rPr>
        <w:annotationRef/>
      </w:r>
      <w:r w:rsidRPr="47316CE1">
        <w:t>palume kas jätta välja siin alapeatüki nummerdus 3.1 või siis tekitada 3. osasse korrektne struktuur, kus on rohkem alapeatükke (nt 3.1. PostiS muutmine; 3.2. KonkS muutmine; 3.3. RLS muutmine; 3.4. Eelnõu vastavus põhiseadusele.</w:t>
      </w:r>
    </w:p>
  </w:comment>
  <w:comment w:id="162" w:author="Maarja-Liis Lall - JUSTDIGI" w:date="2025-10-20T18:03:00Z" w:initials="MJ">
    <w:p w14:paraId="1A10AC94" w14:textId="606A34DC" w:rsidR="00632B3B" w:rsidRDefault="00632B3B">
      <w:pPr>
        <w:pStyle w:val="Kommentaaritekst"/>
      </w:pPr>
      <w:r>
        <w:rPr>
          <w:rStyle w:val="Kommentaariviide"/>
        </w:rPr>
        <w:annotationRef/>
      </w:r>
      <w:r w:rsidRPr="44F3F49E">
        <w:t>Riigikogu juhatuse 2014. aasta 10. aprilli otsusega nr 70 kehtestatud eelnõu ja seletuskirja vormistamise juhendi kohaselt ei kasutata allajoonimist (lk 2 juhendist). Sama märkus muude allajoonimiste kohta.</w:t>
      </w:r>
    </w:p>
  </w:comment>
  <w:comment w:id="175" w:author="Maarja-Liis Lall - JUSTDIGI" w:date="1900-01-01T00:00:00Z" w:initials="MJ">
    <w:p w14:paraId="40EC4287" w14:textId="000AC5A0" w:rsidR="00000000" w:rsidRDefault="00000000">
      <w:pPr>
        <w:pStyle w:val="Kommentaaritekst"/>
      </w:pPr>
      <w:r>
        <w:rPr>
          <w:rStyle w:val="Kommentaariviide"/>
        </w:rPr>
        <w:annotationRef/>
      </w:r>
      <w:r w:rsidRPr="6C9483C5">
        <w:t xml:space="preserve">Mida 2,4 eurot siin kujutab, kas see on kirja kohta? Samuti, mis prognoosist on juttu. Palume täiendavalt seda prognoosi selgitada, lisada viite. </w:t>
      </w:r>
    </w:p>
  </w:comment>
  <w:comment w:id="172" w:author="Maarja-Liis Lall - JUSTDIGI" w:date="2025-10-21T09:59:00Z" w:initials="MJ">
    <w:p w14:paraId="54523D0A" w14:textId="2EC85D89" w:rsidR="0018794D" w:rsidRDefault="0018794D">
      <w:pPr>
        <w:pStyle w:val="Kommentaaritekst"/>
      </w:pPr>
      <w:r>
        <w:rPr>
          <w:rStyle w:val="Kommentaariviide"/>
        </w:rPr>
        <w:annotationRef/>
      </w:r>
      <w:r w:rsidRPr="78761498">
        <w:t xml:space="preserve">See ja järgnevad kaks alapealkirjastatud tekstiosa selliselt sõnastatuna hetkeseisuga ei ole põhiseaduspärasuse analüüs ning selliselt sobib pigem 3.1 peatükki vastava normi juurde. </w:t>
      </w:r>
    </w:p>
    <w:p w14:paraId="7BF88C75" w14:textId="6612981F" w:rsidR="0018794D" w:rsidRDefault="0018794D">
      <w:pPr>
        <w:pStyle w:val="Kommentaaritekst"/>
      </w:pPr>
    </w:p>
    <w:p w14:paraId="317FA8EE" w14:textId="50434556" w:rsidR="0018794D" w:rsidRDefault="0018794D">
      <w:pPr>
        <w:pStyle w:val="Kommentaaritekst"/>
      </w:pPr>
      <w:r w:rsidRPr="14E6854C">
        <w:t>Põhiseaduspärasuse analüüsis peaks olema toodud eelnõu sisust ja seletusest asjakohane info ning selle eesmärk on käsitleda järgmises järjekorras infot ja analüüsi:</w:t>
      </w:r>
    </w:p>
    <w:p w14:paraId="07AFD896" w14:textId="37CE105B" w:rsidR="0018794D" w:rsidRDefault="0018794D">
      <w:pPr>
        <w:pStyle w:val="Kommentaaritekst"/>
      </w:pPr>
    </w:p>
    <w:p w14:paraId="0CA8BAC3" w14:textId="5F75B967" w:rsidR="0018794D" w:rsidRDefault="0018794D">
      <w:pPr>
        <w:pStyle w:val="Kommentaaritekst"/>
      </w:pPr>
      <w:r w:rsidRPr="32CA5218">
        <w:t>1. põhiõiguse esemeline/isikuline kaitseala</w:t>
      </w:r>
    </w:p>
    <w:p w14:paraId="65BC5D3C" w14:textId="26A2893C" w:rsidR="0018794D" w:rsidRDefault="0018794D">
      <w:pPr>
        <w:pStyle w:val="Kommentaaritekst"/>
      </w:pPr>
      <w:r w:rsidRPr="6EC397F9">
        <w:t>2. riive (mistahes põhiõiguse ebasoodus mõjutamine)</w:t>
      </w:r>
    </w:p>
    <w:p w14:paraId="59EFEF4A" w14:textId="28AB1C8C" w:rsidR="0018794D" w:rsidRDefault="0018794D">
      <w:pPr>
        <w:pStyle w:val="Kommentaaritekst"/>
      </w:pPr>
      <w:r w:rsidRPr="6A1603D5">
        <w:t>3. riive õigustamine</w:t>
      </w:r>
    </w:p>
    <w:p w14:paraId="71378040" w14:textId="56B0F633" w:rsidR="0018794D" w:rsidRDefault="0018794D">
      <w:pPr>
        <w:pStyle w:val="Kommentaaritekst"/>
      </w:pPr>
      <w:r w:rsidRPr="2D8910B0">
        <w:t>3.1. formaalsed nõuded</w:t>
      </w:r>
    </w:p>
    <w:p w14:paraId="13777F64" w14:textId="2A52D0D6" w:rsidR="0018794D" w:rsidRDefault="0018794D">
      <w:pPr>
        <w:pStyle w:val="Kommentaaritekst"/>
      </w:pPr>
      <w:r w:rsidRPr="48B9FA8F">
        <w:t>3.1.1. õigusselgus</w:t>
      </w:r>
    </w:p>
    <w:p w14:paraId="35AA9B61" w14:textId="1D84A8B6" w:rsidR="0018794D" w:rsidRDefault="0018794D">
      <w:pPr>
        <w:pStyle w:val="Kommentaaritekst"/>
      </w:pPr>
      <w:r w:rsidRPr="64EE70BD">
        <w:t>3.1.2. üldine seadusreservatsioon, PS § 3 lg 1</w:t>
      </w:r>
    </w:p>
    <w:p w14:paraId="7F2FD92C" w14:textId="56CE13A5" w:rsidR="0018794D" w:rsidRDefault="0018794D">
      <w:pPr>
        <w:pStyle w:val="Kommentaaritekst"/>
      </w:pPr>
      <w:r w:rsidRPr="500D645D">
        <w:t>3.2. materiaalsed nõuded</w:t>
      </w:r>
    </w:p>
    <w:p w14:paraId="73498AC4" w14:textId="7518AC73" w:rsidR="0018794D" w:rsidRDefault="0018794D">
      <w:pPr>
        <w:pStyle w:val="Kommentaaritekst"/>
      </w:pPr>
      <w:r w:rsidRPr="4408BC9F">
        <w:t>3.2.1. eesmärk ja selle legitiimsus</w:t>
      </w:r>
    </w:p>
    <w:p w14:paraId="1C2C87DA" w14:textId="286A92A5" w:rsidR="0018794D" w:rsidRDefault="0018794D">
      <w:pPr>
        <w:pStyle w:val="Kommentaaritekst"/>
      </w:pPr>
      <w:r w:rsidRPr="07C98016">
        <w:t>3.2.2. proportsionaalsus (sobivus, vajalikkus, mõõdukus)</w:t>
      </w:r>
    </w:p>
    <w:p w14:paraId="5F4E7286" w14:textId="13F56374" w:rsidR="0018794D" w:rsidRDefault="0018794D">
      <w:pPr>
        <w:pStyle w:val="Kommentaaritekst"/>
      </w:pPr>
    </w:p>
    <w:p w14:paraId="06C6FAC3" w14:textId="1484B8D7" w:rsidR="0018794D" w:rsidRDefault="0018794D">
      <w:pPr>
        <w:pStyle w:val="Kommentaaritekst"/>
      </w:pPr>
      <w:r w:rsidRPr="56F193AA">
        <w:t>Asjakohaseid põhjendusi, mis toodud seoses põhjendatud tasu olemuse, kättesaadavusega ja postivõrgu nõuete regulatsiooni muudatustega tuleks analüüsida vastavalt kas riive, eesmärgi või proportsionaalsuse all. Hetkeseisuga on analüüs ebaselge. Konkreetsed eelnõuga seotud põhjendused tuleb seostada analüüsiks, mille alusel saab sobivust, vajalikkust, mõõdukust jaatada. Hetkeseisuga on sobivus, vajalikkus ja mõõdukus üldsõnaliselt järeldatud, sidumata seda põhjendustega.</w:t>
      </w:r>
    </w:p>
  </w:comment>
  <w:comment w:id="176" w:author="Maarja-Liis Lall - JUSTDIGI" w:date="2025-10-22T14:37:00Z" w:initials="MJ">
    <w:p w14:paraId="1358E503" w14:textId="1FE69B34" w:rsidR="00000000" w:rsidRDefault="00000000">
      <w:pPr>
        <w:pStyle w:val="Kommentaaritekst"/>
      </w:pPr>
      <w:r>
        <w:rPr>
          <w:rStyle w:val="Kommentaariviide"/>
        </w:rPr>
        <w:annotationRef/>
      </w:r>
      <w:r w:rsidRPr="6BD34224">
        <w:t>Varasemas märkuses kirjutasime, et erinevate kohustuste panemine ettevõtjatele riivab ettevõtlusvabadust (PS § 31), palume EN-s sätestatavad kohustused analüüsida PS mõttes läbi. Käesoleval juhul ei ole selle märkuse kohast analüüsi tehtud, st kuigi EN-s osade punktide riive ettevõtlusvabadusele võib olla oluline, ei ole analüüsitud nende proportsionaalsust, nt ka ETEO-ga seonduv, EN § 1 p 4. Kui leiate, et riive ei ole oluline, siis tuleks seda põhjendada veenvalt vastava punkti seletuse juures.</w:t>
      </w:r>
    </w:p>
  </w:comment>
  <w:comment w:id="186" w:author="Maarja-Liis Lall - JUSTDIGI" w:date="1900-01-01T00:00:00Z" w:initials="MJ">
    <w:p w14:paraId="4D321562" w14:textId="40428E0F" w:rsidR="0018794D" w:rsidRDefault="0018794D">
      <w:pPr>
        <w:pStyle w:val="Kommentaaritekst"/>
      </w:pPr>
      <w:r>
        <w:rPr>
          <w:rStyle w:val="Kommentaariviide"/>
        </w:rPr>
        <w:annotationRef/>
      </w:r>
      <w:r w:rsidRPr="293ED0A7">
        <w:t>Palume vältida isikustatud kõneviisi.</w:t>
      </w:r>
    </w:p>
  </w:comment>
  <w:comment w:id="201" w:author="Maarja-Liis Lall - JUSTDIGI" w:date="2025-10-20T17:44:00Z" w:initials="MJ">
    <w:p w14:paraId="1E60B445" w14:textId="24F68F0C" w:rsidR="00632B3B" w:rsidRDefault="00632B3B">
      <w:pPr>
        <w:pStyle w:val="Kommentaaritekst"/>
      </w:pPr>
      <w:r>
        <w:rPr>
          <w:rStyle w:val="Kommentaariviide"/>
        </w:rPr>
        <w:annotationRef/>
      </w:r>
      <w:r w:rsidRPr="3BF3C2C0">
        <w:t>tühi rida lõikude vahele vastavalt RK juhendile</w:t>
      </w:r>
    </w:p>
  </w:comment>
  <w:comment w:id="203" w:author="Karen Alamets - JUSTDIGI" w:date="2025-10-20T13:48:00Z" w:initials="KA">
    <w:p w14:paraId="26898E18" w14:textId="309CDBF4" w:rsidR="00474543" w:rsidRDefault="00474543" w:rsidP="00474543">
      <w:pPr>
        <w:pStyle w:val="Kommentaaritekst"/>
        <w:jc w:val="left"/>
      </w:pPr>
      <w:r>
        <w:rPr>
          <w:rStyle w:val="Kommentaariviide"/>
        </w:rPr>
        <w:annotationRef/>
      </w:r>
      <w:r>
        <w:t xml:space="preserve">Soovitame kaaluda väljendi </w:t>
      </w:r>
      <w:r>
        <w:rPr>
          <w:i/>
          <w:iCs/>
        </w:rPr>
        <w:t>„tavapärane ja normaalne majandustegevus“</w:t>
      </w:r>
      <w:r>
        <w:t xml:space="preserve"> asendamist selgema ja üheselt mõistetava sõnastusega. Näiteks:  </w:t>
      </w:r>
    </w:p>
    <w:p w14:paraId="656E026C" w14:textId="77777777" w:rsidR="00474543" w:rsidRDefault="00474543" w:rsidP="00474543">
      <w:pPr>
        <w:pStyle w:val="Kommentaaritekst"/>
        <w:jc w:val="left"/>
      </w:pPr>
      <w:r>
        <w:rPr>
          <w:i/>
          <w:iCs/>
        </w:rPr>
        <w:t>Suurem paindlikkus teenuse korraldamisel ning taskukohase tasu asendamine põhjendatud tasuga tagavad, et seni kahjumlik teenus vastab tavalise majandustegevuse põhimõtetele, mille puhul teenuse hind katab selle osutamise kulud.</w:t>
      </w:r>
    </w:p>
  </w:comment>
  <w:comment w:id="204" w:author="Karen Alamets - JUSTDIGI" w:date="2025-10-20T14:20:00Z" w:initials="KA">
    <w:p w14:paraId="25CC7299" w14:textId="77777777" w:rsidR="00920B64" w:rsidRDefault="006A0F05" w:rsidP="00920B64">
      <w:pPr>
        <w:pStyle w:val="Kommentaaritekst"/>
        <w:jc w:val="left"/>
      </w:pPr>
      <w:r>
        <w:rPr>
          <w:rStyle w:val="Kommentaariviide"/>
        </w:rPr>
        <w:annotationRef/>
      </w:r>
      <w:r w:rsidR="00920B64">
        <w:t xml:space="preserve">Kaaluge võimalust lisada allmärkusesse link VTK-le: </w:t>
      </w:r>
      <w:hyperlink r:id="rId2" w:history="1">
        <w:r w:rsidR="00920B64" w:rsidRPr="00C20FC6">
          <w:rPr>
            <w:rStyle w:val="Hperlink"/>
          </w:rPr>
          <w:t>Postiseaduse muutmise seaduse eelnõu väljatöötamiskavatsus</w:t>
        </w:r>
      </w:hyperlink>
    </w:p>
  </w:comment>
  <w:comment w:id="206" w:author="Karen Alamets - JUSTDIGI" w:date="2025-10-20T14:13:00Z" w:initials="KA">
    <w:p w14:paraId="41273711" w14:textId="111AD156" w:rsidR="009C5A37" w:rsidRDefault="009C5A37" w:rsidP="009C5A37">
      <w:pPr>
        <w:pStyle w:val="Kommentaaritekst"/>
        <w:jc w:val="left"/>
      </w:pPr>
      <w:r>
        <w:rPr>
          <w:rStyle w:val="Kommentaariviide"/>
        </w:rPr>
        <w:annotationRef/>
      </w:r>
      <w:r>
        <w:t>Palun täpsustage, millise ajavahemiku kohta on toodud 66% suurune vähenemine. Tabelis esitatud andmete põhjal on viimase nelja aasta jooksul toimunud 61% (ehk ligi kahe kolmandiku) suurune langus.</w:t>
      </w:r>
    </w:p>
  </w:comment>
  <w:comment w:id="207" w:author="Karen Alamets - JUSTDIGI" w:date="2025-10-20T14:04:00Z" w:initials="KA">
    <w:p w14:paraId="55B7CB1A" w14:textId="77777777" w:rsidR="00D96E5A" w:rsidRDefault="00982303" w:rsidP="00D96E5A">
      <w:pPr>
        <w:pStyle w:val="Kommentaaritekst"/>
        <w:jc w:val="left"/>
      </w:pPr>
      <w:r>
        <w:rPr>
          <w:rStyle w:val="Kommentaariviide"/>
        </w:rPr>
        <w:annotationRef/>
      </w:r>
      <w:r w:rsidR="00D96E5A">
        <w:t xml:space="preserve">Palun lisage  tabelile pealkiri ning andmete allikas (vt. </w:t>
      </w:r>
      <w:hyperlink r:id="rId3" w:history="1">
        <w:r w:rsidR="00D96E5A" w:rsidRPr="006E379D">
          <w:rPr>
            <w:rStyle w:val="Hperlink"/>
          </w:rPr>
          <w:t>Eelnõu seletuskirja ja väljatöötamiskavatsuse viidete vormistamine</w:t>
        </w:r>
      </w:hyperlink>
      <w:r w:rsidR="00D96E5A">
        <w:t xml:space="preserve"> ).</w:t>
      </w:r>
    </w:p>
  </w:comment>
  <w:comment w:id="212" w:author="Karen Alamets - JUSTDIGI" w:date="2025-10-20T14:43:00Z" w:initials="KA">
    <w:p w14:paraId="3B6C39C0" w14:textId="77777777" w:rsidR="00113DA5" w:rsidRDefault="0092102A" w:rsidP="00113DA5">
      <w:pPr>
        <w:pStyle w:val="Kommentaaritekst"/>
        <w:jc w:val="left"/>
      </w:pPr>
      <w:r>
        <w:rPr>
          <w:rStyle w:val="Kommentaariviide"/>
        </w:rPr>
        <w:annotationRef/>
      </w:r>
      <w:r w:rsidR="00113DA5">
        <w:t>Olete selle muudatuse puhul esitanud ainult positiivse mõju. Soovitame siiski kaaluda ka võimalike riskide käsitlemist, isegi juhul, kui nende realiseerumist hinnatakse vähetõenäoliseks. See aitaks muuta mõjuanalüüsi tasakaalustatumaks.</w:t>
      </w:r>
    </w:p>
  </w:comment>
  <w:comment w:id="213" w:author="Maarja-Liis Lall - JUSTDIGI" w:date="2025-10-23T12:44:00Z" w:initials="MJ">
    <w:p w14:paraId="108ABDDA" w14:textId="2168DB8F" w:rsidR="00000000" w:rsidRDefault="00000000">
      <w:pPr>
        <w:pStyle w:val="Kommentaaritekst"/>
      </w:pPr>
      <w:r>
        <w:rPr>
          <w:rStyle w:val="Kommentaariviide"/>
        </w:rPr>
        <w:annotationRef/>
      </w:r>
      <w:r w:rsidRPr="4570FF2A">
        <w:t>Miks siin ei ole kajastatud Konkurentsiameti põhimääruse § 14 p 6?</w:t>
      </w:r>
    </w:p>
  </w:comment>
  <w:comment w:id="222" w:author="Maarja-Liis Lall - JUSTDIGI" w:date="2025-10-23T11:31:00Z" w:initials="MJ">
    <w:p w14:paraId="67AFD890" w14:textId="72C650FD" w:rsidR="00000000" w:rsidRDefault="00000000">
      <w:pPr>
        <w:pStyle w:val="Kommentaaritekst"/>
      </w:pPr>
      <w:r>
        <w:rPr>
          <w:rStyle w:val="Kommentaariviide"/>
        </w:rPr>
        <w:annotationRef/>
      </w:r>
      <w:r w:rsidRPr="7475311A">
        <w:t>Palume siin iga määruse puhul ära määratleda, millal need jõustuma peaksid vastavalt EN jõustumisele ja erisustele.</w:t>
      </w:r>
    </w:p>
  </w:comment>
  <w:comment w:id="223" w:author="Maarja-Liis Lall - JUSTDIGI" w:date="2025-10-21T10:07:00Z" w:initials="MJ">
    <w:p w14:paraId="44D4EEE1" w14:textId="4AED848B" w:rsidR="0018794D" w:rsidRDefault="0018794D">
      <w:pPr>
        <w:pStyle w:val="Kommentaaritekst"/>
      </w:pPr>
      <w:r>
        <w:rPr>
          <w:rStyle w:val="Kommentaariviide"/>
        </w:rPr>
        <w:annotationRef/>
      </w:r>
      <w:r w:rsidRPr="097F5A61">
        <w:t>Lauset lõpetav punkt semikooloni asemel.</w:t>
      </w:r>
    </w:p>
  </w:comment>
  <w:comment w:id="226" w:author="Maarja-Liis Lall - JUSTDIGI" w:date="2025-10-22T10:28:00Z" w:initials="MJ">
    <w:p w14:paraId="14C0A7EA" w14:textId="064FEBDD" w:rsidR="00000000" w:rsidRDefault="00000000">
      <w:pPr>
        <w:pStyle w:val="Kommentaaritekst"/>
      </w:pPr>
      <w:r>
        <w:rPr>
          <w:rStyle w:val="Kommentaariviide"/>
        </w:rPr>
        <w:annotationRef/>
      </w:r>
      <w:r w:rsidRPr="6ECFC492">
        <w:t>Palume siin siiski välja tuua, et uued volitusnormid on ka PostiS § 8 lõikes 9, 36¹ lõikes 5 ja § 37 lõikes 1¹ ning samasugune analüüs teha (HÕNTE § 48 lg 1: põhjendatakse volitusnormi vajalikkust, selle eesmärki, sisu ja ulatust viisil, mis võimaldab teha otsustuse volitusnormi ja selle alusel kavandatava rakendusakti vastavuse kohta Eesti Vabariigi põhiseadusele), sest olenemata sellest, et nende volituste alusel muudetakse juba olemasolevat rakendusakti, on siiski tegemist uute volitusnormidega.</w:t>
      </w:r>
    </w:p>
  </w:comment>
  <w:comment w:id="229" w:author="Maarja-Liis Lall - JUSTDIGI" w:date="2025-10-21T10:08:00Z" w:initials="MJ">
    <w:p w14:paraId="35B2BA97" w14:textId="4563AE05" w:rsidR="0018794D" w:rsidRDefault="0018794D">
      <w:pPr>
        <w:pStyle w:val="Kommentaaritekst"/>
      </w:pPr>
      <w:r>
        <w:rPr>
          <w:rStyle w:val="Kommentaariviide"/>
        </w:rPr>
        <w:annotationRef/>
      </w:r>
      <w:r w:rsidRPr="00401474">
        <w:t>üleliigne tühik</w:t>
      </w:r>
    </w:p>
  </w:comment>
  <w:comment w:id="231" w:author="Maarja-Liis Lall - JUSTDIGI" w:date="2025-10-13T16:53:00Z" w:initials="MJ">
    <w:p w14:paraId="40E9A253" w14:textId="252BB17D" w:rsidR="0018794D" w:rsidRDefault="0018794D">
      <w:pPr>
        <w:pStyle w:val="Kommentaaritekst"/>
      </w:pPr>
      <w:r>
        <w:rPr>
          <w:rStyle w:val="Kommentaariviide"/>
        </w:rPr>
        <w:annotationRef/>
      </w:r>
      <w:r w:rsidRPr="16433EE0">
        <w:t>Lauset lõpetav punkt semikooloni asemel.</w:t>
      </w:r>
    </w:p>
  </w:comment>
  <w:comment w:id="234" w:author="Maarja-Liis Lall - JUSTDIGI" w:date="2025-10-23T12:50:00Z" w:initials="MJ">
    <w:p w14:paraId="426369CA" w14:textId="5B54F8F4" w:rsidR="00000000" w:rsidRDefault="00000000">
      <w:pPr>
        <w:pStyle w:val="Kommentaaritekst"/>
      </w:pPr>
      <w:r>
        <w:rPr>
          <w:rStyle w:val="Kommentaariviide"/>
        </w:rPr>
        <w:annotationRef/>
      </w:r>
      <w:r w:rsidRPr="1B264C81">
        <w:t>kui teha alapeatükid, siis viidata sellele.</w:t>
      </w:r>
    </w:p>
  </w:comment>
  <w:comment w:id="235" w:author="Maarja-Liis Lall - JUSTDIGI" w:date="2025-10-23T11:21:00Z" w:initials="MJ">
    <w:p w14:paraId="7EA13C3A" w14:textId="13D6D781" w:rsidR="00000000" w:rsidRDefault="00000000">
      <w:pPr>
        <w:pStyle w:val="Kommentaaritekst"/>
      </w:pPr>
      <w:r>
        <w:rPr>
          <w:rStyle w:val="Kommentaariviide"/>
        </w:rPr>
        <w:annotationRef/>
      </w:r>
      <w:r w:rsidRPr="3953F679">
        <w:t>Arvestades, et EN muutunud sh põhjendatud tasu osas pärast viimast kooskõlastamist, siis palume Konkurentsiametiga, postiettevõtjatega, sh Eesti Postiga see lõplik sõnastus enne VIIS-i samuti üle kooskõlastada.</w:t>
      </w:r>
    </w:p>
  </w:comment>
  <w:comment w:id="237" w:author="Maarja-Liis Lall - JUSTDIGI" w:date="2025-10-21T10:09:00Z" w:initials="MJ">
    <w:p w14:paraId="38D9A763" w14:textId="3BACAA12" w:rsidR="0018794D" w:rsidRDefault="0018794D">
      <w:pPr>
        <w:pStyle w:val="Kommentaaritekst"/>
      </w:pPr>
      <w:r>
        <w:rPr>
          <w:rStyle w:val="Kommentaariviide"/>
        </w:rPr>
        <w:annotationRef/>
      </w:r>
      <w:r w:rsidRPr="1B73DB69">
        <w:t>Ei ole RK juhendis ette nähtud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4EEC68" w15:done="0"/>
  <w15:commentEx w15:paraId="5C1B9126" w15:done="0"/>
  <w15:commentEx w15:paraId="4F20694F" w15:done="0"/>
  <w15:commentEx w15:paraId="1C6C9604" w15:done="0"/>
  <w15:commentEx w15:paraId="1CCF2E89" w15:done="0"/>
  <w15:commentEx w15:paraId="23CB636F" w15:done="0"/>
  <w15:commentEx w15:paraId="715155A9" w15:done="0"/>
  <w15:commentEx w15:paraId="46220B3F" w15:done="0"/>
  <w15:commentEx w15:paraId="35DBA18C" w15:done="0"/>
  <w15:commentEx w15:paraId="449FB7E4" w15:done="0"/>
  <w15:commentEx w15:paraId="778397CD" w15:done="0"/>
  <w15:commentEx w15:paraId="11167DDE" w15:done="0"/>
  <w15:commentEx w15:paraId="47EF782E" w15:done="0"/>
  <w15:commentEx w15:paraId="53BEA9D4" w15:done="0"/>
  <w15:commentEx w15:paraId="52BE6888" w15:done="0"/>
  <w15:commentEx w15:paraId="070B611C" w15:done="0"/>
  <w15:commentEx w15:paraId="5BFCF0FD" w15:done="0"/>
  <w15:commentEx w15:paraId="74FC4E18" w15:done="0"/>
  <w15:commentEx w15:paraId="6BE78E65" w15:done="0"/>
  <w15:commentEx w15:paraId="0D78F6A3" w15:done="0"/>
  <w15:commentEx w15:paraId="48E1D306" w15:done="0"/>
  <w15:commentEx w15:paraId="551EA1E7" w15:done="0"/>
  <w15:commentEx w15:paraId="23E3D210" w15:done="0"/>
  <w15:commentEx w15:paraId="450C2FE9" w15:done="0"/>
  <w15:commentEx w15:paraId="27CEAE99" w15:done="0"/>
  <w15:commentEx w15:paraId="5F52F670" w15:done="0"/>
  <w15:commentEx w15:paraId="1794230B" w15:done="0"/>
  <w15:commentEx w15:paraId="0C1BF70F" w15:done="0"/>
  <w15:commentEx w15:paraId="2624FFFB" w15:done="0"/>
  <w15:commentEx w15:paraId="25BF3B75" w15:done="0"/>
  <w15:commentEx w15:paraId="747A007B" w15:done="0"/>
  <w15:commentEx w15:paraId="05497EEA" w15:done="0"/>
  <w15:commentEx w15:paraId="783602E6" w15:done="0"/>
  <w15:commentEx w15:paraId="3AFD42A4" w15:done="0"/>
  <w15:commentEx w15:paraId="748FFD46" w15:done="0"/>
  <w15:commentEx w15:paraId="01424203" w15:done="0"/>
  <w15:commentEx w15:paraId="7255EF91" w15:done="0"/>
  <w15:commentEx w15:paraId="7FA7AB7D" w15:done="0"/>
  <w15:commentEx w15:paraId="216AEB1C" w15:done="0"/>
  <w15:commentEx w15:paraId="7CAA4F20" w15:done="0"/>
  <w15:commentEx w15:paraId="1A10AC94" w15:done="0"/>
  <w15:commentEx w15:paraId="40EC4287" w15:done="0"/>
  <w15:commentEx w15:paraId="06C6FAC3" w15:done="0"/>
  <w15:commentEx w15:paraId="1358E503" w15:done="0"/>
  <w15:commentEx w15:paraId="4D321562" w15:done="0"/>
  <w15:commentEx w15:paraId="1E60B445" w15:done="0"/>
  <w15:commentEx w15:paraId="656E026C" w15:done="0"/>
  <w15:commentEx w15:paraId="25CC7299" w15:done="0"/>
  <w15:commentEx w15:paraId="41273711" w15:done="0"/>
  <w15:commentEx w15:paraId="55B7CB1A" w15:done="0"/>
  <w15:commentEx w15:paraId="3B6C39C0" w15:done="0"/>
  <w15:commentEx w15:paraId="108ABDDA" w15:done="0"/>
  <w15:commentEx w15:paraId="67AFD890" w15:done="0"/>
  <w15:commentEx w15:paraId="44D4EEE1" w15:done="0"/>
  <w15:commentEx w15:paraId="14C0A7EA" w15:done="0"/>
  <w15:commentEx w15:paraId="35B2BA97" w15:done="0"/>
  <w15:commentEx w15:paraId="40E9A253" w15:done="0"/>
  <w15:commentEx w15:paraId="426369CA" w15:done="0"/>
  <w15:commentEx w15:paraId="7EA13C3A" w15:done="0"/>
  <w15:commentEx w15:paraId="38D9A7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968847" w16cex:dateUtc="2025-10-20T08:54:00Z"/>
  <w16cex:commentExtensible w16cex:durableId="10A1BC07" w16cex:dateUtc="2025-10-21T07:12:00Z"/>
  <w16cex:commentExtensible w16cex:durableId="518C1442" w16cex:dateUtc="2025-10-21T15:10:00Z"/>
  <w16cex:commentExtensible w16cex:durableId="164AD9BC" w16cex:dateUtc="2025-10-20T09:26:00Z"/>
  <w16cex:commentExtensible w16cex:durableId="0CD547CE" w16cex:dateUtc="2025-10-21T07:14:00Z"/>
  <w16cex:commentExtensible w16cex:durableId="55C5FBCC" w16cex:dateUtc="2025-10-21T07:15:00Z"/>
  <w16cex:commentExtensible w16cex:durableId="1CABA0A3" w16cex:dateUtc="2025-10-21T07:11:00Z"/>
  <w16cex:commentExtensible w16cex:durableId="58DC087E" w16cex:dateUtc="2025-10-21T07:17:00Z"/>
  <w16cex:commentExtensible w16cex:durableId="216562E3" w16cex:dateUtc="2025-10-21T07:22:00Z"/>
  <w16cex:commentExtensible w16cex:durableId="4FF00932" w16cex:dateUtc="2025-10-22T07:46:00Z"/>
  <w16cex:commentExtensible w16cex:durableId="6675F089" w16cex:dateUtc="2025-10-23T09:02:00Z"/>
  <w16cex:commentExtensible w16cex:durableId="42B81752" w16cex:dateUtc="2025-10-22T07:48:00Z"/>
  <w16cex:commentExtensible w16cex:durableId="752A35F3" w16cex:dateUtc="2025-10-22T11:01:00Z"/>
  <w16cex:commentExtensible w16cex:durableId="076AC2CF" w16cex:dateUtc="2025-10-22T09:43:00Z"/>
  <w16cex:commentExtensible w16cex:durableId="209CFD2F" w16cex:dateUtc="2025-10-22T11:39:00Z"/>
  <w16cex:commentExtensible w16cex:durableId="25D19C8D" w16cex:dateUtc="2025-10-22T11:48:00Z"/>
  <w16cex:commentExtensible w16cex:durableId="3D7124CC" w16cex:dateUtc="2025-10-23T10:41:00Z"/>
  <w16cex:commentExtensible w16cex:durableId="4385791A" w16cex:dateUtc="2025-10-20T13:48:00Z"/>
  <w16cex:commentExtensible w16cex:durableId="0D963335" w16cex:dateUtc="2025-10-20T15:38:00Z"/>
  <w16cex:commentExtensible w16cex:durableId="44AC97AA" w16cex:dateUtc="2025-10-21T07:29:00Z"/>
  <w16cex:commentExtensible w16cex:durableId="25B67043" w16cex:dateUtc="2025-10-23T07:29:00Z"/>
  <w16cex:commentExtensible w16cex:durableId="0502062C" w16cex:dateUtc="2025-10-21T11:30:00Z"/>
  <w16cex:commentExtensible w16cex:durableId="69B2094B" w16cex:dateUtc="2025-10-22T12:48:00Z"/>
  <w16cex:commentExtensible w16cex:durableId="42F50CB6" w16cex:dateUtc="2025-10-22T12:23:00Z"/>
  <w16cex:commentExtensible w16cex:durableId="2D57E66A" w16cex:dateUtc="2025-10-21T12:21:00Z"/>
  <w16cex:commentExtensible w16cex:durableId="65501C75" w16cex:dateUtc="2025-10-21T12:21:00Z"/>
  <w16cex:commentExtensible w16cex:durableId="141BD8FA" w16cex:dateUtc="2025-10-23T10:48:00Z"/>
  <w16cex:commentExtensible w16cex:durableId="12257267" w16cex:dateUtc="2025-10-22T12:46:00Z"/>
  <w16cex:commentExtensible w16cex:durableId="00920FC5" w16cex:dateUtc="2025-10-23T10:55:00Z"/>
  <w16cex:commentExtensible w16cex:durableId="1018BD94" w16cex:dateUtc="2025-10-23T12:29:00Z"/>
  <w16cex:commentExtensible w16cex:durableId="4A6164A6" w16cex:dateUtc="2025-10-23T07:27:00Z"/>
  <w16cex:commentExtensible w16cex:durableId="56BDF449" w16cex:dateUtc="2025-10-23T10:58:00Z"/>
  <w16cex:commentExtensible w16cex:durableId="5DCB76ED" w16cex:dateUtc="2025-10-23T10:59:00Z"/>
  <w16cex:commentExtensible w16cex:durableId="5B9132BE" w16cex:dateUtc="2025-10-23T10:59:00Z"/>
  <w16cex:commentExtensible w16cex:durableId="66202065" w16cex:dateUtc="2025-10-23T11:00:00Z"/>
  <w16cex:commentExtensible w16cex:durableId="3B330E31" w16cex:dateUtc="2025-10-23T09:53:00Z"/>
  <w16cex:commentExtensible w16cex:durableId="608F6017" w16cex:dateUtc="2025-10-20T14:40:00Z"/>
  <w16cex:commentExtensible w16cex:durableId="68A97545" w16cex:dateUtc="2025-10-23T07:04:00Z"/>
  <w16cex:commentExtensible w16cex:durableId="619153A2" w16cex:dateUtc="2025-10-22T08:26:00Z"/>
  <w16cex:commentExtensible w16cex:durableId="4B35952A" w16cex:dateUtc="2025-10-20T15:05:00Z"/>
  <w16cex:commentExtensible w16cex:durableId="11F1B34A" w16cex:dateUtc="2025-10-20T15:03:00Z"/>
  <w16cex:commentExtensible w16cex:durableId="764C1F71" w16cex:dateUtc="2025-10-21T06:46:00Z"/>
  <w16cex:commentExtensible w16cex:durableId="188BA5C3" w16cex:dateUtc="2025-10-21T06:59:00Z"/>
  <w16cex:commentExtensible w16cex:durableId="4DE18529" w16cex:dateUtc="2025-10-22T11:37:00Z"/>
  <w16cex:commentExtensible w16cex:durableId="1C9B89FB" w16cex:dateUtc="2025-10-20T14:24:00Z"/>
  <w16cex:commentExtensible w16cex:durableId="7A511384" w16cex:dateUtc="2025-10-20T14:44:00Z"/>
  <w16cex:commentExtensible w16cex:durableId="3B655E5B" w16cex:dateUtc="2025-10-20T10:48:00Z"/>
  <w16cex:commentExtensible w16cex:durableId="16E3C3D4" w16cex:dateUtc="2025-10-20T11:20:00Z"/>
  <w16cex:commentExtensible w16cex:durableId="35508D16" w16cex:dateUtc="2025-10-20T11:13:00Z"/>
  <w16cex:commentExtensible w16cex:durableId="39F818FD" w16cex:dateUtc="2025-10-20T11:04:00Z"/>
  <w16cex:commentExtensible w16cex:durableId="56E4AF39" w16cex:dateUtc="2025-10-20T11:43:00Z"/>
  <w16cex:commentExtensible w16cex:durableId="40BB4CAA" w16cex:dateUtc="2025-10-23T09:44:00Z"/>
  <w16cex:commentExtensible w16cex:durableId="1EC04EF3" w16cex:dateUtc="2025-10-23T08:31:00Z"/>
  <w16cex:commentExtensible w16cex:durableId="7DC16A13" w16cex:dateUtc="2025-10-21T07:07:00Z"/>
  <w16cex:commentExtensible w16cex:durableId="332D55F5" w16cex:dateUtc="2025-10-22T07:28:00Z"/>
  <w16cex:commentExtensible w16cex:durableId="0C10F293" w16cex:dateUtc="2025-10-21T07:08:00Z"/>
  <w16cex:commentExtensible w16cex:durableId="390BDC27" w16cex:dateUtc="2025-10-13T13:53:00Z"/>
  <w16cex:commentExtensible w16cex:durableId="192D12AF" w16cex:dateUtc="2025-10-23T09:50:00Z"/>
  <w16cex:commentExtensible w16cex:durableId="52FE62B7" w16cex:dateUtc="2025-10-23T08:21:00Z"/>
  <w16cex:commentExtensible w16cex:durableId="1AF229D4" w16cex:dateUtc="2025-10-21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4EEC68" w16cid:durableId="7A968847"/>
  <w16cid:commentId w16cid:paraId="5C1B9126" w16cid:durableId="10A1BC07"/>
  <w16cid:commentId w16cid:paraId="4F20694F" w16cid:durableId="518C1442"/>
  <w16cid:commentId w16cid:paraId="1C6C9604" w16cid:durableId="164AD9BC"/>
  <w16cid:commentId w16cid:paraId="1CCF2E89" w16cid:durableId="0CD547CE"/>
  <w16cid:commentId w16cid:paraId="23CB636F" w16cid:durableId="55C5FBCC"/>
  <w16cid:commentId w16cid:paraId="715155A9" w16cid:durableId="1CABA0A3"/>
  <w16cid:commentId w16cid:paraId="46220B3F" w16cid:durableId="58DC087E"/>
  <w16cid:commentId w16cid:paraId="35DBA18C" w16cid:durableId="216562E3"/>
  <w16cid:commentId w16cid:paraId="449FB7E4" w16cid:durableId="4FF00932"/>
  <w16cid:commentId w16cid:paraId="778397CD" w16cid:durableId="6675F089"/>
  <w16cid:commentId w16cid:paraId="11167DDE" w16cid:durableId="42B81752"/>
  <w16cid:commentId w16cid:paraId="47EF782E" w16cid:durableId="752A35F3"/>
  <w16cid:commentId w16cid:paraId="53BEA9D4" w16cid:durableId="076AC2CF"/>
  <w16cid:commentId w16cid:paraId="52BE6888" w16cid:durableId="209CFD2F"/>
  <w16cid:commentId w16cid:paraId="070B611C" w16cid:durableId="25D19C8D"/>
  <w16cid:commentId w16cid:paraId="5BFCF0FD" w16cid:durableId="3D7124CC"/>
  <w16cid:commentId w16cid:paraId="74FC4E18" w16cid:durableId="4385791A"/>
  <w16cid:commentId w16cid:paraId="6BE78E65" w16cid:durableId="0D963335"/>
  <w16cid:commentId w16cid:paraId="0D78F6A3" w16cid:durableId="44AC97AA"/>
  <w16cid:commentId w16cid:paraId="48E1D306" w16cid:durableId="25B67043"/>
  <w16cid:commentId w16cid:paraId="551EA1E7" w16cid:durableId="0502062C"/>
  <w16cid:commentId w16cid:paraId="23E3D210" w16cid:durableId="69B2094B"/>
  <w16cid:commentId w16cid:paraId="450C2FE9" w16cid:durableId="42F50CB6"/>
  <w16cid:commentId w16cid:paraId="27CEAE99" w16cid:durableId="2D57E66A"/>
  <w16cid:commentId w16cid:paraId="5F52F670" w16cid:durableId="65501C75"/>
  <w16cid:commentId w16cid:paraId="1794230B" w16cid:durableId="141BD8FA"/>
  <w16cid:commentId w16cid:paraId="0C1BF70F" w16cid:durableId="12257267"/>
  <w16cid:commentId w16cid:paraId="2624FFFB" w16cid:durableId="00920FC5"/>
  <w16cid:commentId w16cid:paraId="25BF3B75" w16cid:durableId="1018BD94"/>
  <w16cid:commentId w16cid:paraId="747A007B" w16cid:durableId="4A6164A6"/>
  <w16cid:commentId w16cid:paraId="05497EEA" w16cid:durableId="56BDF449"/>
  <w16cid:commentId w16cid:paraId="783602E6" w16cid:durableId="5DCB76ED"/>
  <w16cid:commentId w16cid:paraId="3AFD42A4" w16cid:durableId="5B9132BE"/>
  <w16cid:commentId w16cid:paraId="748FFD46" w16cid:durableId="66202065"/>
  <w16cid:commentId w16cid:paraId="01424203" w16cid:durableId="3B330E31"/>
  <w16cid:commentId w16cid:paraId="7255EF91" w16cid:durableId="608F6017"/>
  <w16cid:commentId w16cid:paraId="7FA7AB7D" w16cid:durableId="68A97545"/>
  <w16cid:commentId w16cid:paraId="216AEB1C" w16cid:durableId="619153A2"/>
  <w16cid:commentId w16cid:paraId="7CAA4F20" w16cid:durableId="4B35952A"/>
  <w16cid:commentId w16cid:paraId="1A10AC94" w16cid:durableId="11F1B34A"/>
  <w16cid:commentId w16cid:paraId="40EC4287" w16cid:durableId="764C1F71"/>
  <w16cid:commentId w16cid:paraId="06C6FAC3" w16cid:durableId="188BA5C3"/>
  <w16cid:commentId w16cid:paraId="1358E503" w16cid:durableId="4DE18529"/>
  <w16cid:commentId w16cid:paraId="4D321562" w16cid:durableId="1C9B89FB"/>
  <w16cid:commentId w16cid:paraId="1E60B445" w16cid:durableId="7A511384"/>
  <w16cid:commentId w16cid:paraId="656E026C" w16cid:durableId="3B655E5B"/>
  <w16cid:commentId w16cid:paraId="25CC7299" w16cid:durableId="16E3C3D4"/>
  <w16cid:commentId w16cid:paraId="41273711" w16cid:durableId="35508D16"/>
  <w16cid:commentId w16cid:paraId="55B7CB1A" w16cid:durableId="39F818FD"/>
  <w16cid:commentId w16cid:paraId="3B6C39C0" w16cid:durableId="56E4AF39"/>
  <w16cid:commentId w16cid:paraId="108ABDDA" w16cid:durableId="40BB4CAA"/>
  <w16cid:commentId w16cid:paraId="67AFD890" w16cid:durableId="1EC04EF3"/>
  <w16cid:commentId w16cid:paraId="44D4EEE1" w16cid:durableId="7DC16A13"/>
  <w16cid:commentId w16cid:paraId="14C0A7EA" w16cid:durableId="332D55F5"/>
  <w16cid:commentId w16cid:paraId="35B2BA97" w16cid:durableId="0C10F293"/>
  <w16cid:commentId w16cid:paraId="40E9A253" w16cid:durableId="390BDC27"/>
  <w16cid:commentId w16cid:paraId="426369CA" w16cid:durableId="192D12AF"/>
  <w16cid:commentId w16cid:paraId="7EA13C3A" w16cid:durableId="52FE62B7"/>
  <w16cid:commentId w16cid:paraId="38D9A763" w16cid:durableId="1AF229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142E7" w14:textId="77777777" w:rsidR="00735A5F" w:rsidRPr="008940D2" w:rsidRDefault="00735A5F" w:rsidP="003B578F">
      <w:r w:rsidRPr="008940D2">
        <w:separator/>
      </w:r>
    </w:p>
  </w:endnote>
  <w:endnote w:type="continuationSeparator" w:id="0">
    <w:p w14:paraId="18A3A7A3" w14:textId="77777777" w:rsidR="00735A5F" w:rsidRPr="008940D2" w:rsidRDefault="00735A5F" w:rsidP="003B578F">
      <w:r w:rsidRPr="008940D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5787462"/>
      <w:docPartObj>
        <w:docPartGallery w:val="Page Numbers (Bottom of Page)"/>
        <w:docPartUnique/>
      </w:docPartObj>
    </w:sdtPr>
    <w:sdtContent>
      <w:p w14:paraId="756DA572" w14:textId="77777777" w:rsidR="00A67A9D" w:rsidRPr="008940D2" w:rsidRDefault="00A67A9D">
        <w:pPr>
          <w:pStyle w:val="Jalus"/>
          <w:jc w:val="center"/>
        </w:pPr>
        <w:r w:rsidRPr="008940D2">
          <w:fldChar w:fldCharType="begin"/>
        </w:r>
        <w:r w:rsidRPr="008940D2">
          <w:instrText>PAGE   \* MERGEFORMAT</w:instrText>
        </w:r>
        <w:r w:rsidRPr="008940D2">
          <w:fldChar w:fldCharType="separate"/>
        </w:r>
        <w:r w:rsidR="00385F2C" w:rsidRPr="008940D2">
          <w:t>1</w:t>
        </w:r>
        <w:r w:rsidRPr="008940D2">
          <w:fldChar w:fldCharType="end"/>
        </w:r>
      </w:p>
    </w:sdtContent>
  </w:sdt>
  <w:p w14:paraId="0A710964" w14:textId="77777777" w:rsidR="00A67A9D" w:rsidRPr="008940D2" w:rsidRDefault="00A67A9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A3ABF" w14:textId="77777777" w:rsidR="00735A5F" w:rsidRPr="008940D2" w:rsidRDefault="00735A5F" w:rsidP="003B578F">
      <w:r w:rsidRPr="008940D2">
        <w:separator/>
      </w:r>
    </w:p>
  </w:footnote>
  <w:footnote w:type="continuationSeparator" w:id="0">
    <w:p w14:paraId="00576C7B" w14:textId="77777777" w:rsidR="00735A5F" w:rsidRPr="008940D2" w:rsidRDefault="00735A5F" w:rsidP="003B578F">
      <w:r w:rsidRPr="008940D2">
        <w:continuationSeparator/>
      </w:r>
    </w:p>
  </w:footnote>
  <w:footnote w:id="1">
    <w:p w14:paraId="343A6FFC" w14:textId="77777777" w:rsidR="00CB34E8" w:rsidRPr="008940D2" w:rsidRDefault="00CB34E8" w:rsidP="00CB34E8">
      <w:pPr>
        <w:pStyle w:val="Allmrkusetekst"/>
      </w:pPr>
      <w:r w:rsidRPr="008940D2">
        <w:rPr>
          <w:rStyle w:val="Allmrkuseviide"/>
        </w:rPr>
        <w:footnoteRef/>
      </w:r>
      <w:r w:rsidRPr="008940D2">
        <w:t xml:space="preserve"> Kättesaadav: </w:t>
      </w:r>
      <w:r w:rsidRPr="00CB34E8">
        <w:t>https://eelnoud.valitsus.ee/main/mount/docList/aecdaaf6-ad31-4c67-b1d2-41c9255f082d</w:t>
      </w:r>
    </w:p>
  </w:footnote>
  <w:footnote w:id="2">
    <w:p w14:paraId="2DCF6431" w14:textId="2580A318" w:rsidR="00A67A9D" w:rsidRPr="008940D2" w:rsidRDefault="00A67A9D">
      <w:pPr>
        <w:pStyle w:val="Allmrkusetekst"/>
      </w:pPr>
      <w:r w:rsidRPr="008940D2">
        <w:rPr>
          <w:rStyle w:val="Allmrkuseviide"/>
        </w:rPr>
        <w:footnoteRef/>
      </w:r>
      <w:r w:rsidRPr="008940D2">
        <w:t xml:space="preserve"> Euroopa Parlamendi ja nõukogu direktiiv 2008/6/EÜ, millega muudetakse direktiivi 97/67/EÜ seoses ühenduse postiteenuste siseturu rajamise lõpuleviimisega (ELT L 52, 27.02.2008, lk 3–20).</w:t>
      </w:r>
    </w:p>
  </w:footnote>
  <w:footnote w:id="3">
    <w:p w14:paraId="13F1A634" w14:textId="77777777" w:rsidR="00A20441" w:rsidRPr="008940D2" w:rsidRDefault="00A20441" w:rsidP="00A20441">
      <w:pPr>
        <w:pStyle w:val="Allmrkusetekst"/>
      </w:pPr>
      <w:r w:rsidRPr="008940D2">
        <w:rPr>
          <w:rStyle w:val="Allmrkuseviide"/>
        </w:rPr>
        <w:footnoteRef/>
      </w:r>
      <w:r w:rsidRPr="008940D2">
        <w:t xml:space="preserve"> https://www.prime-posts.com/</w:t>
      </w:r>
    </w:p>
  </w:footnote>
  <w:footnote w:id="4">
    <w:p w14:paraId="3881E5FE" w14:textId="77777777" w:rsidR="00A20441" w:rsidRPr="008940D2" w:rsidRDefault="00A20441" w:rsidP="00A20441">
      <w:pPr>
        <w:pStyle w:val="Allmrkusetekst"/>
      </w:pPr>
      <w:r w:rsidRPr="008940D2">
        <w:rPr>
          <w:rStyle w:val="Allmrkuseviide"/>
        </w:rPr>
        <w:footnoteRef/>
      </w:r>
      <w:r w:rsidRPr="008940D2">
        <w:t xml:space="preserve"> https://www.ipc.be/</w:t>
      </w:r>
    </w:p>
  </w:footnote>
  <w:footnote w:id="5">
    <w:p w14:paraId="4F65F42B" w14:textId="1392AED5" w:rsidR="00E47656" w:rsidRPr="008940D2" w:rsidRDefault="00E47656">
      <w:pPr>
        <w:pStyle w:val="Allmrkusetekst"/>
      </w:pPr>
      <w:r w:rsidRPr="008940D2">
        <w:rPr>
          <w:rStyle w:val="Allmrkuseviide"/>
        </w:rPr>
        <w:footnoteRef/>
      </w:r>
      <w:ins w:id="48" w:author="Karen Alamets - JUSTDIGI" w:date="2025-10-20T12:28:00Z" w16du:dateUtc="2025-10-20T09:28:00Z">
        <w:r w:rsidR="000625A8">
          <w:fldChar w:fldCharType="begin"/>
        </w:r>
        <w:r w:rsidR="000625A8">
          <w:instrText>HYPERLINK "</w:instrText>
        </w:r>
      </w:ins>
      <w:r w:rsidR="000625A8" w:rsidRPr="008940D2">
        <w:instrText>https://www.riigiteataja.ee/akt/121012022014?dbNotReadOnly=true&amp;RIIGITEATAJA_AADRESS=https%3A%2F%2Fwww.riigiteataja.ee&amp;RIIGITEATAJA_AADRESS_HALDUS=https%3A%2F%2Fwww.riigiteataja.ee</w:instrText>
      </w:r>
      <w:ins w:id="49" w:author="Karen Alamets - JUSTDIGI" w:date="2025-10-20T12:28:00Z" w16du:dateUtc="2025-10-20T09:28:00Z">
        <w:r w:rsidR="000625A8">
          <w:instrText>"</w:instrText>
        </w:r>
        <w:r w:rsidR="000625A8">
          <w:fldChar w:fldCharType="separate"/>
        </w:r>
      </w:ins>
      <w:r w:rsidR="000625A8" w:rsidRPr="0058424E">
        <w:rPr>
          <w:rStyle w:val="Hperlink"/>
        </w:rPr>
        <w:t>https://www.riigiteataja.ee/akt/121012022014?dbNotReadOnly=true&amp;RIIGITEATAJA_AADRESS=https%3A%2F%2Fwww.riigiteataja.ee&amp;RIIGITEATAJA_AADRESS_HALDUS=https%3A%2F%2Fwww.riigiteataja.ee</w:t>
      </w:r>
      <w:ins w:id="50" w:author="Karen Alamets - JUSTDIGI" w:date="2025-10-20T12:28:00Z" w16du:dateUtc="2025-10-20T09:28:00Z">
        <w:r w:rsidR="000625A8">
          <w:fldChar w:fldCharType="end"/>
        </w:r>
        <w:r w:rsidR="000625A8">
          <w:t xml:space="preserve"> </w:t>
        </w:r>
      </w:ins>
    </w:p>
  </w:footnote>
  <w:footnote w:id="6">
    <w:p w14:paraId="592ABCE9" w14:textId="4F79560C" w:rsidR="001D3356" w:rsidRDefault="001D3356">
      <w:pPr>
        <w:pStyle w:val="Allmrkusetekst"/>
      </w:pPr>
      <w:r>
        <w:rPr>
          <w:rStyle w:val="Allmrkuseviide"/>
        </w:rPr>
        <w:footnoteRef/>
      </w:r>
      <w:r>
        <w:t xml:space="preserve"> </w:t>
      </w:r>
      <w:r w:rsidRPr="001D3356">
        <w:t>https://www.omniva.ee/personaalne-postiteenus/</w:t>
      </w:r>
    </w:p>
  </w:footnote>
  <w:footnote w:id="7">
    <w:p w14:paraId="42FB7AA8" w14:textId="65E30D2E" w:rsidR="00ED5030" w:rsidRPr="008940D2" w:rsidRDefault="00ED5030">
      <w:pPr>
        <w:pStyle w:val="Allmrkusetekst"/>
      </w:pPr>
      <w:r w:rsidRPr="008940D2">
        <w:rPr>
          <w:rStyle w:val="Allmrkuseviide"/>
        </w:rPr>
        <w:footnoteRef/>
      </w:r>
      <w:r w:rsidRPr="008940D2">
        <w:t xml:space="preserve"> </w:t>
      </w:r>
      <w:r w:rsidR="00B91283" w:rsidRPr="008940D2">
        <w:t>https://www.riigiteataja.ee/akt/228122017004</w:t>
      </w:r>
    </w:p>
  </w:footnote>
  <w:footnote w:id="8">
    <w:p w14:paraId="1AD1FCC3" w14:textId="6D80C278" w:rsidR="000565FA" w:rsidRPr="008940D2" w:rsidRDefault="000565FA">
      <w:pPr>
        <w:pStyle w:val="Allmrkusetekst"/>
      </w:pPr>
      <w:r w:rsidRPr="008940D2">
        <w:rPr>
          <w:rStyle w:val="Allmrkuseviide"/>
        </w:rPr>
        <w:footnoteRef/>
      </w:r>
      <w:r w:rsidRPr="008940D2">
        <w:t xml:space="preserve"> https://www.sotsiaalkindlustusamet.ee/asutus-uudised-ja-kontakt/praktiline-teave/pensionide-toetuste-ja-huvitiste-valjamaksmine</w:t>
      </w:r>
    </w:p>
  </w:footnote>
  <w:footnote w:id="9">
    <w:p w14:paraId="7CD9B03D" w14:textId="3EB05DF9" w:rsidR="00A67A9D" w:rsidRPr="008940D2" w:rsidRDefault="00A67A9D">
      <w:pPr>
        <w:pStyle w:val="Allmrkusetekst"/>
      </w:pPr>
      <w:r w:rsidRPr="008940D2">
        <w:rPr>
          <w:rStyle w:val="Allmrkuseviide"/>
        </w:rPr>
        <w:footnoteRef/>
      </w:r>
      <w:r w:rsidRPr="008940D2">
        <w:t xml:space="preserve"> Majandus- ja kommunikatsiooniministri 05.03.2009 määruse nr 46 „Universaalse postiteenuse makse määra kehtestamine“.</w:t>
      </w:r>
    </w:p>
  </w:footnote>
  <w:footnote w:id="10">
    <w:p w14:paraId="31F09497" w14:textId="00B52142" w:rsidR="002D61D8" w:rsidRPr="008940D2" w:rsidRDefault="002D61D8">
      <w:pPr>
        <w:pStyle w:val="Allmrkusetekst"/>
      </w:pPr>
      <w:r w:rsidRPr="008940D2">
        <w:rPr>
          <w:rStyle w:val="Allmrkuseviide"/>
        </w:rPr>
        <w:footnoteRef/>
      </w:r>
      <w:r w:rsidRPr="008940D2">
        <w:t xml:space="preserve"> https://www.agri.ee/sites/default/files/documents/2024-11/uuring-2024-universaalne-postiteenus.pdf</w:t>
      </w:r>
    </w:p>
  </w:footnote>
  <w:footnote w:id="11">
    <w:p w14:paraId="69149437" w14:textId="285CDD06" w:rsidR="001E70E9" w:rsidRDefault="001E70E9" w:rsidP="001E70E9">
      <w:pPr>
        <w:pStyle w:val="Allmrkusetekst"/>
      </w:pPr>
      <w:r>
        <w:rPr>
          <w:rStyle w:val="Allmrkuseviide"/>
        </w:rPr>
        <w:footnoteRef/>
      </w:r>
      <w:r>
        <w:t xml:space="preserve"> </w:t>
      </w:r>
      <w:r w:rsidR="00C9127D" w:rsidRPr="00C9127D">
        <w:t>Euroopa Parlamendi Ja Nõukogu direktiiv 97/67/EÜ, 15. detsember 1997, ühenduse postiteenuste siseturu arengut ja teenuse kvaliteedi parandamist käsitlevate ühiseeskirjade kohta</w:t>
      </w:r>
      <w:r w:rsidR="00C9127D">
        <w:t xml:space="preserve">, </w:t>
      </w:r>
      <w:r w:rsidR="00C9127D" w:rsidRPr="00C9127D">
        <w:t>ELT L 015 21.1.1998, lk 14</w:t>
      </w:r>
      <w:r w:rsidR="00C9127D">
        <w:t>.</w:t>
      </w:r>
    </w:p>
  </w:footnote>
  <w:footnote w:id="12">
    <w:p w14:paraId="43C2B0FF" w14:textId="7AD2B1AB" w:rsidR="00F26F8C" w:rsidRDefault="00F26F8C">
      <w:pPr>
        <w:pStyle w:val="Allmrkusetekst"/>
      </w:pPr>
      <w:r>
        <w:rPr>
          <w:rStyle w:val="Allmrkuseviide"/>
        </w:rPr>
        <w:footnoteRef/>
      </w:r>
      <w:r>
        <w:t xml:space="preserve"> </w:t>
      </w:r>
      <w:hyperlink r:id="rId1" w:history="1">
        <w:r w:rsidRPr="00BE1065">
          <w:rPr>
            <w:rStyle w:val="Hperlink"/>
          </w:rPr>
          <w:t>Eesti Vabariigi Põhiseadus. Kommenteeritud väljaanne, § 44 kommentaarid</w:t>
        </w:r>
      </w:hyperlink>
    </w:p>
  </w:footnote>
  <w:footnote w:id="13">
    <w:p w14:paraId="3BF8FD8F" w14:textId="1F0A9C8B" w:rsidR="00F26F8C" w:rsidRDefault="00F26F8C">
      <w:pPr>
        <w:pStyle w:val="Allmrkusetekst"/>
      </w:pPr>
      <w:r>
        <w:rPr>
          <w:rStyle w:val="Allmrkuseviide"/>
        </w:rPr>
        <w:footnoteRef/>
      </w:r>
      <w:r>
        <w:t xml:space="preserve"> Statistikaamet „</w:t>
      </w:r>
      <w:hyperlink r:id="rId2" w:history="1">
        <w:r w:rsidRPr="00F26F8C">
          <w:rPr>
            <w:rStyle w:val="Hperlink"/>
          </w:rPr>
          <w:t>Internetikasutuse ja digioskuste uuring 2025</w:t>
        </w:r>
      </w:hyperlink>
      <w:r>
        <w:t>“</w:t>
      </w:r>
    </w:p>
  </w:footnote>
  <w:footnote w:id="14">
    <w:p w14:paraId="52997C23" w14:textId="77777777" w:rsidR="002F7D22" w:rsidRDefault="002F7D22" w:rsidP="002F7D22">
      <w:pPr>
        <w:pStyle w:val="Allmrkusetekst"/>
      </w:pPr>
      <w:r>
        <w:rPr>
          <w:rStyle w:val="Allmrkuseviide"/>
        </w:rPr>
        <w:footnoteRef/>
      </w:r>
      <w:r>
        <w:t xml:space="preserve"> </w:t>
      </w:r>
      <w:hyperlink r:id="rId3" w:history="1">
        <w:r w:rsidRPr="00BE1065">
          <w:rPr>
            <w:rStyle w:val="Hperlink"/>
          </w:rPr>
          <w:t>Eesti Vabariigi Põhiseadus. Kommenteeritud väljaanne, § 44 kommentaarid</w:t>
        </w:r>
      </w:hyperlink>
    </w:p>
  </w:footnote>
  <w:footnote w:id="15">
    <w:p w14:paraId="629E3982" w14:textId="143ABAB3" w:rsidR="00D660A8" w:rsidRDefault="00D660A8">
      <w:pPr>
        <w:pStyle w:val="Allmrkusetekst"/>
      </w:pPr>
      <w:r>
        <w:rPr>
          <w:rStyle w:val="Allmrkuseviide"/>
        </w:rPr>
        <w:footnoteRef/>
      </w:r>
      <w:r>
        <w:t xml:space="preserve"> Eesti Vabariigi Põhiseadus. Kommenteeritud väljaanne, § 44 kommentaar 15 jj.</w:t>
      </w:r>
    </w:p>
  </w:footnote>
  <w:footnote w:id="16">
    <w:p w14:paraId="73F807C8" w14:textId="51019CF0" w:rsidR="00B11AB6" w:rsidRPr="008940D2" w:rsidRDefault="00B11AB6">
      <w:pPr>
        <w:pStyle w:val="Allmrkusetekst"/>
      </w:pPr>
      <w:r w:rsidRPr="008940D2">
        <w:rPr>
          <w:rStyle w:val="Allmrkuseviide"/>
        </w:rPr>
        <w:footnoteRef/>
      </w:r>
      <w:r w:rsidRPr="008940D2">
        <w:t xml:space="preserve"> Eelnõude infosüsteemis 22-0340/04.</w:t>
      </w:r>
    </w:p>
  </w:footnote>
  <w:footnote w:id="17">
    <w:p w14:paraId="6FF0C6C3" w14:textId="76BD324A" w:rsidR="00DC366B" w:rsidRPr="008940D2" w:rsidRDefault="00DC366B">
      <w:pPr>
        <w:pStyle w:val="Allmrkusetekst"/>
      </w:pPr>
      <w:r w:rsidRPr="008940D2">
        <w:rPr>
          <w:rStyle w:val="Allmrkuseviide"/>
        </w:rPr>
        <w:footnoteRef/>
      </w:r>
      <w:r w:rsidRPr="008940D2">
        <w:t xml:space="preserve"> </w:t>
      </w:r>
      <w:ins w:id="208" w:author="Karen Alamets - JUSTDIGI" w:date="2025-10-20T14:24:00Z" w16du:dateUtc="2025-10-20T11:24:00Z">
        <w:r w:rsidR="00171BE8">
          <w:fldChar w:fldCharType="begin"/>
        </w:r>
        <w:r w:rsidR="00171BE8">
          <w:instrText>HYPERLINK "</w:instrText>
        </w:r>
      </w:ins>
      <w:r w:rsidR="00171BE8" w:rsidRPr="008940D2">
        <w:instrText>https://www.agri.ee/sites/default/files/documents/2024-11/uuring-2024-universaalne-postiteenus.pdf</w:instrText>
      </w:r>
      <w:ins w:id="209" w:author="Karen Alamets - JUSTDIGI" w:date="2025-10-20T14:24:00Z" w16du:dateUtc="2025-10-20T11:24:00Z">
        <w:r w:rsidR="00171BE8">
          <w:instrText>"</w:instrText>
        </w:r>
        <w:r w:rsidR="00171BE8">
          <w:fldChar w:fldCharType="separate"/>
        </w:r>
      </w:ins>
      <w:r w:rsidR="00171BE8" w:rsidRPr="0058424E">
        <w:rPr>
          <w:rStyle w:val="Hperlink"/>
        </w:rPr>
        <w:t>https://www.agri.ee/sites/default/files/documents/2024-11/uuring-2024-universaalne-postiteenus.pdf</w:t>
      </w:r>
      <w:ins w:id="210" w:author="Karen Alamets - JUSTDIGI" w:date="2025-10-20T14:24:00Z" w16du:dateUtc="2025-10-20T11:24:00Z">
        <w:r w:rsidR="00171BE8">
          <w:fldChar w:fldCharType="end"/>
        </w:r>
        <w:r w:rsidR="00171BE8">
          <w:t xml:space="preserve"> </w:t>
        </w:r>
      </w:ins>
    </w:p>
  </w:footnote>
  <w:footnote w:id="18">
    <w:p w14:paraId="51126385" w14:textId="0B0CC1D2" w:rsidR="00A179CF" w:rsidRPr="008940D2" w:rsidRDefault="00A179CF">
      <w:pPr>
        <w:pStyle w:val="Allmrkusetekst"/>
      </w:pPr>
      <w:r w:rsidRPr="008940D2">
        <w:rPr>
          <w:rStyle w:val="Allmrkuseviide"/>
        </w:rPr>
        <w:footnoteRef/>
      </w:r>
      <w:r w:rsidRPr="008940D2">
        <w:t xml:space="preserve"> </w:t>
      </w:r>
      <w:hyperlink r:id="rId4" w:history="1">
        <w:r w:rsidR="00C553E8" w:rsidRPr="008940D2">
          <w:rPr>
            <w:rStyle w:val="Hperlink"/>
          </w:rPr>
          <w:t>https://www.e-kaubanduseliit.ee/liidust/statistika</w:t>
        </w:r>
      </w:hyperlink>
      <w:r w:rsidR="00C553E8" w:rsidRPr="008940D2">
        <w:t xml:space="preserve"> ja https://www.kantaremor.ee/pressiteated/pakiautomaatide-populaarsus-on-veelgi-kasvanud-turu-liider-jatkuvalt-omniva/</w:t>
      </w:r>
    </w:p>
  </w:footnote>
  <w:footnote w:id="19">
    <w:p w14:paraId="5A306230" w14:textId="6705EC4C" w:rsidR="005444B2" w:rsidRPr="008940D2" w:rsidRDefault="005444B2">
      <w:pPr>
        <w:pStyle w:val="Allmrkusetekst"/>
      </w:pPr>
      <w:r w:rsidRPr="008940D2">
        <w:rPr>
          <w:rStyle w:val="Allmrkuseviide"/>
        </w:rPr>
        <w:footnoteRef/>
      </w:r>
      <w:r w:rsidRPr="008940D2">
        <w:t xml:space="preserve"> https://www.err.ee/1609735092/polvamaa-sai-esimesed-omniva-kogukonnapakiautomaadid</w:t>
      </w:r>
    </w:p>
  </w:footnote>
  <w:footnote w:id="20">
    <w:p w14:paraId="5199C533" w14:textId="51CDD640" w:rsidR="006D7F80" w:rsidRPr="008940D2" w:rsidRDefault="006D7F80">
      <w:pPr>
        <w:pStyle w:val="Allmrkusetekst"/>
      </w:pPr>
      <w:r w:rsidRPr="008940D2">
        <w:rPr>
          <w:rStyle w:val="Allmrkuseviide"/>
        </w:rPr>
        <w:footnoteRef/>
      </w:r>
      <w:r w:rsidRPr="008940D2">
        <w:t xml:space="preserve"> https://www.riigiteataja.ee/akt/120022014005</w:t>
      </w:r>
    </w:p>
  </w:footnote>
  <w:footnote w:id="21">
    <w:p w14:paraId="354CBE05" w14:textId="3FB6A02D" w:rsidR="006D7F80" w:rsidRPr="008940D2" w:rsidRDefault="006D7F80">
      <w:pPr>
        <w:pStyle w:val="Allmrkusetekst"/>
      </w:pPr>
      <w:r w:rsidRPr="008940D2">
        <w:rPr>
          <w:rStyle w:val="Allmrkuseviide"/>
        </w:rPr>
        <w:footnoteRef/>
      </w:r>
      <w:r w:rsidRPr="008940D2">
        <w:t xml:space="preserve"> </w:t>
      </w:r>
      <w:r w:rsidR="00EC3AF9" w:rsidRPr="00EC3AF9">
        <w:t>https://www.riigiteataja.ee/akt/106062025004</w:t>
      </w:r>
    </w:p>
  </w:footnote>
  <w:footnote w:id="22">
    <w:p w14:paraId="07B96439" w14:textId="5CB72448" w:rsidR="006D7F80" w:rsidRPr="008940D2" w:rsidRDefault="006D7F80">
      <w:pPr>
        <w:pStyle w:val="Allmrkusetekst"/>
      </w:pPr>
      <w:r w:rsidRPr="008940D2">
        <w:rPr>
          <w:rStyle w:val="Allmrkuseviide"/>
        </w:rPr>
        <w:footnoteRef/>
      </w:r>
      <w:r w:rsidRPr="008940D2">
        <w:t xml:space="preserve"> https://www.riigiteataja.ee/akt/129122010063</w:t>
      </w:r>
    </w:p>
  </w:footnote>
  <w:footnote w:id="23">
    <w:p w14:paraId="028B4D06" w14:textId="3F3E777B" w:rsidR="006D7F80" w:rsidRPr="008940D2" w:rsidRDefault="006D7F80">
      <w:pPr>
        <w:pStyle w:val="Allmrkusetekst"/>
      </w:pPr>
      <w:r w:rsidRPr="008940D2">
        <w:rPr>
          <w:rStyle w:val="Allmrkuseviide"/>
        </w:rPr>
        <w:footnoteRef/>
      </w:r>
      <w:r w:rsidRPr="008940D2">
        <w:t xml:space="preserve"> https://www.riigiteataja.ee/akt/13156505</w:t>
      </w:r>
    </w:p>
  </w:footnote>
  <w:footnote w:id="24">
    <w:p w14:paraId="48175BE3" w14:textId="77777777" w:rsidR="0094021B" w:rsidRPr="008940D2" w:rsidRDefault="0094021B" w:rsidP="0094021B">
      <w:pPr>
        <w:pStyle w:val="Allmrkusetekst"/>
      </w:pPr>
      <w:r w:rsidRPr="008940D2">
        <w:rPr>
          <w:rStyle w:val="Allmrkuseviide"/>
        </w:rPr>
        <w:footnoteRef/>
      </w:r>
      <w:r w:rsidRPr="008940D2">
        <w:t xml:space="preserve"> https://www.riigiteataja.ee/akt/13314079</w:t>
      </w:r>
    </w:p>
  </w:footnote>
  <w:footnote w:id="25">
    <w:p w14:paraId="229FCF85" w14:textId="15F59993" w:rsidR="006D7F80" w:rsidRDefault="006D7F80">
      <w:pPr>
        <w:pStyle w:val="Allmrkusetekst"/>
      </w:pPr>
      <w:r w:rsidRPr="008940D2">
        <w:rPr>
          <w:rStyle w:val="Allmrkuseviide"/>
        </w:rPr>
        <w:footnoteRef/>
      </w:r>
      <w:r w:rsidRPr="008940D2">
        <w:t xml:space="preserve"> https://www.riigiteataja.ee/akt/129122011079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65964"/>
    <w:multiLevelType w:val="hybridMultilevel"/>
    <w:tmpl w:val="4BD0DD4C"/>
    <w:lvl w:ilvl="0" w:tplc="04250011">
      <w:start w:val="1"/>
      <w:numFmt w:val="decimal"/>
      <w:lvlText w:val="%1)"/>
      <w:lvlJc w:val="left"/>
      <w:pPr>
        <w:ind w:left="360" w:hanging="360"/>
      </w:pPr>
      <w:rPr>
        <w:rFonts w:hint="default"/>
        <w:color w:val="000000"/>
      </w:rPr>
    </w:lvl>
    <w:lvl w:ilvl="1" w:tplc="04250019" w:tentative="1">
      <w:start w:val="1"/>
      <w:numFmt w:val="lowerLetter"/>
      <w:lvlText w:val="%2."/>
      <w:lvlJc w:val="left"/>
      <w:pPr>
        <w:ind w:left="-4089" w:hanging="360"/>
      </w:pPr>
    </w:lvl>
    <w:lvl w:ilvl="2" w:tplc="0425001B" w:tentative="1">
      <w:start w:val="1"/>
      <w:numFmt w:val="lowerRoman"/>
      <w:lvlText w:val="%3."/>
      <w:lvlJc w:val="right"/>
      <w:pPr>
        <w:ind w:left="-3369" w:hanging="180"/>
      </w:pPr>
    </w:lvl>
    <w:lvl w:ilvl="3" w:tplc="0425000F" w:tentative="1">
      <w:start w:val="1"/>
      <w:numFmt w:val="decimal"/>
      <w:lvlText w:val="%4."/>
      <w:lvlJc w:val="left"/>
      <w:pPr>
        <w:ind w:left="-2649" w:hanging="360"/>
      </w:pPr>
    </w:lvl>
    <w:lvl w:ilvl="4" w:tplc="04250019" w:tentative="1">
      <w:start w:val="1"/>
      <w:numFmt w:val="lowerLetter"/>
      <w:lvlText w:val="%5."/>
      <w:lvlJc w:val="left"/>
      <w:pPr>
        <w:ind w:left="-1929" w:hanging="360"/>
      </w:pPr>
    </w:lvl>
    <w:lvl w:ilvl="5" w:tplc="0425001B" w:tentative="1">
      <w:start w:val="1"/>
      <w:numFmt w:val="lowerRoman"/>
      <w:lvlText w:val="%6."/>
      <w:lvlJc w:val="right"/>
      <w:pPr>
        <w:ind w:left="-1209" w:hanging="180"/>
      </w:pPr>
    </w:lvl>
    <w:lvl w:ilvl="6" w:tplc="0425000F" w:tentative="1">
      <w:start w:val="1"/>
      <w:numFmt w:val="decimal"/>
      <w:lvlText w:val="%7."/>
      <w:lvlJc w:val="left"/>
      <w:pPr>
        <w:ind w:left="-489" w:hanging="360"/>
      </w:pPr>
    </w:lvl>
    <w:lvl w:ilvl="7" w:tplc="04250019" w:tentative="1">
      <w:start w:val="1"/>
      <w:numFmt w:val="lowerLetter"/>
      <w:lvlText w:val="%8."/>
      <w:lvlJc w:val="left"/>
      <w:pPr>
        <w:ind w:left="231" w:hanging="360"/>
      </w:pPr>
    </w:lvl>
    <w:lvl w:ilvl="8" w:tplc="0425001B" w:tentative="1">
      <w:start w:val="1"/>
      <w:numFmt w:val="lowerRoman"/>
      <w:lvlText w:val="%9."/>
      <w:lvlJc w:val="right"/>
      <w:pPr>
        <w:ind w:left="951" w:hanging="180"/>
      </w:pPr>
    </w:lvl>
  </w:abstractNum>
  <w:abstractNum w:abstractNumId="1" w15:restartNumberingAfterBreak="0">
    <w:nsid w:val="08F9663C"/>
    <w:multiLevelType w:val="hybridMultilevel"/>
    <w:tmpl w:val="3DE4E618"/>
    <w:lvl w:ilvl="0" w:tplc="79CCEA6E">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924021"/>
    <w:multiLevelType w:val="hybridMultilevel"/>
    <w:tmpl w:val="9DB4898E"/>
    <w:lvl w:ilvl="0" w:tplc="29A868C4">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0A166B"/>
    <w:multiLevelType w:val="hybridMultilevel"/>
    <w:tmpl w:val="5CE42D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0B7605"/>
    <w:multiLevelType w:val="hybridMultilevel"/>
    <w:tmpl w:val="5F604DE8"/>
    <w:lvl w:ilvl="0" w:tplc="D2C4640A">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D2F5280"/>
    <w:multiLevelType w:val="hybridMultilevel"/>
    <w:tmpl w:val="8AF68F78"/>
    <w:lvl w:ilvl="0" w:tplc="04250011">
      <w:start w:val="1"/>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D840A5F"/>
    <w:multiLevelType w:val="hybridMultilevel"/>
    <w:tmpl w:val="FEBC2BE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BA2DD1"/>
    <w:multiLevelType w:val="hybridMultilevel"/>
    <w:tmpl w:val="0BE80F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E6C44C2"/>
    <w:multiLevelType w:val="hybridMultilevel"/>
    <w:tmpl w:val="30C8C3B8"/>
    <w:numStyleLink w:val="ImportedStyle4"/>
  </w:abstractNum>
  <w:abstractNum w:abstractNumId="9" w15:restartNumberingAfterBreak="0">
    <w:nsid w:val="1FDE4E4D"/>
    <w:multiLevelType w:val="hybridMultilevel"/>
    <w:tmpl w:val="30C8C3B8"/>
    <w:styleLink w:val="ImportedStyle4"/>
    <w:lvl w:ilvl="0" w:tplc="F6221EC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6F086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8E25D2C">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B66CC2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A833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A7D66">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2054A6B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685F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B6C48C">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32F0749"/>
    <w:multiLevelType w:val="multilevel"/>
    <w:tmpl w:val="CBBED99C"/>
    <w:styleLink w:val="ImportedStyle1"/>
    <w:lvl w:ilvl="0">
      <w:start w:val="1"/>
      <w:numFmt w:val="decimal"/>
      <w:lvlText w:val="%1."/>
      <w:lvlJc w:val="left"/>
      <w:pPr>
        <w:tabs>
          <w:tab w:val="num" w:pos="720"/>
        </w:tabs>
        <w:ind w:left="964" w:hanging="96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720"/>
        </w:tabs>
        <w:ind w:left="964" w:hanging="96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720"/>
        </w:tabs>
        <w:ind w:left="964" w:hanging="9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lvlText w:val="(%4)"/>
      <w:lvlJc w:val="left"/>
      <w:pPr>
        <w:tabs>
          <w:tab w:val="num" w:pos="1928"/>
        </w:tabs>
        <w:ind w:left="2172" w:hanging="36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Roman"/>
      <w:lvlText w:val="(%5)"/>
      <w:lvlJc w:val="left"/>
      <w:pPr>
        <w:tabs>
          <w:tab w:val="num" w:pos="2835"/>
        </w:tabs>
        <w:ind w:left="307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5)%6."/>
      <w:lvlJc w:val="left"/>
      <w:pPr>
        <w:tabs>
          <w:tab w:val="num" w:pos="720"/>
        </w:tabs>
        <w:ind w:left="964" w:hanging="77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5)%6.%7."/>
      <w:lvlJc w:val="left"/>
      <w:pPr>
        <w:tabs>
          <w:tab w:val="num" w:pos="720"/>
        </w:tabs>
        <w:ind w:left="964" w:hanging="6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5)%6.%7.%8."/>
      <w:lvlJc w:val="left"/>
      <w:pPr>
        <w:tabs>
          <w:tab w:val="num" w:pos="720"/>
        </w:tabs>
        <w:ind w:left="964" w:hanging="48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5)%6.%7.%8.%9."/>
      <w:lvlJc w:val="left"/>
      <w:pPr>
        <w:tabs>
          <w:tab w:val="num" w:pos="1440"/>
        </w:tabs>
        <w:ind w:left="1684" w:hanging="10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024104A"/>
    <w:multiLevelType w:val="hybridMultilevel"/>
    <w:tmpl w:val="430808B2"/>
    <w:styleLink w:val="ImportedStyle7"/>
    <w:lvl w:ilvl="0" w:tplc="E2346B8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800C84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B1E23B8">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A17807D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B8595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10E85E">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16E8049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0887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921D64">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61C19AE"/>
    <w:multiLevelType w:val="multilevel"/>
    <w:tmpl w:val="E67840B4"/>
    <w:lvl w:ilvl="0">
      <w:start w:val="1"/>
      <w:numFmt w:val="decimal"/>
      <w:pStyle w:val="Pealkiri3"/>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C428B1"/>
    <w:multiLevelType w:val="hybridMultilevel"/>
    <w:tmpl w:val="728024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3A8E1A26"/>
    <w:multiLevelType w:val="hybridMultilevel"/>
    <w:tmpl w:val="B6DEECAC"/>
    <w:styleLink w:val="ImportedStyle5"/>
    <w:lvl w:ilvl="0" w:tplc="2938B42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EEACE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F647236">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213A16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7922D8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3588A52">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CD3C014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4024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60C562">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67832FB"/>
    <w:multiLevelType w:val="hybridMultilevel"/>
    <w:tmpl w:val="DA7203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A41411"/>
    <w:multiLevelType w:val="hybridMultilevel"/>
    <w:tmpl w:val="F67EF0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055B94"/>
    <w:multiLevelType w:val="hybridMultilevel"/>
    <w:tmpl w:val="430808B2"/>
    <w:numStyleLink w:val="ImportedStyle7"/>
  </w:abstractNum>
  <w:abstractNum w:abstractNumId="18" w15:restartNumberingAfterBreak="0">
    <w:nsid w:val="5B4A6425"/>
    <w:multiLevelType w:val="hybridMultilevel"/>
    <w:tmpl w:val="B5A624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CF91721"/>
    <w:multiLevelType w:val="hybridMultilevel"/>
    <w:tmpl w:val="CA0482C6"/>
    <w:lvl w:ilvl="0" w:tplc="0425000F">
      <w:start w:val="1"/>
      <w:numFmt w:val="decimal"/>
      <w:pStyle w:val="ListDash"/>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34B6F61"/>
    <w:multiLevelType w:val="hybridMultilevel"/>
    <w:tmpl w:val="1368D1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36D09F5"/>
    <w:multiLevelType w:val="hybridMultilevel"/>
    <w:tmpl w:val="D08E75C8"/>
    <w:numStyleLink w:val="ImportedStyle6"/>
  </w:abstractNum>
  <w:abstractNum w:abstractNumId="22" w15:restartNumberingAfterBreak="0">
    <w:nsid w:val="6A0053D5"/>
    <w:multiLevelType w:val="hybridMultilevel"/>
    <w:tmpl w:val="D08E75C8"/>
    <w:styleLink w:val="ImportedStyle6"/>
    <w:lvl w:ilvl="0" w:tplc="D82A495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E6B7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2FEB296">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9676B7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0CE5E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C5C9540">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50949ED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3DE10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2EA7D62">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6A836E1A"/>
    <w:multiLevelType w:val="hybridMultilevel"/>
    <w:tmpl w:val="9244B1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12E3B99"/>
    <w:multiLevelType w:val="hybridMultilevel"/>
    <w:tmpl w:val="5FEC74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24055D5"/>
    <w:multiLevelType w:val="hybridMultilevel"/>
    <w:tmpl w:val="B6DEECAC"/>
    <w:numStyleLink w:val="ImportedStyle5"/>
  </w:abstractNum>
  <w:abstractNum w:abstractNumId="26" w15:restartNumberingAfterBreak="0">
    <w:nsid w:val="762C3A50"/>
    <w:multiLevelType w:val="hybridMultilevel"/>
    <w:tmpl w:val="C0701B7E"/>
    <w:lvl w:ilvl="0" w:tplc="2948056E">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39946163">
    <w:abstractNumId w:val="19"/>
  </w:num>
  <w:num w:numId="2" w16cid:durableId="1245333888">
    <w:abstractNumId w:val="12"/>
  </w:num>
  <w:num w:numId="3" w16cid:durableId="320811788">
    <w:abstractNumId w:val="6"/>
  </w:num>
  <w:num w:numId="4" w16cid:durableId="1577781121">
    <w:abstractNumId w:val="0"/>
  </w:num>
  <w:num w:numId="5" w16cid:durableId="127744812">
    <w:abstractNumId w:val="10"/>
  </w:num>
  <w:num w:numId="6" w16cid:durableId="1370230046">
    <w:abstractNumId w:val="9"/>
  </w:num>
  <w:num w:numId="7" w16cid:durableId="935331692">
    <w:abstractNumId w:val="8"/>
  </w:num>
  <w:num w:numId="8" w16cid:durableId="1604603528">
    <w:abstractNumId w:val="14"/>
  </w:num>
  <w:num w:numId="9" w16cid:durableId="2069724927">
    <w:abstractNumId w:val="25"/>
  </w:num>
  <w:num w:numId="10" w16cid:durableId="2067947080">
    <w:abstractNumId w:val="22"/>
  </w:num>
  <w:num w:numId="11" w16cid:durableId="1163811360">
    <w:abstractNumId w:val="21"/>
  </w:num>
  <w:num w:numId="12" w16cid:durableId="1309630340">
    <w:abstractNumId w:val="11"/>
  </w:num>
  <w:num w:numId="13" w16cid:durableId="1213732214">
    <w:abstractNumId w:val="17"/>
  </w:num>
  <w:num w:numId="14" w16cid:durableId="1927809888">
    <w:abstractNumId w:val="13"/>
  </w:num>
  <w:num w:numId="15" w16cid:durableId="108939355">
    <w:abstractNumId w:val="16"/>
  </w:num>
  <w:num w:numId="16" w16cid:durableId="1790707131">
    <w:abstractNumId w:val="1"/>
  </w:num>
  <w:num w:numId="17" w16cid:durableId="568348548">
    <w:abstractNumId w:val="4"/>
  </w:num>
  <w:num w:numId="18" w16cid:durableId="670378487">
    <w:abstractNumId w:val="15"/>
  </w:num>
  <w:num w:numId="19" w16cid:durableId="933705272">
    <w:abstractNumId w:val="23"/>
  </w:num>
  <w:num w:numId="20" w16cid:durableId="1562861681">
    <w:abstractNumId w:val="26"/>
  </w:num>
  <w:num w:numId="21" w16cid:durableId="1367950267">
    <w:abstractNumId w:val="24"/>
  </w:num>
  <w:num w:numId="22" w16cid:durableId="1428964381">
    <w:abstractNumId w:val="18"/>
  </w:num>
  <w:num w:numId="23" w16cid:durableId="1305815990">
    <w:abstractNumId w:val="2"/>
  </w:num>
  <w:num w:numId="24" w16cid:durableId="724910010">
    <w:abstractNumId w:val="7"/>
  </w:num>
  <w:num w:numId="25" w16cid:durableId="505293072">
    <w:abstractNumId w:val="20"/>
  </w:num>
  <w:num w:numId="26" w16cid:durableId="72820946">
    <w:abstractNumId w:val="5"/>
  </w:num>
  <w:num w:numId="27" w16cid:durableId="177930443">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85A"/>
    <w:rsid w:val="000005AD"/>
    <w:rsid w:val="0000077F"/>
    <w:rsid w:val="00000B3E"/>
    <w:rsid w:val="00001688"/>
    <w:rsid w:val="00001714"/>
    <w:rsid w:val="00002FE1"/>
    <w:rsid w:val="00003283"/>
    <w:rsid w:val="00003B11"/>
    <w:rsid w:val="00003F2D"/>
    <w:rsid w:val="000042D7"/>
    <w:rsid w:val="00004E9A"/>
    <w:rsid w:val="00007247"/>
    <w:rsid w:val="00015A22"/>
    <w:rsid w:val="00015E1F"/>
    <w:rsid w:val="00016B1A"/>
    <w:rsid w:val="000238F0"/>
    <w:rsid w:val="00023AC8"/>
    <w:rsid w:val="00024012"/>
    <w:rsid w:val="00024EE3"/>
    <w:rsid w:val="00025557"/>
    <w:rsid w:val="000259F7"/>
    <w:rsid w:val="00026EB7"/>
    <w:rsid w:val="00027BC3"/>
    <w:rsid w:val="00030BC1"/>
    <w:rsid w:val="00032919"/>
    <w:rsid w:val="00033099"/>
    <w:rsid w:val="00036909"/>
    <w:rsid w:val="000371DB"/>
    <w:rsid w:val="00042F41"/>
    <w:rsid w:val="00043A02"/>
    <w:rsid w:val="00043BF3"/>
    <w:rsid w:val="00046699"/>
    <w:rsid w:val="00046FC0"/>
    <w:rsid w:val="000470E8"/>
    <w:rsid w:val="00051779"/>
    <w:rsid w:val="00052708"/>
    <w:rsid w:val="000529A3"/>
    <w:rsid w:val="00054459"/>
    <w:rsid w:val="000556CA"/>
    <w:rsid w:val="000565FA"/>
    <w:rsid w:val="00056C87"/>
    <w:rsid w:val="00057B96"/>
    <w:rsid w:val="00060064"/>
    <w:rsid w:val="00060F2C"/>
    <w:rsid w:val="000625A8"/>
    <w:rsid w:val="0006390C"/>
    <w:rsid w:val="00063B7E"/>
    <w:rsid w:val="000651F7"/>
    <w:rsid w:val="00065919"/>
    <w:rsid w:val="00065CBA"/>
    <w:rsid w:val="00070775"/>
    <w:rsid w:val="00071AB8"/>
    <w:rsid w:val="00072045"/>
    <w:rsid w:val="000723B3"/>
    <w:rsid w:val="0007477D"/>
    <w:rsid w:val="00074937"/>
    <w:rsid w:val="00074F75"/>
    <w:rsid w:val="000755D3"/>
    <w:rsid w:val="00076116"/>
    <w:rsid w:val="0007698B"/>
    <w:rsid w:val="000801DF"/>
    <w:rsid w:val="000824B0"/>
    <w:rsid w:val="000828BA"/>
    <w:rsid w:val="00083D1C"/>
    <w:rsid w:val="000858E9"/>
    <w:rsid w:val="00085AB6"/>
    <w:rsid w:val="000861E1"/>
    <w:rsid w:val="0008633D"/>
    <w:rsid w:val="00086A84"/>
    <w:rsid w:val="00087E26"/>
    <w:rsid w:val="00090508"/>
    <w:rsid w:val="0009140B"/>
    <w:rsid w:val="00091717"/>
    <w:rsid w:val="0009269E"/>
    <w:rsid w:val="00092DD1"/>
    <w:rsid w:val="00095B67"/>
    <w:rsid w:val="0009700F"/>
    <w:rsid w:val="000975CB"/>
    <w:rsid w:val="00097E3A"/>
    <w:rsid w:val="000A091E"/>
    <w:rsid w:val="000A602C"/>
    <w:rsid w:val="000B0C84"/>
    <w:rsid w:val="000B0E66"/>
    <w:rsid w:val="000B1B7B"/>
    <w:rsid w:val="000B20A6"/>
    <w:rsid w:val="000B4647"/>
    <w:rsid w:val="000B5153"/>
    <w:rsid w:val="000B5F62"/>
    <w:rsid w:val="000C1559"/>
    <w:rsid w:val="000C2F27"/>
    <w:rsid w:val="000C5B6D"/>
    <w:rsid w:val="000C5C9F"/>
    <w:rsid w:val="000C6388"/>
    <w:rsid w:val="000C7700"/>
    <w:rsid w:val="000C7D24"/>
    <w:rsid w:val="000D0844"/>
    <w:rsid w:val="000D085D"/>
    <w:rsid w:val="000D1452"/>
    <w:rsid w:val="000D1B70"/>
    <w:rsid w:val="000D4C9B"/>
    <w:rsid w:val="000D55EB"/>
    <w:rsid w:val="000D67F2"/>
    <w:rsid w:val="000D7360"/>
    <w:rsid w:val="000D74FA"/>
    <w:rsid w:val="000D7790"/>
    <w:rsid w:val="000E1B55"/>
    <w:rsid w:val="000E53F0"/>
    <w:rsid w:val="000E64D7"/>
    <w:rsid w:val="000E68B5"/>
    <w:rsid w:val="000F2A1E"/>
    <w:rsid w:val="000F3B6A"/>
    <w:rsid w:val="000F5F24"/>
    <w:rsid w:val="000F7899"/>
    <w:rsid w:val="00105234"/>
    <w:rsid w:val="0010546C"/>
    <w:rsid w:val="001054AC"/>
    <w:rsid w:val="00106171"/>
    <w:rsid w:val="00107A39"/>
    <w:rsid w:val="001109B1"/>
    <w:rsid w:val="001117BF"/>
    <w:rsid w:val="00111EA3"/>
    <w:rsid w:val="00113DA5"/>
    <w:rsid w:val="001150B6"/>
    <w:rsid w:val="00115390"/>
    <w:rsid w:val="00115481"/>
    <w:rsid w:val="001158B3"/>
    <w:rsid w:val="001167F9"/>
    <w:rsid w:val="0011732C"/>
    <w:rsid w:val="001176AD"/>
    <w:rsid w:val="00117FDA"/>
    <w:rsid w:val="001203EE"/>
    <w:rsid w:val="00120939"/>
    <w:rsid w:val="00122591"/>
    <w:rsid w:val="00122F19"/>
    <w:rsid w:val="00123D27"/>
    <w:rsid w:val="00124C7F"/>
    <w:rsid w:val="00125565"/>
    <w:rsid w:val="00125A8B"/>
    <w:rsid w:val="00125F5A"/>
    <w:rsid w:val="00126B25"/>
    <w:rsid w:val="00131534"/>
    <w:rsid w:val="0013434A"/>
    <w:rsid w:val="00137C42"/>
    <w:rsid w:val="00140EAC"/>
    <w:rsid w:val="00142479"/>
    <w:rsid w:val="001439E8"/>
    <w:rsid w:val="0014430F"/>
    <w:rsid w:val="00145B0E"/>
    <w:rsid w:val="001505A4"/>
    <w:rsid w:val="001512C5"/>
    <w:rsid w:val="00153028"/>
    <w:rsid w:val="00156223"/>
    <w:rsid w:val="0016129F"/>
    <w:rsid w:val="00162F7F"/>
    <w:rsid w:val="0016306C"/>
    <w:rsid w:val="00164841"/>
    <w:rsid w:val="00164F52"/>
    <w:rsid w:val="00165F23"/>
    <w:rsid w:val="00170214"/>
    <w:rsid w:val="00170897"/>
    <w:rsid w:val="00171709"/>
    <w:rsid w:val="00171BE8"/>
    <w:rsid w:val="00172EE6"/>
    <w:rsid w:val="00172F15"/>
    <w:rsid w:val="001731F5"/>
    <w:rsid w:val="001736EA"/>
    <w:rsid w:val="001737E0"/>
    <w:rsid w:val="0017437B"/>
    <w:rsid w:val="00174AB2"/>
    <w:rsid w:val="0017517F"/>
    <w:rsid w:val="0017676F"/>
    <w:rsid w:val="001770BB"/>
    <w:rsid w:val="00177DE9"/>
    <w:rsid w:val="00182594"/>
    <w:rsid w:val="00182ACD"/>
    <w:rsid w:val="00182D94"/>
    <w:rsid w:val="0018393B"/>
    <w:rsid w:val="0018773D"/>
    <w:rsid w:val="0018794D"/>
    <w:rsid w:val="0019027D"/>
    <w:rsid w:val="00190997"/>
    <w:rsid w:val="00191323"/>
    <w:rsid w:val="00192E6D"/>
    <w:rsid w:val="00193A7C"/>
    <w:rsid w:val="001947DA"/>
    <w:rsid w:val="001951F9"/>
    <w:rsid w:val="00196885"/>
    <w:rsid w:val="001A071F"/>
    <w:rsid w:val="001A1116"/>
    <w:rsid w:val="001A2231"/>
    <w:rsid w:val="001A25EC"/>
    <w:rsid w:val="001A2EAC"/>
    <w:rsid w:val="001A37ED"/>
    <w:rsid w:val="001A391F"/>
    <w:rsid w:val="001A3C11"/>
    <w:rsid w:val="001A443C"/>
    <w:rsid w:val="001A449A"/>
    <w:rsid w:val="001A479A"/>
    <w:rsid w:val="001B0017"/>
    <w:rsid w:val="001B14E9"/>
    <w:rsid w:val="001B1FA4"/>
    <w:rsid w:val="001B20F7"/>
    <w:rsid w:val="001B317F"/>
    <w:rsid w:val="001B4880"/>
    <w:rsid w:val="001B4EC6"/>
    <w:rsid w:val="001B5D10"/>
    <w:rsid w:val="001B5E2F"/>
    <w:rsid w:val="001B6C5D"/>
    <w:rsid w:val="001C20CC"/>
    <w:rsid w:val="001C387B"/>
    <w:rsid w:val="001C43D0"/>
    <w:rsid w:val="001C6464"/>
    <w:rsid w:val="001C7F80"/>
    <w:rsid w:val="001D2E34"/>
    <w:rsid w:val="001D3356"/>
    <w:rsid w:val="001D4177"/>
    <w:rsid w:val="001D7D69"/>
    <w:rsid w:val="001E1E03"/>
    <w:rsid w:val="001E3296"/>
    <w:rsid w:val="001E4979"/>
    <w:rsid w:val="001E5027"/>
    <w:rsid w:val="001E5543"/>
    <w:rsid w:val="001E6557"/>
    <w:rsid w:val="001E6B8B"/>
    <w:rsid w:val="001E70E9"/>
    <w:rsid w:val="001F0622"/>
    <w:rsid w:val="001F5751"/>
    <w:rsid w:val="001F64A8"/>
    <w:rsid w:val="001F6D7B"/>
    <w:rsid w:val="001F751D"/>
    <w:rsid w:val="00200A91"/>
    <w:rsid w:val="0020146C"/>
    <w:rsid w:val="00201BF2"/>
    <w:rsid w:val="002020FE"/>
    <w:rsid w:val="00202FA7"/>
    <w:rsid w:val="0020927E"/>
    <w:rsid w:val="0021050C"/>
    <w:rsid w:val="002109C1"/>
    <w:rsid w:val="00210A1A"/>
    <w:rsid w:val="00211D8A"/>
    <w:rsid w:val="00216337"/>
    <w:rsid w:val="00216F63"/>
    <w:rsid w:val="0021765F"/>
    <w:rsid w:val="00217699"/>
    <w:rsid w:val="002176DC"/>
    <w:rsid w:val="00217759"/>
    <w:rsid w:val="00217E89"/>
    <w:rsid w:val="00220365"/>
    <w:rsid w:val="00221EC9"/>
    <w:rsid w:val="002226D9"/>
    <w:rsid w:val="00222C73"/>
    <w:rsid w:val="0022349F"/>
    <w:rsid w:val="00225635"/>
    <w:rsid w:val="00225B1F"/>
    <w:rsid w:val="002266BA"/>
    <w:rsid w:val="0022785A"/>
    <w:rsid w:val="0022B7E5"/>
    <w:rsid w:val="002305F1"/>
    <w:rsid w:val="00231B8A"/>
    <w:rsid w:val="00233B79"/>
    <w:rsid w:val="00234DA6"/>
    <w:rsid w:val="0023592B"/>
    <w:rsid w:val="00235B71"/>
    <w:rsid w:val="00237410"/>
    <w:rsid w:val="00242113"/>
    <w:rsid w:val="00242FE8"/>
    <w:rsid w:val="002433B8"/>
    <w:rsid w:val="00244722"/>
    <w:rsid w:val="0024487A"/>
    <w:rsid w:val="002479B6"/>
    <w:rsid w:val="00247D5C"/>
    <w:rsid w:val="00251F45"/>
    <w:rsid w:val="002546C3"/>
    <w:rsid w:val="002557DC"/>
    <w:rsid w:val="00257853"/>
    <w:rsid w:val="00257CD5"/>
    <w:rsid w:val="002626C7"/>
    <w:rsid w:val="00265203"/>
    <w:rsid w:val="00265290"/>
    <w:rsid w:val="0026563B"/>
    <w:rsid w:val="002659B0"/>
    <w:rsid w:val="00270A84"/>
    <w:rsid w:val="00270FD4"/>
    <w:rsid w:val="0027130E"/>
    <w:rsid w:val="002726FF"/>
    <w:rsid w:val="002757F5"/>
    <w:rsid w:val="002764B4"/>
    <w:rsid w:val="002803B7"/>
    <w:rsid w:val="002818C0"/>
    <w:rsid w:val="00281A4C"/>
    <w:rsid w:val="00282787"/>
    <w:rsid w:val="00282E80"/>
    <w:rsid w:val="002836A7"/>
    <w:rsid w:val="002838CF"/>
    <w:rsid w:val="0028488D"/>
    <w:rsid w:val="00285ECF"/>
    <w:rsid w:val="00286245"/>
    <w:rsid w:val="002870F0"/>
    <w:rsid w:val="002876DD"/>
    <w:rsid w:val="002909C2"/>
    <w:rsid w:val="00292FDA"/>
    <w:rsid w:val="00293D0E"/>
    <w:rsid w:val="002940FD"/>
    <w:rsid w:val="0029430D"/>
    <w:rsid w:val="00294C17"/>
    <w:rsid w:val="002960F8"/>
    <w:rsid w:val="00296572"/>
    <w:rsid w:val="00296B63"/>
    <w:rsid w:val="002A0896"/>
    <w:rsid w:val="002A10BE"/>
    <w:rsid w:val="002A1C04"/>
    <w:rsid w:val="002A2305"/>
    <w:rsid w:val="002A76B4"/>
    <w:rsid w:val="002A798B"/>
    <w:rsid w:val="002B0659"/>
    <w:rsid w:val="002B0C3F"/>
    <w:rsid w:val="002B16C8"/>
    <w:rsid w:val="002B1DD6"/>
    <w:rsid w:val="002B2BDD"/>
    <w:rsid w:val="002B43D9"/>
    <w:rsid w:val="002B4560"/>
    <w:rsid w:val="002B49A6"/>
    <w:rsid w:val="002B5F67"/>
    <w:rsid w:val="002B7223"/>
    <w:rsid w:val="002C1677"/>
    <w:rsid w:val="002C1AD8"/>
    <w:rsid w:val="002C1F5A"/>
    <w:rsid w:val="002C2BA1"/>
    <w:rsid w:val="002C420F"/>
    <w:rsid w:val="002C4EE0"/>
    <w:rsid w:val="002C56FE"/>
    <w:rsid w:val="002D1D43"/>
    <w:rsid w:val="002D2701"/>
    <w:rsid w:val="002D2DC6"/>
    <w:rsid w:val="002D313F"/>
    <w:rsid w:val="002D3977"/>
    <w:rsid w:val="002D42BB"/>
    <w:rsid w:val="002D52F0"/>
    <w:rsid w:val="002D5648"/>
    <w:rsid w:val="002D5C9E"/>
    <w:rsid w:val="002D5E63"/>
    <w:rsid w:val="002D61D8"/>
    <w:rsid w:val="002D6474"/>
    <w:rsid w:val="002D6DAA"/>
    <w:rsid w:val="002D7CCD"/>
    <w:rsid w:val="002E16CA"/>
    <w:rsid w:val="002E2F30"/>
    <w:rsid w:val="002E3283"/>
    <w:rsid w:val="002E3E36"/>
    <w:rsid w:val="002E4C4F"/>
    <w:rsid w:val="002E53DB"/>
    <w:rsid w:val="002E59FF"/>
    <w:rsid w:val="002E7274"/>
    <w:rsid w:val="002E7995"/>
    <w:rsid w:val="002E7C8E"/>
    <w:rsid w:val="002E7CBA"/>
    <w:rsid w:val="002E7DB7"/>
    <w:rsid w:val="002F0C9A"/>
    <w:rsid w:val="002F3684"/>
    <w:rsid w:val="002F4A06"/>
    <w:rsid w:val="002F4AF6"/>
    <w:rsid w:val="002F72B2"/>
    <w:rsid w:val="002F73F9"/>
    <w:rsid w:val="002F7D22"/>
    <w:rsid w:val="002F7DBD"/>
    <w:rsid w:val="00301562"/>
    <w:rsid w:val="00304F34"/>
    <w:rsid w:val="003106AC"/>
    <w:rsid w:val="0031099B"/>
    <w:rsid w:val="003115A9"/>
    <w:rsid w:val="00312F6D"/>
    <w:rsid w:val="00313830"/>
    <w:rsid w:val="003147A0"/>
    <w:rsid w:val="0031510F"/>
    <w:rsid w:val="00317EBE"/>
    <w:rsid w:val="00320E64"/>
    <w:rsid w:val="00320EF6"/>
    <w:rsid w:val="0032124A"/>
    <w:rsid w:val="00321F46"/>
    <w:rsid w:val="003228F9"/>
    <w:rsid w:val="00322E2A"/>
    <w:rsid w:val="00324B72"/>
    <w:rsid w:val="00325731"/>
    <w:rsid w:val="0032613C"/>
    <w:rsid w:val="003277AA"/>
    <w:rsid w:val="00327B09"/>
    <w:rsid w:val="00330E18"/>
    <w:rsid w:val="00332827"/>
    <w:rsid w:val="0033373A"/>
    <w:rsid w:val="00333C70"/>
    <w:rsid w:val="00335A9E"/>
    <w:rsid w:val="00335ABA"/>
    <w:rsid w:val="00341C5E"/>
    <w:rsid w:val="00343955"/>
    <w:rsid w:val="00343AF7"/>
    <w:rsid w:val="00343FB1"/>
    <w:rsid w:val="00344847"/>
    <w:rsid w:val="003457BE"/>
    <w:rsid w:val="00345C65"/>
    <w:rsid w:val="003460E0"/>
    <w:rsid w:val="003468E4"/>
    <w:rsid w:val="00346EE9"/>
    <w:rsid w:val="003516CE"/>
    <w:rsid w:val="003516DA"/>
    <w:rsid w:val="00351917"/>
    <w:rsid w:val="00351FE0"/>
    <w:rsid w:val="003537A0"/>
    <w:rsid w:val="00353CB3"/>
    <w:rsid w:val="00355AD1"/>
    <w:rsid w:val="00355FA3"/>
    <w:rsid w:val="00356A95"/>
    <w:rsid w:val="003578D0"/>
    <w:rsid w:val="00357D24"/>
    <w:rsid w:val="003614E5"/>
    <w:rsid w:val="0036522A"/>
    <w:rsid w:val="00366AC9"/>
    <w:rsid w:val="0036783B"/>
    <w:rsid w:val="0036789F"/>
    <w:rsid w:val="0036798C"/>
    <w:rsid w:val="00370C6C"/>
    <w:rsid w:val="00371B48"/>
    <w:rsid w:val="00371BB3"/>
    <w:rsid w:val="00372ECC"/>
    <w:rsid w:val="00373738"/>
    <w:rsid w:val="0037461B"/>
    <w:rsid w:val="003760A6"/>
    <w:rsid w:val="00376279"/>
    <w:rsid w:val="00377C8B"/>
    <w:rsid w:val="00380A39"/>
    <w:rsid w:val="0038195C"/>
    <w:rsid w:val="00381F96"/>
    <w:rsid w:val="003822B5"/>
    <w:rsid w:val="00382B00"/>
    <w:rsid w:val="003849D5"/>
    <w:rsid w:val="00384D1C"/>
    <w:rsid w:val="00385F2C"/>
    <w:rsid w:val="003906DD"/>
    <w:rsid w:val="00395D1B"/>
    <w:rsid w:val="0039624D"/>
    <w:rsid w:val="0039776F"/>
    <w:rsid w:val="003A2870"/>
    <w:rsid w:val="003A523E"/>
    <w:rsid w:val="003A638D"/>
    <w:rsid w:val="003A779E"/>
    <w:rsid w:val="003A7C7B"/>
    <w:rsid w:val="003B316B"/>
    <w:rsid w:val="003B578F"/>
    <w:rsid w:val="003B62AD"/>
    <w:rsid w:val="003B7CAD"/>
    <w:rsid w:val="003C10F8"/>
    <w:rsid w:val="003C17CE"/>
    <w:rsid w:val="003C3393"/>
    <w:rsid w:val="003C4524"/>
    <w:rsid w:val="003C61D1"/>
    <w:rsid w:val="003C6D42"/>
    <w:rsid w:val="003C75F2"/>
    <w:rsid w:val="003C7848"/>
    <w:rsid w:val="003C7D83"/>
    <w:rsid w:val="003C7EF6"/>
    <w:rsid w:val="003D029B"/>
    <w:rsid w:val="003D2168"/>
    <w:rsid w:val="003D22B0"/>
    <w:rsid w:val="003D33A4"/>
    <w:rsid w:val="003D42D2"/>
    <w:rsid w:val="003D4C5B"/>
    <w:rsid w:val="003D531A"/>
    <w:rsid w:val="003D5764"/>
    <w:rsid w:val="003D7DAB"/>
    <w:rsid w:val="003E185F"/>
    <w:rsid w:val="003E1AC3"/>
    <w:rsid w:val="003E4BD9"/>
    <w:rsid w:val="003E52B1"/>
    <w:rsid w:val="003E6B84"/>
    <w:rsid w:val="003E6C71"/>
    <w:rsid w:val="003E6E37"/>
    <w:rsid w:val="003F2593"/>
    <w:rsid w:val="003F26C4"/>
    <w:rsid w:val="003F3CDB"/>
    <w:rsid w:val="003F48F5"/>
    <w:rsid w:val="003F4CF2"/>
    <w:rsid w:val="003F6685"/>
    <w:rsid w:val="003F68A2"/>
    <w:rsid w:val="003F6E9E"/>
    <w:rsid w:val="00401A28"/>
    <w:rsid w:val="00401F9C"/>
    <w:rsid w:val="004032C5"/>
    <w:rsid w:val="0040572F"/>
    <w:rsid w:val="0041163E"/>
    <w:rsid w:val="00413433"/>
    <w:rsid w:val="00414CB8"/>
    <w:rsid w:val="00416794"/>
    <w:rsid w:val="0041693C"/>
    <w:rsid w:val="00416949"/>
    <w:rsid w:val="00417586"/>
    <w:rsid w:val="004209D8"/>
    <w:rsid w:val="00422F5D"/>
    <w:rsid w:val="004238B5"/>
    <w:rsid w:val="004243AC"/>
    <w:rsid w:val="004256E1"/>
    <w:rsid w:val="00427A14"/>
    <w:rsid w:val="004301BC"/>
    <w:rsid w:val="00430F99"/>
    <w:rsid w:val="00432EDC"/>
    <w:rsid w:val="004334AD"/>
    <w:rsid w:val="0043450A"/>
    <w:rsid w:val="00434B2A"/>
    <w:rsid w:val="00437307"/>
    <w:rsid w:val="00440BDC"/>
    <w:rsid w:val="004420C3"/>
    <w:rsid w:val="00442493"/>
    <w:rsid w:val="004437DA"/>
    <w:rsid w:val="00445A4F"/>
    <w:rsid w:val="00446006"/>
    <w:rsid w:val="00446668"/>
    <w:rsid w:val="00447950"/>
    <w:rsid w:val="00451237"/>
    <w:rsid w:val="00451724"/>
    <w:rsid w:val="0045478F"/>
    <w:rsid w:val="004551F1"/>
    <w:rsid w:val="00455F00"/>
    <w:rsid w:val="0045626E"/>
    <w:rsid w:val="004600C3"/>
    <w:rsid w:val="004603A5"/>
    <w:rsid w:val="00460F9A"/>
    <w:rsid w:val="00463DDB"/>
    <w:rsid w:val="00464E10"/>
    <w:rsid w:val="004733D2"/>
    <w:rsid w:val="0047392B"/>
    <w:rsid w:val="00474509"/>
    <w:rsid w:val="0047453B"/>
    <w:rsid w:val="00474543"/>
    <w:rsid w:val="0047573D"/>
    <w:rsid w:val="00476AA1"/>
    <w:rsid w:val="0047753A"/>
    <w:rsid w:val="0047779E"/>
    <w:rsid w:val="00480736"/>
    <w:rsid w:val="00481184"/>
    <w:rsid w:val="004822D5"/>
    <w:rsid w:val="00482AE7"/>
    <w:rsid w:val="0048373B"/>
    <w:rsid w:val="004866A4"/>
    <w:rsid w:val="004873B4"/>
    <w:rsid w:val="00487416"/>
    <w:rsid w:val="00487CB9"/>
    <w:rsid w:val="00490CD1"/>
    <w:rsid w:val="004915D3"/>
    <w:rsid w:val="00492B17"/>
    <w:rsid w:val="0049355A"/>
    <w:rsid w:val="00496803"/>
    <w:rsid w:val="00496808"/>
    <w:rsid w:val="00497BBC"/>
    <w:rsid w:val="00497F5B"/>
    <w:rsid w:val="004A0423"/>
    <w:rsid w:val="004A1B21"/>
    <w:rsid w:val="004A238F"/>
    <w:rsid w:val="004A3BFD"/>
    <w:rsid w:val="004A730C"/>
    <w:rsid w:val="004B0133"/>
    <w:rsid w:val="004B2188"/>
    <w:rsid w:val="004B330D"/>
    <w:rsid w:val="004B45A6"/>
    <w:rsid w:val="004B5508"/>
    <w:rsid w:val="004B5AE3"/>
    <w:rsid w:val="004B5EFC"/>
    <w:rsid w:val="004B7E72"/>
    <w:rsid w:val="004B7E8C"/>
    <w:rsid w:val="004B7F3B"/>
    <w:rsid w:val="004C063F"/>
    <w:rsid w:val="004C15C1"/>
    <w:rsid w:val="004C2810"/>
    <w:rsid w:val="004C3233"/>
    <w:rsid w:val="004C439D"/>
    <w:rsid w:val="004C4ED3"/>
    <w:rsid w:val="004C7538"/>
    <w:rsid w:val="004D11A4"/>
    <w:rsid w:val="004D3F6A"/>
    <w:rsid w:val="004D3FF8"/>
    <w:rsid w:val="004D63A5"/>
    <w:rsid w:val="004D6B7C"/>
    <w:rsid w:val="004D6F5D"/>
    <w:rsid w:val="004D7C31"/>
    <w:rsid w:val="004D7D8F"/>
    <w:rsid w:val="004E08E3"/>
    <w:rsid w:val="004E1787"/>
    <w:rsid w:val="004E21AC"/>
    <w:rsid w:val="004E5AC1"/>
    <w:rsid w:val="004E5D31"/>
    <w:rsid w:val="004E5F0F"/>
    <w:rsid w:val="004E6F4F"/>
    <w:rsid w:val="004E7C6A"/>
    <w:rsid w:val="004F0492"/>
    <w:rsid w:val="004F0A43"/>
    <w:rsid w:val="004F1622"/>
    <w:rsid w:val="004F170B"/>
    <w:rsid w:val="004F240E"/>
    <w:rsid w:val="004F2D05"/>
    <w:rsid w:val="004F2F47"/>
    <w:rsid w:val="004F3680"/>
    <w:rsid w:val="004F369F"/>
    <w:rsid w:val="004F3EB2"/>
    <w:rsid w:val="004F4A5B"/>
    <w:rsid w:val="004F4DDE"/>
    <w:rsid w:val="004F5538"/>
    <w:rsid w:val="004F7E05"/>
    <w:rsid w:val="0050108B"/>
    <w:rsid w:val="005019C2"/>
    <w:rsid w:val="005022F6"/>
    <w:rsid w:val="00504910"/>
    <w:rsid w:val="00505168"/>
    <w:rsid w:val="00506E5E"/>
    <w:rsid w:val="00507592"/>
    <w:rsid w:val="00507D4B"/>
    <w:rsid w:val="0051004B"/>
    <w:rsid w:val="00510376"/>
    <w:rsid w:val="005109A6"/>
    <w:rsid w:val="00511249"/>
    <w:rsid w:val="005117EF"/>
    <w:rsid w:val="005121CA"/>
    <w:rsid w:val="0051284A"/>
    <w:rsid w:val="0051345F"/>
    <w:rsid w:val="005142C4"/>
    <w:rsid w:val="00514693"/>
    <w:rsid w:val="00516FE7"/>
    <w:rsid w:val="005207A4"/>
    <w:rsid w:val="00520CFE"/>
    <w:rsid w:val="005213C8"/>
    <w:rsid w:val="00524192"/>
    <w:rsid w:val="005243EC"/>
    <w:rsid w:val="00524E3B"/>
    <w:rsid w:val="00524E8D"/>
    <w:rsid w:val="00524F89"/>
    <w:rsid w:val="00527877"/>
    <w:rsid w:val="00527DAA"/>
    <w:rsid w:val="00530BAD"/>
    <w:rsid w:val="00530FC9"/>
    <w:rsid w:val="005314D9"/>
    <w:rsid w:val="00533FFE"/>
    <w:rsid w:val="00534897"/>
    <w:rsid w:val="005359C2"/>
    <w:rsid w:val="005402D8"/>
    <w:rsid w:val="00540699"/>
    <w:rsid w:val="005412ED"/>
    <w:rsid w:val="00541D77"/>
    <w:rsid w:val="00542582"/>
    <w:rsid w:val="00542C8F"/>
    <w:rsid w:val="00543A40"/>
    <w:rsid w:val="005442CE"/>
    <w:rsid w:val="00544478"/>
    <w:rsid w:val="005444B2"/>
    <w:rsid w:val="00545BFD"/>
    <w:rsid w:val="00550903"/>
    <w:rsid w:val="00553023"/>
    <w:rsid w:val="00555D73"/>
    <w:rsid w:val="0056054D"/>
    <w:rsid w:val="00562BF5"/>
    <w:rsid w:val="00563723"/>
    <w:rsid w:val="00563DB2"/>
    <w:rsid w:val="005640E5"/>
    <w:rsid w:val="00565128"/>
    <w:rsid w:val="00565A6A"/>
    <w:rsid w:val="00565F84"/>
    <w:rsid w:val="005707D8"/>
    <w:rsid w:val="00571611"/>
    <w:rsid w:val="005717C9"/>
    <w:rsid w:val="00572DC7"/>
    <w:rsid w:val="00574A63"/>
    <w:rsid w:val="00575F2C"/>
    <w:rsid w:val="00577919"/>
    <w:rsid w:val="00577A05"/>
    <w:rsid w:val="00580A4E"/>
    <w:rsid w:val="00590426"/>
    <w:rsid w:val="005910C0"/>
    <w:rsid w:val="005910D1"/>
    <w:rsid w:val="00591142"/>
    <w:rsid w:val="00591171"/>
    <w:rsid w:val="00592883"/>
    <w:rsid w:val="005930C3"/>
    <w:rsid w:val="00597707"/>
    <w:rsid w:val="00597A4B"/>
    <w:rsid w:val="00597DE5"/>
    <w:rsid w:val="00597EF7"/>
    <w:rsid w:val="005A082C"/>
    <w:rsid w:val="005A23E9"/>
    <w:rsid w:val="005A51C2"/>
    <w:rsid w:val="005A5E1A"/>
    <w:rsid w:val="005A6725"/>
    <w:rsid w:val="005A7669"/>
    <w:rsid w:val="005A766E"/>
    <w:rsid w:val="005A7751"/>
    <w:rsid w:val="005A7CA5"/>
    <w:rsid w:val="005B14BE"/>
    <w:rsid w:val="005B1E76"/>
    <w:rsid w:val="005B1F4B"/>
    <w:rsid w:val="005B2F18"/>
    <w:rsid w:val="005B3378"/>
    <w:rsid w:val="005B38E7"/>
    <w:rsid w:val="005B391F"/>
    <w:rsid w:val="005B4E95"/>
    <w:rsid w:val="005B6898"/>
    <w:rsid w:val="005B785B"/>
    <w:rsid w:val="005C14DB"/>
    <w:rsid w:val="005C1A5D"/>
    <w:rsid w:val="005C35E9"/>
    <w:rsid w:val="005C577F"/>
    <w:rsid w:val="005C57AA"/>
    <w:rsid w:val="005D0FED"/>
    <w:rsid w:val="005D1D73"/>
    <w:rsid w:val="005D1FD8"/>
    <w:rsid w:val="005D4846"/>
    <w:rsid w:val="005D494C"/>
    <w:rsid w:val="005D4A5B"/>
    <w:rsid w:val="005D56D3"/>
    <w:rsid w:val="005D5794"/>
    <w:rsid w:val="005D5A35"/>
    <w:rsid w:val="005D61AF"/>
    <w:rsid w:val="005D6B71"/>
    <w:rsid w:val="005E4009"/>
    <w:rsid w:val="005F0EDB"/>
    <w:rsid w:val="005F27F0"/>
    <w:rsid w:val="005F3008"/>
    <w:rsid w:val="005F3168"/>
    <w:rsid w:val="005F4C7F"/>
    <w:rsid w:val="005F50C6"/>
    <w:rsid w:val="005F55A4"/>
    <w:rsid w:val="005F65F1"/>
    <w:rsid w:val="005F697E"/>
    <w:rsid w:val="005F7FC8"/>
    <w:rsid w:val="00600229"/>
    <w:rsid w:val="00601F69"/>
    <w:rsid w:val="00602581"/>
    <w:rsid w:val="006063CC"/>
    <w:rsid w:val="00606802"/>
    <w:rsid w:val="0061066C"/>
    <w:rsid w:val="0061449E"/>
    <w:rsid w:val="00614B99"/>
    <w:rsid w:val="006152A2"/>
    <w:rsid w:val="006203FB"/>
    <w:rsid w:val="00620726"/>
    <w:rsid w:val="00622445"/>
    <w:rsid w:val="006255EA"/>
    <w:rsid w:val="00626268"/>
    <w:rsid w:val="006307D2"/>
    <w:rsid w:val="00630AAD"/>
    <w:rsid w:val="0063193F"/>
    <w:rsid w:val="00632977"/>
    <w:rsid w:val="00632B3B"/>
    <w:rsid w:val="006332A8"/>
    <w:rsid w:val="00634828"/>
    <w:rsid w:val="00635478"/>
    <w:rsid w:val="00636103"/>
    <w:rsid w:val="006366B7"/>
    <w:rsid w:val="00636E2D"/>
    <w:rsid w:val="00641087"/>
    <w:rsid w:val="00644CCC"/>
    <w:rsid w:val="00644DF3"/>
    <w:rsid w:val="0064529B"/>
    <w:rsid w:val="00645326"/>
    <w:rsid w:val="00646AF0"/>
    <w:rsid w:val="00647081"/>
    <w:rsid w:val="00650AC7"/>
    <w:rsid w:val="006528A1"/>
    <w:rsid w:val="00652B11"/>
    <w:rsid w:val="006536F8"/>
    <w:rsid w:val="00654121"/>
    <w:rsid w:val="00655015"/>
    <w:rsid w:val="006560E1"/>
    <w:rsid w:val="00657F09"/>
    <w:rsid w:val="0066013B"/>
    <w:rsid w:val="0066093E"/>
    <w:rsid w:val="00665D4D"/>
    <w:rsid w:val="00667749"/>
    <w:rsid w:val="00673926"/>
    <w:rsid w:val="00675518"/>
    <w:rsid w:val="00675953"/>
    <w:rsid w:val="00681309"/>
    <w:rsid w:val="006820DE"/>
    <w:rsid w:val="00683247"/>
    <w:rsid w:val="00685CEB"/>
    <w:rsid w:val="006863F6"/>
    <w:rsid w:val="00691279"/>
    <w:rsid w:val="00691616"/>
    <w:rsid w:val="006940E5"/>
    <w:rsid w:val="00695FDD"/>
    <w:rsid w:val="006961DA"/>
    <w:rsid w:val="00696BA7"/>
    <w:rsid w:val="00697D65"/>
    <w:rsid w:val="006A0F05"/>
    <w:rsid w:val="006A1080"/>
    <w:rsid w:val="006A1FE7"/>
    <w:rsid w:val="006A2689"/>
    <w:rsid w:val="006A5F4C"/>
    <w:rsid w:val="006A6830"/>
    <w:rsid w:val="006B167A"/>
    <w:rsid w:val="006B1F85"/>
    <w:rsid w:val="006B3C53"/>
    <w:rsid w:val="006B4F4A"/>
    <w:rsid w:val="006B5193"/>
    <w:rsid w:val="006B5D15"/>
    <w:rsid w:val="006B74F2"/>
    <w:rsid w:val="006C0AE1"/>
    <w:rsid w:val="006C15FE"/>
    <w:rsid w:val="006C2C44"/>
    <w:rsid w:val="006D015B"/>
    <w:rsid w:val="006D1469"/>
    <w:rsid w:val="006D1CDE"/>
    <w:rsid w:val="006D1F9B"/>
    <w:rsid w:val="006D25DC"/>
    <w:rsid w:val="006D2AA1"/>
    <w:rsid w:val="006D5162"/>
    <w:rsid w:val="006D5722"/>
    <w:rsid w:val="006D6B77"/>
    <w:rsid w:val="006D7362"/>
    <w:rsid w:val="006D7F80"/>
    <w:rsid w:val="006E170B"/>
    <w:rsid w:val="006E3F52"/>
    <w:rsid w:val="006E509C"/>
    <w:rsid w:val="006E685C"/>
    <w:rsid w:val="006E6CDC"/>
    <w:rsid w:val="006E6F9C"/>
    <w:rsid w:val="006F126B"/>
    <w:rsid w:val="006F1322"/>
    <w:rsid w:val="006F19DA"/>
    <w:rsid w:val="006F384E"/>
    <w:rsid w:val="006F47F1"/>
    <w:rsid w:val="006F5DF2"/>
    <w:rsid w:val="006F7139"/>
    <w:rsid w:val="007007C6"/>
    <w:rsid w:val="00703996"/>
    <w:rsid w:val="00703AF2"/>
    <w:rsid w:val="00703DE4"/>
    <w:rsid w:val="00704DD4"/>
    <w:rsid w:val="00706159"/>
    <w:rsid w:val="007062A2"/>
    <w:rsid w:val="007071FD"/>
    <w:rsid w:val="007076A6"/>
    <w:rsid w:val="00707EE0"/>
    <w:rsid w:val="007111C6"/>
    <w:rsid w:val="00711FC4"/>
    <w:rsid w:val="00716AED"/>
    <w:rsid w:val="00716EBE"/>
    <w:rsid w:val="00720C27"/>
    <w:rsid w:val="00722D7A"/>
    <w:rsid w:val="00725439"/>
    <w:rsid w:val="007267C9"/>
    <w:rsid w:val="00726A12"/>
    <w:rsid w:val="00727814"/>
    <w:rsid w:val="00730D28"/>
    <w:rsid w:val="00731AD4"/>
    <w:rsid w:val="00732CF4"/>
    <w:rsid w:val="00732D60"/>
    <w:rsid w:val="00733834"/>
    <w:rsid w:val="007354BA"/>
    <w:rsid w:val="00735A5F"/>
    <w:rsid w:val="0073614B"/>
    <w:rsid w:val="00736888"/>
    <w:rsid w:val="00737318"/>
    <w:rsid w:val="007402CC"/>
    <w:rsid w:val="0074031D"/>
    <w:rsid w:val="00742532"/>
    <w:rsid w:val="00742B8E"/>
    <w:rsid w:val="00743137"/>
    <w:rsid w:val="0074551E"/>
    <w:rsid w:val="00746D03"/>
    <w:rsid w:val="00747865"/>
    <w:rsid w:val="00750088"/>
    <w:rsid w:val="0075146B"/>
    <w:rsid w:val="00752BE6"/>
    <w:rsid w:val="00753C69"/>
    <w:rsid w:val="00754C12"/>
    <w:rsid w:val="00754DC1"/>
    <w:rsid w:val="007560BD"/>
    <w:rsid w:val="00756233"/>
    <w:rsid w:val="00757E2D"/>
    <w:rsid w:val="007606F6"/>
    <w:rsid w:val="007610F8"/>
    <w:rsid w:val="00761D24"/>
    <w:rsid w:val="00761D7F"/>
    <w:rsid w:val="00762766"/>
    <w:rsid w:val="00762EA8"/>
    <w:rsid w:val="00762F57"/>
    <w:rsid w:val="00764328"/>
    <w:rsid w:val="007657CA"/>
    <w:rsid w:val="00765B48"/>
    <w:rsid w:val="00767E2B"/>
    <w:rsid w:val="00773A4D"/>
    <w:rsid w:val="00773DE9"/>
    <w:rsid w:val="00774216"/>
    <w:rsid w:val="0077436E"/>
    <w:rsid w:val="007754AB"/>
    <w:rsid w:val="0077661B"/>
    <w:rsid w:val="00783A7B"/>
    <w:rsid w:val="00783ED1"/>
    <w:rsid w:val="00785E40"/>
    <w:rsid w:val="00786D2E"/>
    <w:rsid w:val="007872A2"/>
    <w:rsid w:val="0078735C"/>
    <w:rsid w:val="00790A7A"/>
    <w:rsid w:val="007910A5"/>
    <w:rsid w:val="00792156"/>
    <w:rsid w:val="007925CA"/>
    <w:rsid w:val="007928FE"/>
    <w:rsid w:val="00793A3E"/>
    <w:rsid w:val="00794895"/>
    <w:rsid w:val="00795E1B"/>
    <w:rsid w:val="00796675"/>
    <w:rsid w:val="007A0263"/>
    <w:rsid w:val="007A1B7A"/>
    <w:rsid w:val="007A2C73"/>
    <w:rsid w:val="007A6762"/>
    <w:rsid w:val="007A6E60"/>
    <w:rsid w:val="007A7FA0"/>
    <w:rsid w:val="007B4E27"/>
    <w:rsid w:val="007B545E"/>
    <w:rsid w:val="007B550B"/>
    <w:rsid w:val="007B61B8"/>
    <w:rsid w:val="007B782D"/>
    <w:rsid w:val="007C00DC"/>
    <w:rsid w:val="007C0459"/>
    <w:rsid w:val="007C0A9E"/>
    <w:rsid w:val="007C375E"/>
    <w:rsid w:val="007C4649"/>
    <w:rsid w:val="007C5F5A"/>
    <w:rsid w:val="007C6213"/>
    <w:rsid w:val="007C6757"/>
    <w:rsid w:val="007C7F97"/>
    <w:rsid w:val="007D0DEC"/>
    <w:rsid w:val="007D0F68"/>
    <w:rsid w:val="007D11DD"/>
    <w:rsid w:val="007D1B91"/>
    <w:rsid w:val="007D1FC9"/>
    <w:rsid w:val="007D207F"/>
    <w:rsid w:val="007D26A7"/>
    <w:rsid w:val="007D32D9"/>
    <w:rsid w:val="007D4A69"/>
    <w:rsid w:val="007D4ADF"/>
    <w:rsid w:val="007D762C"/>
    <w:rsid w:val="007E1327"/>
    <w:rsid w:val="007E13F5"/>
    <w:rsid w:val="007E287A"/>
    <w:rsid w:val="007E31CD"/>
    <w:rsid w:val="007E3D66"/>
    <w:rsid w:val="007E71F9"/>
    <w:rsid w:val="007E77DA"/>
    <w:rsid w:val="007F103C"/>
    <w:rsid w:val="007F1ABB"/>
    <w:rsid w:val="007F23E5"/>
    <w:rsid w:val="007F2CFC"/>
    <w:rsid w:val="007F326C"/>
    <w:rsid w:val="007F38FB"/>
    <w:rsid w:val="007F4A3B"/>
    <w:rsid w:val="007F53E6"/>
    <w:rsid w:val="007F5926"/>
    <w:rsid w:val="007F6198"/>
    <w:rsid w:val="007F6D6C"/>
    <w:rsid w:val="007F76CD"/>
    <w:rsid w:val="007F7900"/>
    <w:rsid w:val="00803057"/>
    <w:rsid w:val="008031D4"/>
    <w:rsid w:val="00805B47"/>
    <w:rsid w:val="00805CCA"/>
    <w:rsid w:val="008060E0"/>
    <w:rsid w:val="00806EDE"/>
    <w:rsid w:val="00810547"/>
    <w:rsid w:val="008107FD"/>
    <w:rsid w:val="00810DBB"/>
    <w:rsid w:val="008124DC"/>
    <w:rsid w:val="008125CC"/>
    <w:rsid w:val="00813503"/>
    <w:rsid w:val="00817290"/>
    <w:rsid w:val="008173E2"/>
    <w:rsid w:val="00820AE2"/>
    <w:rsid w:val="00821D91"/>
    <w:rsid w:val="00822206"/>
    <w:rsid w:val="00822666"/>
    <w:rsid w:val="00822779"/>
    <w:rsid w:val="00824188"/>
    <w:rsid w:val="0082419B"/>
    <w:rsid w:val="00824556"/>
    <w:rsid w:val="00826E47"/>
    <w:rsid w:val="0083280F"/>
    <w:rsid w:val="00833405"/>
    <w:rsid w:val="00833541"/>
    <w:rsid w:val="00837089"/>
    <w:rsid w:val="0084014F"/>
    <w:rsid w:val="0084071D"/>
    <w:rsid w:val="008412EF"/>
    <w:rsid w:val="00841EDF"/>
    <w:rsid w:val="00843A7A"/>
    <w:rsid w:val="008443E2"/>
    <w:rsid w:val="00846999"/>
    <w:rsid w:val="0084767E"/>
    <w:rsid w:val="008479C3"/>
    <w:rsid w:val="00851DC8"/>
    <w:rsid w:val="00853BEE"/>
    <w:rsid w:val="00855CD7"/>
    <w:rsid w:val="008565DF"/>
    <w:rsid w:val="00860F95"/>
    <w:rsid w:val="00861825"/>
    <w:rsid w:val="00864678"/>
    <w:rsid w:val="00864CC3"/>
    <w:rsid w:val="0086744C"/>
    <w:rsid w:val="008675CD"/>
    <w:rsid w:val="00867A0D"/>
    <w:rsid w:val="00875897"/>
    <w:rsid w:val="00876F82"/>
    <w:rsid w:val="0088152C"/>
    <w:rsid w:val="0088344B"/>
    <w:rsid w:val="00885F97"/>
    <w:rsid w:val="008865AC"/>
    <w:rsid w:val="008873DF"/>
    <w:rsid w:val="0088779D"/>
    <w:rsid w:val="00890DAF"/>
    <w:rsid w:val="00892E10"/>
    <w:rsid w:val="008940D2"/>
    <w:rsid w:val="0089514B"/>
    <w:rsid w:val="008A31F1"/>
    <w:rsid w:val="008A39BC"/>
    <w:rsid w:val="008A58B4"/>
    <w:rsid w:val="008A6A96"/>
    <w:rsid w:val="008A7AB0"/>
    <w:rsid w:val="008B0C02"/>
    <w:rsid w:val="008B1261"/>
    <w:rsid w:val="008B1A16"/>
    <w:rsid w:val="008B2A0F"/>
    <w:rsid w:val="008B2ABE"/>
    <w:rsid w:val="008B4B54"/>
    <w:rsid w:val="008B5FE5"/>
    <w:rsid w:val="008B6A6C"/>
    <w:rsid w:val="008B6CB9"/>
    <w:rsid w:val="008B7EA9"/>
    <w:rsid w:val="008C1F6F"/>
    <w:rsid w:val="008C3ACD"/>
    <w:rsid w:val="008C4EF2"/>
    <w:rsid w:val="008C654F"/>
    <w:rsid w:val="008C7B04"/>
    <w:rsid w:val="008D02B8"/>
    <w:rsid w:val="008D10E7"/>
    <w:rsid w:val="008D14FE"/>
    <w:rsid w:val="008D17A1"/>
    <w:rsid w:val="008D588D"/>
    <w:rsid w:val="008D7499"/>
    <w:rsid w:val="008E09BC"/>
    <w:rsid w:val="008E0DBC"/>
    <w:rsid w:val="008E1BE8"/>
    <w:rsid w:val="008E1FD9"/>
    <w:rsid w:val="008E2F61"/>
    <w:rsid w:val="008E3F86"/>
    <w:rsid w:val="008E61ED"/>
    <w:rsid w:val="008E6B32"/>
    <w:rsid w:val="008E7FD0"/>
    <w:rsid w:val="008E868F"/>
    <w:rsid w:val="008F127A"/>
    <w:rsid w:val="008F18AE"/>
    <w:rsid w:val="008F1F69"/>
    <w:rsid w:val="008F2612"/>
    <w:rsid w:val="008F37F6"/>
    <w:rsid w:val="008F5A55"/>
    <w:rsid w:val="008F5EC2"/>
    <w:rsid w:val="008F6600"/>
    <w:rsid w:val="008F69F0"/>
    <w:rsid w:val="0090096B"/>
    <w:rsid w:val="00900D80"/>
    <w:rsid w:val="00904F3F"/>
    <w:rsid w:val="009058E2"/>
    <w:rsid w:val="00906261"/>
    <w:rsid w:val="00906367"/>
    <w:rsid w:val="009064D5"/>
    <w:rsid w:val="00906C4A"/>
    <w:rsid w:val="00907928"/>
    <w:rsid w:val="00910061"/>
    <w:rsid w:val="00912340"/>
    <w:rsid w:val="00912431"/>
    <w:rsid w:val="0091438E"/>
    <w:rsid w:val="00914429"/>
    <w:rsid w:val="00914616"/>
    <w:rsid w:val="00915830"/>
    <w:rsid w:val="00916AC7"/>
    <w:rsid w:val="00917DF5"/>
    <w:rsid w:val="00920B64"/>
    <w:rsid w:val="0092102A"/>
    <w:rsid w:val="00921E2B"/>
    <w:rsid w:val="00926DDC"/>
    <w:rsid w:val="00927598"/>
    <w:rsid w:val="00935493"/>
    <w:rsid w:val="00935781"/>
    <w:rsid w:val="00937785"/>
    <w:rsid w:val="0094021B"/>
    <w:rsid w:val="009423A0"/>
    <w:rsid w:val="00942CF3"/>
    <w:rsid w:val="00942F4A"/>
    <w:rsid w:val="00943DDF"/>
    <w:rsid w:val="0094405F"/>
    <w:rsid w:val="009440A9"/>
    <w:rsid w:val="00944186"/>
    <w:rsid w:val="0094424A"/>
    <w:rsid w:val="00944EE8"/>
    <w:rsid w:val="009450ED"/>
    <w:rsid w:val="00946030"/>
    <w:rsid w:val="009502B1"/>
    <w:rsid w:val="00950420"/>
    <w:rsid w:val="00951297"/>
    <w:rsid w:val="009514E5"/>
    <w:rsid w:val="009520F1"/>
    <w:rsid w:val="00952B03"/>
    <w:rsid w:val="009559FB"/>
    <w:rsid w:val="00956701"/>
    <w:rsid w:val="00965281"/>
    <w:rsid w:val="00966827"/>
    <w:rsid w:val="00967967"/>
    <w:rsid w:val="00971010"/>
    <w:rsid w:val="0097151F"/>
    <w:rsid w:val="00972DA6"/>
    <w:rsid w:val="00973385"/>
    <w:rsid w:val="00973951"/>
    <w:rsid w:val="0097698D"/>
    <w:rsid w:val="00976B98"/>
    <w:rsid w:val="00977B34"/>
    <w:rsid w:val="00981720"/>
    <w:rsid w:val="00981CAF"/>
    <w:rsid w:val="00982160"/>
    <w:rsid w:val="00982303"/>
    <w:rsid w:val="00983E64"/>
    <w:rsid w:val="00985C84"/>
    <w:rsid w:val="009876A6"/>
    <w:rsid w:val="009876CD"/>
    <w:rsid w:val="00991411"/>
    <w:rsid w:val="00991E20"/>
    <w:rsid w:val="00991F11"/>
    <w:rsid w:val="009A066F"/>
    <w:rsid w:val="009A0CA5"/>
    <w:rsid w:val="009A0FFC"/>
    <w:rsid w:val="009A13EB"/>
    <w:rsid w:val="009A1CDF"/>
    <w:rsid w:val="009A2005"/>
    <w:rsid w:val="009A46B6"/>
    <w:rsid w:val="009A4A41"/>
    <w:rsid w:val="009A57E3"/>
    <w:rsid w:val="009A6266"/>
    <w:rsid w:val="009A7661"/>
    <w:rsid w:val="009B0259"/>
    <w:rsid w:val="009B0DA5"/>
    <w:rsid w:val="009B357A"/>
    <w:rsid w:val="009B3644"/>
    <w:rsid w:val="009B3FE4"/>
    <w:rsid w:val="009B6B2F"/>
    <w:rsid w:val="009B6F0B"/>
    <w:rsid w:val="009B7A74"/>
    <w:rsid w:val="009C0FE2"/>
    <w:rsid w:val="009C113B"/>
    <w:rsid w:val="009C128F"/>
    <w:rsid w:val="009C1A0B"/>
    <w:rsid w:val="009C1E4C"/>
    <w:rsid w:val="009C2FA3"/>
    <w:rsid w:val="009C4074"/>
    <w:rsid w:val="009C4F30"/>
    <w:rsid w:val="009C5A37"/>
    <w:rsid w:val="009C60DD"/>
    <w:rsid w:val="009D195E"/>
    <w:rsid w:val="009D1FF1"/>
    <w:rsid w:val="009D2667"/>
    <w:rsid w:val="009D3980"/>
    <w:rsid w:val="009D3FBC"/>
    <w:rsid w:val="009E00BC"/>
    <w:rsid w:val="009E14E5"/>
    <w:rsid w:val="009E218D"/>
    <w:rsid w:val="009E2853"/>
    <w:rsid w:val="009E5B2D"/>
    <w:rsid w:val="009E5F8C"/>
    <w:rsid w:val="009E6D44"/>
    <w:rsid w:val="009E7215"/>
    <w:rsid w:val="009E7ACF"/>
    <w:rsid w:val="009F00F7"/>
    <w:rsid w:val="009F0A00"/>
    <w:rsid w:val="009F10BE"/>
    <w:rsid w:val="009F1EAA"/>
    <w:rsid w:val="009F1FA8"/>
    <w:rsid w:val="009F2244"/>
    <w:rsid w:val="009F3CA8"/>
    <w:rsid w:val="009F40CF"/>
    <w:rsid w:val="009F59FF"/>
    <w:rsid w:val="00A00B24"/>
    <w:rsid w:val="00A04B3A"/>
    <w:rsid w:val="00A059B0"/>
    <w:rsid w:val="00A11726"/>
    <w:rsid w:val="00A11D01"/>
    <w:rsid w:val="00A126AA"/>
    <w:rsid w:val="00A13588"/>
    <w:rsid w:val="00A138B0"/>
    <w:rsid w:val="00A13F49"/>
    <w:rsid w:val="00A13F83"/>
    <w:rsid w:val="00A14158"/>
    <w:rsid w:val="00A168C6"/>
    <w:rsid w:val="00A17296"/>
    <w:rsid w:val="00A179CF"/>
    <w:rsid w:val="00A20441"/>
    <w:rsid w:val="00A219A4"/>
    <w:rsid w:val="00A2351A"/>
    <w:rsid w:val="00A23C95"/>
    <w:rsid w:val="00A2512C"/>
    <w:rsid w:val="00A257A7"/>
    <w:rsid w:val="00A25988"/>
    <w:rsid w:val="00A32F3E"/>
    <w:rsid w:val="00A33490"/>
    <w:rsid w:val="00A33785"/>
    <w:rsid w:val="00A34267"/>
    <w:rsid w:val="00A34B4B"/>
    <w:rsid w:val="00A36878"/>
    <w:rsid w:val="00A40B84"/>
    <w:rsid w:val="00A41983"/>
    <w:rsid w:val="00A43BD2"/>
    <w:rsid w:val="00A4552B"/>
    <w:rsid w:val="00A45E80"/>
    <w:rsid w:val="00A4740C"/>
    <w:rsid w:val="00A51828"/>
    <w:rsid w:val="00A53093"/>
    <w:rsid w:val="00A53A69"/>
    <w:rsid w:val="00A53DFC"/>
    <w:rsid w:val="00A57BA8"/>
    <w:rsid w:val="00A61A28"/>
    <w:rsid w:val="00A64B6E"/>
    <w:rsid w:val="00A65650"/>
    <w:rsid w:val="00A67A9D"/>
    <w:rsid w:val="00A67C8B"/>
    <w:rsid w:val="00A70FD3"/>
    <w:rsid w:val="00A71BA9"/>
    <w:rsid w:val="00A727DD"/>
    <w:rsid w:val="00A734C9"/>
    <w:rsid w:val="00A735D6"/>
    <w:rsid w:val="00A7364B"/>
    <w:rsid w:val="00A7388C"/>
    <w:rsid w:val="00A7438A"/>
    <w:rsid w:val="00A749A3"/>
    <w:rsid w:val="00A74C78"/>
    <w:rsid w:val="00A76965"/>
    <w:rsid w:val="00A76DAC"/>
    <w:rsid w:val="00A777D4"/>
    <w:rsid w:val="00A807A7"/>
    <w:rsid w:val="00A80CC5"/>
    <w:rsid w:val="00A810E6"/>
    <w:rsid w:val="00A82FB6"/>
    <w:rsid w:val="00A8588E"/>
    <w:rsid w:val="00A85A37"/>
    <w:rsid w:val="00A87C6D"/>
    <w:rsid w:val="00A912F8"/>
    <w:rsid w:val="00A91B35"/>
    <w:rsid w:val="00A9445F"/>
    <w:rsid w:val="00A94F61"/>
    <w:rsid w:val="00A96D19"/>
    <w:rsid w:val="00A96E17"/>
    <w:rsid w:val="00A975D5"/>
    <w:rsid w:val="00A97B52"/>
    <w:rsid w:val="00AA1049"/>
    <w:rsid w:val="00AA2E2C"/>
    <w:rsid w:val="00AA5255"/>
    <w:rsid w:val="00AB1B83"/>
    <w:rsid w:val="00AB1BC0"/>
    <w:rsid w:val="00AB350F"/>
    <w:rsid w:val="00AB49D3"/>
    <w:rsid w:val="00AB737B"/>
    <w:rsid w:val="00AC0243"/>
    <w:rsid w:val="00AC08B3"/>
    <w:rsid w:val="00AC341A"/>
    <w:rsid w:val="00AC468C"/>
    <w:rsid w:val="00AC4F39"/>
    <w:rsid w:val="00AC7E5B"/>
    <w:rsid w:val="00AD1E97"/>
    <w:rsid w:val="00AD2385"/>
    <w:rsid w:val="00AD25D1"/>
    <w:rsid w:val="00AD2946"/>
    <w:rsid w:val="00AE0537"/>
    <w:rsid w:val="00AE477D"/>
    <w:rsid w:val="00AE6596"/>
    <w:rsid w:val="00AE6A9D"/>
    <w:rsid w:val="00AE71C7"/>
    <w:rsid w:val="00AF059F"/>
    <w:rsid w:val="00AF1FCF"/>
    <w:rsid w:val="00AF2252"/>
    <w:rsid w:val="00AF2B9B"/>
    <w:rsid w:val="00AF3C81"/>
    <w:rsid w:val="00AF457D"/>
    <w:rsid w:val="00AF5B1A"/>
    <w:rsid w:val="00AF6200"/>
    <w:rsid w:val="00B00A7B"/>
    <w:rsid w:val="00B01B05"/>
    <w:rsid w:val="00B03BC1"/>
    <w:rsid w:val="00B05AF2"/>
    <w:rsid w:val="00B06018"/>
    <w:rsid w:val="00B07518"/>
    <w:rsid w:val="00B116C6"/>
    <w:rsid w:val="00B11AB6"/>
    <w:rsid w:val="00B1339F"/>
    <w:rsid w:val="00B13F2D"/>
    <w:rsid w:val="00B14AC1"/>
    <w:rsid w:val="00B14EB6"/>
    <w:rsid w:val="00B1681E"/>
    <w:rsid w:val="00B17ED6"/>
    <w:rsid w:val="00B17EE3"/>
    <w:rsid w:val="00B205F7"/>
    <w:rsid w:val="00B21260"/>
    <w:rsid w:val="00B23CB9"/>
    <w:rsid w:val="00B24126"/>
    <w:rsid w:val="00B24298"/>
    <w:rsid w:val="00B25AD2"/>
    <w:rsid w:val="00B26B5E"/>
    <w:rsid w:val="00B270F1"/>
    <w:rsid w:val="00B274BE"/>
    <w:rsid w:val="00B3155B"/>
    <w:rsid w:val="00B31705"/>
    <w:rsid w:val="00B320CD"/>
    <w:rsid w:val="00B33EC2"/>
    <w:rsid w:val="00B346F5"/>
    <w:rsid w:val="00B356A4"/>
    <w:rsid w:val="00B36E72"/>
    <w:rsid w:val="00B374A1"/>
    <w:rsid w:val="00B374EE"/>
    <w:rsid w:val="00B40BD2"/>
    <w:rsid w:val="00B41622"/>
    <w:rsid w:val="00B41E81"/>
    <w:rsid w:val="00B42EA2"/>
    <w:rsid w:val="00B44EDD"/>
    <w:rsid w:val="00B44FEE"/>
    <w:rsid w:val="00B44FF5"/>
    <w:rsid w:val="00B450FB"/>
    <w:rsid w:val="00B45BC3"/>
    <w:rsid w:val="00B466CB"/>
    <w:rsid w:val="00B47B21"/>
    <w:rsid w:val="00B52C0C"/>
    <w:rsid w:val="00B52D21"/>
    <w:rsid w:val="00B52EF8"/>
    <w:rsid w:val="00B5319E"/>
    <w:rsid w:val="00B607BA"/>
    <w:rsid w:val="00B651EF"/>
    <w:rsid w:val="00B66E16"/>
    <w:rsid w:val="00B733E8"/>
    <w:rsid w:val="00B75F5F"/>
    <w:rsid w:val="00B7636D"/>
    <w:rsid w:val="00B76BA7"/>
    <w:rsid w:val="00B804E7"/>
    <w:rsid w:val="00B80857"/>
    <w:rsid w:val="00B80C43"/>
    <w:rsid w:val="00B81E44"/>
    <w:rsid w:val="00B842F8"/>
    <w:rsid w:val="00B86797"/>
    <w:rsid w:val="00B86C0C"/>
    <w:rsid w:val="00B86CDB"/>
    <w:rsid w:val="00B8772D"/>
    <w:rsid w:val="00B87978"/>
    <w:rsid w:val="00B87D22"/>
    <w:rsid w:val="00B87F60"/>
    <w:rsid w:val="00B91283"/>
    <w:rsid w:val="00B92769"/>
    <w:rsid w:val="00B9377C"/>
    <w:rsid w:val="00B93E17"/>
    <w:rsid w:val="00B94D98"/>
    <w:rsid w:val="00B960E8"/>
    <w:rsid w:val="00B965AF"/>
    <w:rsid w:val="00BA0FD9"/>
    <w:rsid w:val="00BA1BDE"/>
    <w:rsid w:val="00BA28F9"/>
    <w:rsid w:val="00BA43F0"/>
    <w:rsid w:val="00BA7B70"/>
    <w:rsid w:val="00BB2649"/>
    <w:rsid w:val="00BB3959"/>
    <w:rsid w:val="00BB3FB3"/>
    <w:rsid w:val="00BB4B9D"/>
    <w:rsid w:val="00BB53B8"/>
    <w:rsid w:val="00BB5EC9"/>
    <w:rsid w:val="00BB6848"/>
    <w:rsid w:val="00BB6949"/>
    <w:rsid w:val="00BB7123"/>
    <w:rsid w:val="00BC41D1"/>
    <w:rsid w:val="00BC4B2D"/>
    <w:rsid w:val="00BC4CE7"/>
    <w:rsid w:val="00BC55B3"/>
    <w:rsid w:val="00BC564D"/>
    <w:rsid w:val="00BD1959"/>
    <w:rsid w:val="00BD1E6D"/>
    <w:rsid w:val="00BD3E41"/>
    <w:rsid w:val="00BD3F71"/>
    <w:rsid w:val="00BD483D"/>
    <w:rsid w:val="00BD48E0"/>
    <w:rsid w:val="00BD569D"/>
    <w:rsid w:val="00BD754F"/>
    <w:rsid w:val="00BE1065"/>
    <w:rsid w:val="00BE3121"/>
    <w:rsid w:val="00BE558C"/>
    <w:rsid w:val="00BE6E4F"/>
    <w:rsid w:val="00BF0B23"/>
    <w:rsid w:val="00BF373E"/>
    <w:rsid w:val="00BF38C3"/>
    <w:rsid w:val="00BF4BDB"/>
    <w:rsid w:val="00BF6092"/>
    <w:rsid w:val="00BF6190"/>
    <w:rsid w:val="00BF6257"/>
    <w:rsid w:val="00BF70FC"/>
    <w:rsid w:val="00BF73A4"/>
    <w:rsid w:val="00C018E3"/>
    <w:rsid w:val="00C01C60"/>
    <w:rsid w:val="00C021A6"/>
    <w:rsid w:val="00C02785"/>
    <w:rsid w:val="00C03E15"/>
    <w:rsid w:val="00C04C8C"/>
    <w:rsid w:val="00C05810"/>
    <w:rsid w:val="00C05EE8"/>
    <w:rsid w:val="00C0646B"/>
    <w:rsid w:val="00C06622"/>
    <w:rsid w:val="00C0691E"/>
    <w:rsid w:val="00C06E6A"/>
    <w:rsid w:val="00C078D8"/>
    <w:rsid w:val="00C07E9F"/>
    <w:rsid w:val="00C108ED"/>
    <w:rsid w:val="00C10CF9"/>
    <w:rsid w:val="00C11031"/>
    <w:rsid w:val="00C12576"/>
    <w:rsid w:val="00C140DA"/>
    <w:rsid w:val="00C14B85"/>
    <w:rsid w:val="00C164F6"/>
    <w:rsid w:val="00C218B6"/>
    <w:rsid w:val="00C2246B"/>
    <w:rsid w:val="00C24D0F"/>
    <w:rsid w:val="00C25202"/>
    <w:rsid w:val="00C25EFF"/>
    <w:rsid w:val="00C312C9"/>
    <w:rsid w:val="00C32CF3"/>
    <w:rsid w:val="00C33582"/>
    <w:rsid w:val="00C337FD"/>
    <w:rsid w:val="00C33B34"/>
    <w:rsid w:val="00C35ED5"/>
    <w:rsid w:val="00C372AA"/>
    <w:rsid w:val="00C40750"/>
    <w:rsid w:val="00C40F9C"/>
    <w:rsid w:val="00C4468D"/>
    <w:rsid w:val="00C450CD"/>
    <w:rsid w:val="00C47D9F"/>
    <w:rsid w:val="00C47F5C"/>
    <w:rsid w:val="00C506CB"/>
    <w:rsid w:val="00C50B5F"/>
    <w:rsid w:val="00C51276"/>
    <w:rsid w:val="00C51883"/>
    <w:rsid w:val="00C52372"/>
    <w:rsid w:val="00C52A96"/>
    <w:rsid w:val="00C52BC0"/>
    <w:rsid w:val="00C553E8"/>
    <w:rsid w:val="00C57149"/>
    <w:rsid w:val="00C57CA6"/>
    <w:rsid w:val="00C60E33"/>
    <w:rsid w:val="00C61458"/>
    <w:rsid w:val="00C637DE"/>
    <w:rsid w:val="00C63A46"/>
    <w:rsid w:val="00C64737"/>
    <w:rsid w:val="00C64F00"/>
    <w:rsid w:val="00C660E7"/>
    <w:rsid w:val="00C67560"/>
    <w:rsid w:val="00C70030"/>
    <w:rsid w:val="00C71086"/>
    <w:rsid w:val="00C71741"/>
    <w:rsid w:val="00C71C1B"/>
    <w:rsid w:val="00C72792"/>
    <w:rsid w:val="00C72DFB"/>
    <w:rsid w:val="00C72E3D"/>
    <w:rsid w:val="00C73327"/>
    <w:rsid w:val="00C73E9B"/>
    <w:rsid w:val="00C745DD"/>
    <w:rsid w:val="00C77A3D"/>
    <w:rsid w:val="00C83BFF"/>
    <w:rsid w:val="00C87452"/>
    <w:rsid w:val="00C90181"/>
    <w:rsid w:val="00C90487"/>
    <w:rsid w:val="00C9096C"/>
    <w:rsid w:val="00C90E77"/>
    <w:rsid w:val="00C9127D"/>
    <w:rsid w:val="00C95687"/>
    <w:rsid w:val="00C96423"/>
    <w:rsid w:val="00C97648"/>
    <w:rsid w:val="00C97A12"/>
    <w:rsid w:val="00C9FFCF"/>
    <w:rsid w:val="00CA2DE7"/>
    <w:rsid w:val="00CA326B"/>
    <w:rsid w:val="00CA3F05"/>
    <w:rsid w:val="00CA500A"/>
    <w:rsid w:val="00CA64C6"/>
    <w:rsid w:val="00CA6500"/>
    <w:rsid w:val="00CA6DB3"/>
    <w:rsid w:val="00CA74E6"/>
    <w:rsid w:val="00CA7E25"/>
    <w:rsid w:val="00CB074F"/>
    <w:rsid w:val="00CB0D35"/>
    <w:rsid w:val="00CB194D"/>
    <w:rsid w:val="00CB29E8"/>
    <w:rsid w:val="00CB34E8"/>
    <w:rsid w:val="00CB4352"/>
    <w:rsid w:val="00CB6DFA"/>
    <w:rsid w:val="00CB7E0B"/>
    <w:rsid w:val="00CC1798"/>
    <w:rsid w:val="00CC265A"/>
    <w:rsid w:val="00CC603E"/>
    <w:rsid w:val="00CD0A36"/>
    <w:rsid w:val="00CD0D5E"/>
    <w:rsid w:val="00CD29BC"/>
    <w:rsid w:val="00CD2A8C"/>
    <w:rsid w:val="00CD392E"/>
    <w:rsid w:val="00CD3CB1"/>
    <w:rsid w:val="00CD3D38"/>
    <w:rsid w:val="00CE0C2C"/>
    <w:rsid w:val="00CE1057"/>
    <w:rsid w:val="00CE14ED"/>
    <w:rsid w:val="00CE1B00"/>
    <w:rsid w:val="00CE1C5B"/>
    <w:rsid w:val="00CE1CAF"/>
    <w:rsid w:val="00CE2813"/>
    <w:rsid w:val="00CE3644"/>
    <w:rsid w:val="00CE48E5"/>
    <w:rsid w:val="00CE4AB3"/>
    <w:rsid w:val="00CE4C03"/>
    <w:rsid w:val="00CE5B64"/>
    <w:rsid w:val="00CE6096"/>
    <w:rsid w:val="00CE6F9C"/>
    <w:rsid w:val="00CE7B7B"/>
    <w:rsid w:val="00CF201B"/>
    <w:rsid w:val="00CF2F03"/>
    <w:rsid w:val="00CF2FA9"/>
    <w:rsid w:val="00CF5C5C"/>
    <w:rsid w:val="00CF6386"/>
    <w:rsid w:val="00CF7394"/>
    <w:rsid w:val="00D0040F"/>
    <w:rsid w:val="00D00A27"/>
    <w:rsid w:val="00D01330"/>
    <w:rsid w:val="00D01D58"/>
    <w:rsid w:val="00D01EA3"/>
    <w:rsid w:val="00D020CB"/>
    <w:rsid w:val="00D03D20"/>
    <w:rsid w:val="00D05A4E"/>
    <w:rsid w:val="00D063BC"/>
    <w:rsid w:val="00D11A11"/>
    <w:rsid w:val="00D120AE"/>
    <w:rsid w:val="00D12347"/>
    <w:rsid w:val="00D12998"/>
    <w:rsid w:val="00D12E86"/>
    <w:rsid w:val="00D145C6"/>
    <w:rsid w:val="00D14F69"/>
    <w:rsid w:val="00D23C75"/>
    <w:rsid w:val="00D23D33"/>
    <w:rsid w:val="00D24816"/>
    <w:rsid w:val="00D2495F"/>
    <w:rsid w:val="00D255EF"/>
    <w:rsid w:val="00D275E8"/>
    <w:rsid w:val="00D27824"/>
    <w:rsid w:val="00D31E98"/>
    <w:rsid w:val="00D3249A"/>
    <w:rsid w:val="00D325D1"/>
    <w:rsid w:val="00D33644"/>
    <w:rsid w:val="00D33BA0"/>
    <w:rsid w:val="00D34D4D"/>
    <w:rsid w:val="00D351CF"/>
    <w:rsid w:val="00D35ED5"/>
    <w:rsid w:val="00D36C55"/>
    <w:rsid w:val="00D37EA7"/>
    <w:rsid w:val="00D42108"/>
    <w:rsid w:val="00D42875"/>
    <w:rsid w:val="00D43B02"/>
    <w:rsid w:val="00D4402A"/>
    <w:rsid w:val="00D4455D"/>
    <w:rsid w:val="00D45045"/>
    <w:rsid w:val="00D46A6A"/>
    <w:rsid w:val="00D47553"/>
    <w:rsid w:val="00D478C2"/>
    <w:rsid w:val="00D50854"/>
    <w:rsid w:val="00D50ACF"/>
    <w:rsid w:val="00D5176C"/>
    <w:rsid w:val="00D53141"/>
    <w:rsid w:val="00D54966"/>
    <w:rsid w:val="00D5631A"/>
    <w:rsid w:val="00D57486"/>
    <w:rsid w:val="00D576FC"/>
    <w:rsid w:val="00D60B9C"/>
    <w:rsid w:val="00D61F9C"/>
    <w:rsid w:val="00D627F3"/>
    <w:rsid w:val="00D637B3"/>
    <w:rsid w:val="00D63B52"/>
    <w:rsid w:val="00D660A8"/>
    <w:rsid w:val="00D666BC"/>
    <w:rsid w:val="00D70B21"/>
    <w:rsid w:val="00D71548"/>
    <w:rsid w:val="00D73B98"/>
    <w:rsid w:val="00D74AEE"/>
    <w:rsid w:val="00D74C59"/>
    <w:rsid w:val="00D77C8F"/>
    <w:rsid w:val="00D77D40"/>
    <w:rsid w:val="00D80ACF"/>
    <w:rsid w:val="00D81A5D"/>
    <w:rsid w:val="00D8375D"/>
    <w:rsid w:val="00D83A79"/>
    <w:rsid w:val="00D8526C"/>
    <w:rsid w:val="00D85C1E"/>
    <w:rsid w:val="00D8789B"/>
    <w:rsid w:val="00D90988"/>
    <w:rsid w:val="00D92169"/>
    <w:rsid w:val="00D92566"/>
    <w:rsid w:val="00D935DF"/>
    <w:rsid w:val="00D945CB"/>
    <w:rsid w:val="00D95E94"/>
    <w:rsid w:val="00D962DE"/>
    <w:rsid w:val="00D965D8"/>
    <w:rsid w:val="00D96E2F"/>
    <w:rsid w:val="00D96E5A"/>
    <w:rsid w:val="00D97FE4"/>
    <w:rsid w:val="00DA0A63"/>
    <w:rsid w:val="00DA3D46"/>
    <w:rsid w:val="00DA3D4D"/>
    <w:rsid w:val="00DA6D7A"/>
    <w:rsid w:val="00DB07A1"/>
    <w:rsid w:val="00DB0C64"/>
    <w:rsid w:val="00DB0DCA"/>
    <w:rsid w:val="00DB3A8F"/>
    <w:rsid w:val="00DB4201"/>
    <w:rsid w:val="00DB5A71"/>
    <w:rsid w:val="00DB6C34"/>
    <w:rsid w:val="00DB6EC5"/>
    <w:rsid w:val="00DB754C"/>
    <w:rsid w:val="00DB759A"/>
    <w:rsid w:val="00DC1064"/>
    <w:rsid w:val="00DC1757"/>
    <w:rsid w:val="00DC366B"/>
    <w:rsid w:val="00DC3E94"/>
    <w:rsid w:val="00DC5A7B"/>
    <w:rsid w:val="00DC6BAC"/>
    <w:rsid w:val="00DD09C9"/>
    <w:rsid w:val="00DD0A8F"/>
    <w:rsid w:val="00DD15AF"/>
    <w:rsid w:val="00DD29B3"/>
    <w:rsid w:val="00DD2A4B"/>
    <w:rsid w:val="00DD4C4F"/>
    <w:rsid w:val="00DD5BFD"/>
    <w:rsid w:val="00DE04AB"/>
    <w:rsid w:val="00DE089C"/>
    <w:rsid w:val="00DE140A"/>
    <w:rsid w:val="00DE22A3"/>
    <w:rsid w:val="00DE270C"/>
    <w:rsid w:val="00DE2B32"/>
    <w:rsid w:val="00DE2D40"/>
    <w:rsid w:val="00DE322D"/>
    <w:rsid w:val="00DE4F6E"/>
    <w:rsid w:val="00DE599E"/>
    <w:rsid w:val="00DE5FEB"/>
    <w:rsid w:val="00DE642E"/>
    <w:rsid w:val="00DE7EF7"/>
    <w:rsid w:val="00DF08BA"/>
    <w:rsid w:val="00DF14B4"/>
    <w:rsid w:val="00DF15D4"/>
    <w:rsid w:val="00DF2698"/>
    <w:rsid w:val="00DF5B81"/>
    <w:rsid w:val="00DF63B7"/>
    <w:rsid w:val="00DF6DA9"/>
    <w:rsid w:val="00DF7A1A"/>
    <w:rsid w:val="00DF7CD0"/>
    <w:rsid w:val="00E00549"/>
    <w:rsid w:val="00E00C6C"/>
    <w:rsid w:val="00E00E52"/>
    <w:rsid w:val="00E01ED9"/>
    <w:rsid w:val="00E02FC5"/>
    <w:rsid w:val="00E03BB2"/>
    <w:rsid w:val="00E04B59"/>
    <w:rsid w:val="00E04CCA"/>
    <w:rsid w:val="00E05FF1"/>
    <w:rsid w:val="00E07376"/>
    <w:rsid w:val="00E07998"/>
    <w:rsid w:val="00E104F9"/>
    <w:rsid w:val="00E11683"/>
    <w:rsid w:val="00E12B55"/>
    <w:rsid w:val="00E12DC6"/>
    <w:rsid w:val="00E1388B"/>
    <w:rsid w:val="00E14713"/>
    <w:rsid w:val="00E147BF"/>
    <w:rsid w:val="00E14918"/>
    <w:rsid w:val="00E16207"/>
    <w:rsid w:val="00E1686F"/>
    <w:rsid w:val="00E17856"/>
    <w:rsid w:val="00E17925"/>
    <w:rsid w:val="00E21121"/>
    <w:rsid w:val="00E2118C"/>
    <w:rsid w:val="00E22B36"/>
    <w:rsid w:val="00E24F8E"/>
    <w:rsid w:val="00E27227"/>
    <w:rsid w:val="00E334EF"/>
    <w:rsid w:val="00E3378A"/>
    <w:rsid w:val="00E337EB"/>
    <w:rsid w:val="00E347DE"/>
    <w:rsid w:val="00E34912"/>
    <w:rsid w:val="00E35E8C"/>
    <w:rsid w:val="00E378EE"/>
    <w:rsid w:val="00E37F18"/>
    <w:rsid w:val="00E41739"/>
    <w:rsid w:val="00E41E9D"/>
    <w:rsid w:val="00E41F97"/>
    <w:rsid w:val="00E42FE3"/>
    <w:rsid w:val="00E435C6"/>
    <w:rsid w:val="00E435FE"/>
    <w:rsid w:val="00E44A05"/>
    <w:rsid w:val="00E45E38"/>
    <w:rsid w:val="00E46C8C"/>
    <w:rsid w:val="00E47656"/>
    <w:rsid w:val="00E47A9E"/>
    <w:rsid w:val="00E502F9"/>
    <w:rsid w:val="00E50C5E"/>
    <w:rsid w:val="00E516AC"/>
    <w:rsid w:val="00E519F2"/>
    <w:rsid w:val="00E55191"/>
    <w:rsid w:val="00E6389D"/>
    <w:rsid w:val="00E66D10"/>
    <w:rsid w:val="00E6785A"/>
    <w:rsid w:val="00E67D1F"/>
    <w:rsid w:val="00E71430"/>
    <w:rsid w:val="00E71EEB"/>
    <w:rsid w:val="00E7258C"/>
    <w:rsid w:val="00E72E4F"/>
    <w:rsid w:val="00E748D6"/>
    <w:rsid w:val="00E77BA1"/>
    <w:rsid w:val="00E80E5D"/>
    <w:rsid w:val="00E80F5A"/>
    <w:rsid w:val="00E8397B"/>
    <w:rsid w:val="00E84024"/>
    <w:rsid w:val="00E85316"/>
    <w:rsid w:val="00E85A1F"/>
    <w:rsid w:val="00E85EB9"/>
    <w:rsid w:val="00E86884"/>
    <w:rsid w:val="00E871CD"/>
    <w:rsid w:val="00E873E3"/>
    <w:rsid w:val="00E879CA"/>
    <w:rsid w:val="00E91D48"/>
    <w:rsid w:val="00E92F00"/>
    <w:rsid w:val="00E93658"/>
    <w:rsid w:val="00E937C8"/>
    <w:rsid w:val="00E93CA3"/>
    <w:rsid w:val="00E93E6C"/>
    <w:rsid w:val="00E93F6D"/>
    <w:rsid w:val="00E94714"/>
    <w:rsid w:val="00E9658A"/>
    <w:rsid w:val="00E97510"/>
    <w:rsid w:val="00E976E0"/>
    <w:rsid w:val="00EA1537"/>
    <w:rsid w:val="00EA1A0A"/>
    <w:rsid w:val="00EA306D"/>
    <w:rsid w:val="00EA3178"/>
    <w:rsid w:val="00EA3443"/>
    <w:rsid w:val="00EA4C23"/>
    <w:rsid w:val="00EA4DF2"/>
    <w:rsid w:val="00EA60CB"/>
    <w:rsid w:val="00EA75AA"/>
    <w:rsid w:val="00EB05E1"/>
    <w:rsid w:val="00EB1AF6"/>
    <w:rsid w:val="00EB20F2"/>
    <w:rsid w:val="00EB2608"/>
    <w:rsid w:val="00EB48F1"/>
    <w:rsid w:val="00EB48F9"/>
    <w:rsid w:val="00EB4C9D"/>
    <w:rsid w:val="00EB51ED"/>
    <w:rsid w:val="00EB60C1"/>
    <w:rsid w:val="00EB6C97"/>
    <w:rsid w:val="00EB7768"/>
    <w:rsid w:val="00EC3217"/>
    <w:rsid w:val="00EC3AF9"/>
    <w:rsid w:val="00EC4B6F"/>
    <w:rsid w:val="00EC4D03"/>
    <w:rsid w:val="00EC4FD7"/>
    <w:rsid w:val="00EC567C"/>
    <w:rsid w:val="00EC614C"/>
    <w:rsid w:val="00EC6422"/>
    <w:rsid w:val="00EC6EBF"/>
    <w:rsid w:val="00EC7DE1"/>
    <w:rsid w:val="00ED1E7E"/>
    <w:rsid w:val="00ED27FB"/>
    <w:rsid w:val="00ED38D1"/>
    <w:rsid w:val="00ED481A"/>
    <w:rsid w:val="00ED4BF8"/>
    <w:rsid w:val="00ED5030"/>
    <w:rsid w:val="00ED626B"/>
    <w:rsid w:val="00ED641A"/>
    <w:rsid w:val="00ED6618"/>
    <w:rsid w:val="00ED7162"/>
    <w:rsid w:val="00ED7E71"/>
    <w:rsid w:val="00EE2C21"/>
    <w:rsid w:val="00EE3E4F"/>
    <w:rsid w:val="00EE4605"/>
    <w:rsid w:val="00EE4B4F"/>
    <w:rsid w:val="00EE4D7F"/>
    <w:rsid w:val="00EE5F6C"/>
    <w:rsid w:val="00EE61F4"/>
    <w:rsid w:val="00EE68A8"/>
    <w:rsid w:val="00EF1805"/>
    <w:rsid w:val="00EF204D"/>
    <w:rsid w:val="00EF2078"/>
    <w:rsid w:val="00EF2611"/>
    <w:rsid w:val="00EF2ADE"/>
    <w:rsid w:val="00EF2D37"/>
    <w:rsid w:val="00EF2F1B"/>
    <w:rsid w:val="00EF360D"/>
    <w:rsid w:val="00EF3C9B"/>
    <w:rsid w:val="00EF4E5A"/>
    <w:rsid w:val="00EF65D5"/>
    <w:rsid w:val="00EF7721"/>
    <w:rsid w:val="00F01513"/>
    <w:rsid w:val="00F017F9"/>
    <w:rsid w:val="00F02244"/>
    <w:rsid w:val="00F02518"/>
    <w:rsid w:val="00F029A1"/>
    <w:rsid w:val="00F04D15"/>
    <w:rsid w:val="00F0597E"/>
    <w:rsid w:val="00F05BD9"/>
    <w:rsid w:val="00F06113"/>
    <w:rsid w:val="00F0786A"/>
    <w:rsid w:val="00F10AAA"/>
    <w:rsid w:val="00F10B9B"/>
    <w:rsid w:val="00F11F2A"/>
    <w:rsid w:val="00F12DC4"/>
    <w:rsid w:val="00F12F2F"/>
    <w:rsid w:val="00F132FA"/>
    <w:rsid w:val="00F1339D"/>
    <w:rsid w:val="00F13E5B"/>
    <w:rsid w:val="00F14003"/>
    <w:rsid w:val="00F142DD"/>
    <w:rsid w:val="00F14392"/>
    <w:rsid w:val="00F147AD"/>
    <w:rsid w:val="00F156EA"/>
    <w:rsid w:val="00F15C41"/>
    <w:rsid w:val="00F15E8D"/>
    <w:rsid w:val="00F162C0"/>
    <w:rsid w:val="00F17AEA"/>
    <w:rsid w:val="00F20193"/>
    <w:rsid w:val="00F20A74"/>
    <w:rsid w:val="00F217A7"/>
    <w:rsid w:val="00F246B6"/>
    <w:rsid w:val="00F24D5D"/>
    <w:rsid w:val="00F260C7"/>
    <w:rsid w:val="00F26F8C"/>
    <w:rsid w:val="00F308D9"/>
    <w:rsid w:val="00F32AB9"/>
    <w:rsid w:val="00F32EA8"/>
    <w:rsid w:val="00F33237"/>
    <w:rsid w:val="00F338C1"/>
    <w:rsid w:val="00F34726"/>
    <w:rsid w:val="00F34911"/>
    <w:rsid w:val="00F352D3"/>
    <w:rsid w:val="00F36152"/>
    <w:rsid w:val="00F36204"/>
    <w:rsid w:val="00F40338"/>
    <w:rsid w:val="00F426A4"/>
    <w:rsid w:val="00F447DE"/>
    <w:rsid w:val="00F45034"/>
    <w:rsid w:val="00F463BF"/>
    <w:rsid w:val="00F4681E"/>
    <w:rsid w:val="00F46C97"/>
    <w:rsid w:val="00F47CAB"/>
    <w:rsid w:val="00F50524"/>
    <w:rsid w:val="00F50A46"/>
    <w:rsid w:val="00F5213B"/>
    <w:rsid w:val="00F52172"/>
    <w:rsid w:val="00F5474A"/>
    <w:rsid w:val="00F574AF"/>
    <w:rsid w:val="00F576BD"/>
    <w:rsid w:val="00F62F4D"/>
    <w:rsid w:val="00F63352"/>
    <w:rsid w:val="00F6376C"/>
    <w:rsid w:val="00F63ACA"/>
    <w:rsid w:val="00F63D96"/>
    <w:rsid w:val="00F663B8"/>
    <w:rsid w:val="00F6696D"/>
    <w:rsid w:val="00F7104C"/>
    <w:rsid w:val="00F72248"/>
    <w:rsid w:val="00F745BF"/>
    <w:rsid w:val="00F755C5"/>
    <w:rsid w:val="00F75BB1"/>
    <w:rsid w:val="00F76745"/>
    <w:rsid w:val="00F77006"/>
    <w:rsid w:val="00F7759D"/>
    <w:rsid w:val="00F807E1"/>
    <w:rsid w:val="00F81A85"/>
    <w:rsid w:val="00F81A8B"/>
    <w:rsid w:val="00F81E9B"/>
    <w:rsid w:val="00F82F82"/>
    <w:rsid w:val="00F836F7"/>
    <w:rsid w:val="00F838F4"/>
    <w:rsid w:val="00F84328"/>
    <w:rsid w:val="00F84649"/>
    <w:rsid w:val="00F85BA5"/>
    <w:rsid w:val="00F86966"/>
    <w:rsid w:val="00F875AF"/>
    <w:rsid w:val="00F87AC9"/>
    <w:rsid w:val="00F910CA"/>
    <w:rsid w:val="00F9300B"/>
    <w:rsid w:val="00F932EB"/>
    <w:rsid w:val="00F93DAE"/>
    <w:rsid w:val="00F9491C"/>
    <w:rsid w:val="00F94DFB"/>
    <w:rsid w:val="00F94E67"/>
    <w:rsid w:val="00F95556"/>
    <w:rsid w:val="00F9679C"/>
    <w:rsid w:val="00F967B1"/>
    <w:rsid w:val="00F97744"/>
    <w:rsid w:val="00FA3246"/>
    <w:rsid w:val="00FA3B06"/>
    <w:rsid w:val="00FA4061"/>
    <w:rsid w:val="00FA52E7"/>
    <w:rsid w:val="00FA7D48"/>
    <w:rsid w:val="00FB00DF"/>
    <w:rsid w:val="00FB0EFF"/>
    <w:rsid w:val="00FB1285"/>
    <w:rsid w:val="00FB1BA9"/>
    <w:rsid w:val="00FB2951"/>
    <w:rsid w:val="00FB2F57"/>
    <w:rsid w:val="00FB5AB5"/>
    <w:rsid w:val="00FB6326"/>
    <w:rsid w:val="00FB6E7E"/>
    <w:rsid w:val="00FC0423"/>
    <w:rsid w:val="00FC2661"/>
    <w:rsid w:val="00FC517A"/>
    <w:rsid w:val="00FC5823"/>
    <w:rsid w:val="00FC5CDF"/>
    <w:rsid w:val="00FD3672"/>
    <w:rsid w:val="00FD4391"/>
    <w:rsid w:val="00FD6840"/>
    <w:rsid w:val="00FD72F0"/>
    <w:rsid w:val="00FD739B"/>
    <w:rsid w:val="00FD7AD7"/>
    <w:rsid w:val="00FE0479"/>
    <w:rsid w:val="00FE361F"/>
    <w:rsid w:val="00FE4866"/>
    <w:rsid w:val="00FE4C17"/>
    <w:rsid w:val="00FE5D53"/>
    <w:rsid w:val="00FE6C8B"/>
    <w:rsid w:val="00FE6E0E"/>
    <w:rsid w:val="00FE7001"/>
    <w:rsid w:val="00FF0158"/>
    <w:rsid w:val="00FF02D0"/>
    <w:rsid w:val="00FF1B59"/>
    <w:rsid w:val="00FF1C69"/>
    <w:rsid w:val="00FF215E"/>
    <w:rsid w:val="00FF2DA0"/>
    <w:rsid w:val="00FF34D9"/>
    <w:rsid w:val="00FF4906"/>
    <w:rsid w:val="00FF56A4"/>
    <w:rsid w:val="00FF641E"/>
    <w:rsid w:val="00FF7182"/>
    <w:rsid w:val="00FF78F8"/>
    <w:rsid w:val="00FF7F7F"/>
    <w:rsid w:val="010853B7"/>
    <w:rsid w:val="015229AD"/>
    <w:rsid w:val="01760D3E"/>
    <w:rsid w:val="01F492DE"/>
    <w:rsid w:val="0203B767"/>
    <w:rsid w:val="0215E607"/>
    <w:rsid w:val="021B2E70"/>
    <w:rsid w:val="026F70D5"/>
    <w:rsid w:val="029A2482"/>
    <w:rsid w:val="029ED261"/>
    <w:rsid w:val="02B8A68D"/>
    <w:rsid w:val="02F49B24"/>
    <w:rsid w:val="02F53A35"/>
    <w:rsid w:val="034B72F5"/>
    <w:rsid w:val="0395FA20"/>
    <w:rsid w:val="03A624E8"/>
    <w:rsid w:val="03C86180"/>
    <w:rsid w:val="03E0C010"/>
    <w:rsid w:val="03E20ED8"/>
    <w:rsid w:val="03E5F889"/>
    <w:rsid w:val="0446FF66"/>
    <w:rsid w:val="0449B1A7"/>
    <w:rsid w:val="045273A0"/>
    <w:rsid w:val="045FAC8B"/>
    <w:rsid w:val="0495BC4C"/>
    <w:rsid w:val="049F23FA"/>
    <w:rsid w:val="04B6172D"/>
    <w:rsid w:val="04C62848"/>
    <w:rsid w:val="04E3808F"/>
    <w:rsid w:val="04ED816F"/>
    <w:rsid w:val="04FB47F5"/>
    <w:rsid w:val="0500BF7A"/>
    <w:rsid w:val="05133D3F"/>
    <w:rsid w:val="05336B4E"/>
    <w:rsid w:val="055880E9"/>
    <w:rsid w:val="056BE368"/>
    <w:rsid w:val="058242C4"/>
    <w:rsid w:val="0588D28C"/>
    <w:rsid w:val="05BE8C25"/>
    <w:rsid w:val="05D98B57"/>
    <w:rsid w:val="0672E48D"/>
    <w:rsid w:val="06B66F49"/>
    <w:rsid w:val="06E9BFB7"/>
    <w:rsid w:val="073205F0"/>
    <w:rsid w:val="074DAAB5"/>
    <w:rsid w:val="0756EB54"/>
    <w:rsid w:val="07620E9E"/>
    <w:rsid w:val="0772C1E4"/>
    <w:rsid w:val="077502DF"/>
    <w:rsid w:val="077E3B21"/>
    <w:rsid w:val="07B1DA72"/>
    <w:rsid w:val="07B2CA88"/>
    <w:rsid w:val="07C31ADD"/>
    <w:rsid w:val="07EF37B6"/>
    <w:rsid w:val="0835B683"/>
    <w:rsid w:val="085ED877"/>
    <w:rsid w:val="086CFD2A"/>
    <w:rsid w:val="087E0099"/>
    <w:rsid w:val="088252B5"/>
    <w:rsid w:val="08DD6F3D"/>
    <w:rsid w:val="090CD319"/>
    <w:rsid w:val="092E9B3A"/>
    <w:rsid w:val="09445AD3"/>
    <w:rsid w:val="09520F20"/>
    <w:rsid w:val="095D950F"/>
    <w:rsid w:val="095F2F4B"/>
    <w:rsid w:val="097C031D"/>
    <w:rsid w:val="0999B316"/>
    <w:rsid w:val="09A677B0"/>
    <w:rsid w:val="09B415CC"/>
    <w:rsid w:val="09CA5FF0"/>
    <w:rsid w:val="09D06506"/>
    <w:rsid w:val="0A00609F"/>
    <w:rsid w:val="0A549152"/>
    <w:rsid w:val="0A59B759"/>
    <w:rsid w:val="0A6140EB"/>
    <w:rsid w:val="0A758D9A"/>
    <w:rsid w:val="0A8F3A6E"/>
    <w:rsid w:val="0AC1B135"/>
    <w:rsid w:val="0AC8588C"/>
    <w:rsid w:val="0ACCC718"/>
    <w:rsid w:val="0AE30E93"/>
    <w:rsid w:val="0AEB9D2A"/>
    <w:rsid w:val="0B0F0A09"/>
    <w:rsid w:val="0B28E441"/>
    <w:rsid w:val="0B2CAABC"/>
    <w:rsid w:val="0B84F2D6"/>
    <w:rsid w:val="0B8DD07C"/>
    <w:rsid w:val="0B8E1910"/>
    <w:rsid w:val="0B91AABC"/>
    <w:rsid w:val="0B99F2FE"/>
    <w:rsid w:val="0BC6A75B"/>
    <w:rsid w:val="0BEAE8B2"/>
    <w:rsid w:val="0BF6EF41"/>
    <w:rsid w:val="0C266AD4"/>
    <w:rsid w:val="0C2CAE70"/>
    <w:rsid w:val="0C2CCEE9"/>
    <w:rsid w:val="0C3407AE"/>
    <w:rsid w:val="0C6678F2"/>
    <w:rsid w:val="0C7E7DA2"/>
    <w:rsid w:val="0CB72BEA"/>
    <w:rsid w:val="0CEAB125"/>
    <w:rsid w:val="0CF78A6A"/>
    <w:rsid w:val="0D1CFB96"/>
    <w:rsid w:val="0D7C1B9E"/>
    <w:rsid w:val="0DBA3F40"/>
    <w:rsid w:val="0DCE945A"/>
    <w:rsid w:val="0DCECD07"/>
    <w:rsid w:val="0E08AB83"/>
    <w:rsid w:val="0E1E4A2B"/>
    <w:rsid w:val="0E7B4F9E"/>
    <w:rsid w:val="0E7D0D9F"/>
    <w:rsid w:val="0E8FCF01"/>
    <w:rsid w:val="0EBCBB03"/>
    <w:rsid w:val="0F0E0C06"/>
    <w:rsid w:val="0F17F671"/>
    <w:rsid w:val="0F535E25"/>
    <w:rsid w:val="0F8538D1"/>
    <w:rsid w:val="0FA02A10"/>
    <w:rsid w:val="0FC5BDB9"/>
    <w:rsid w:val="0FE7F5D5"/>
    <w:rsid w:val="1030BF31"/>
    <w:rsid w:val="104794B6"/>
    <w:rsid w:val="1080DF9F"/>
    <w:rsid w:val="10AADA9F"/>
    <w:rsid w:val="1109419C"/>
    <w:rsid w:val="1110EC1E"/>
    <w:rsid w:val="115856CF"/>
    <w:rsid w:val="11682305"/>
    <w:rsid w:val="118C5CEB"/>
    <w:rsid w:val="1197E18B"/>
    <w:rsid w:val="11C21A91"/>
    <w:rsid w:val="11C3D1C2"/>
    <w:rsid w:val="11E8396A"/>
    <w:rsid w:val="11FAADBA"/>
    <w:rsid w:val="11FC9752"/>
    <w:rsid w:val="1225164D"/>
    <w:rsid w:val="124BE8F8"/>
    <w:rsid w:val="124F2400"/>
    <w:rsid w:val="1266BB03"/>
    <w:rsid w:val="12E4106D"/>
    <w:rsid w:val="130E8F2B"/>
    <w:rsid w:val="13667281"/>
    <w:rsid w:val="13B12CDA"/>
    <w:rsid w:val="140D49CD"/>
    <w:rsid w:val="140EB4C4"/>
    <w:rsid w:val="1448DCEC"/>
    <w:rsid w:val="1481BD68"/>
    <w:rsid w:val="150D5697"/>
    <w:rsid w:val="151BF8A0"/>
    <w:rsid w:val="1528EC4B"/>
    <w:rsid w:val="1536BD01"/>
    <w:rsid w:val="1547FABE"/>
    <w:rsid w:val="156E869F"/>
    <w:rsid w:val="157C3643"/>
    <w:rsid w:val="15B1E8C9"/>
    <w:rsid w:val="15F0BCD7"/>
    <w:rsid w:val="15F9AA65"/>
    <w:rsid w:val="1601F80D"/>
    <w:rsid w:val="1613A3DD"/>
    <w:rsid w:val="161807A6"/>
    <w:rsid w:val="1627CCC0"/>
    <w:rsid w:val="163F6FE6"/>
    <w:rsid w:val="165744C7"/>
    <w:rsid w:val="1658B46B"/>
    <w:rsid w:val="167E7B22"/>
    <w:rsid w:val="168B43C2"/>
    <w:rsid w:val="16D0E2BF"/>
    <w:rsid w:val="16E632D0"/>
    <w:rsid w:val="16E6B19B"/>
    <w:rsid w:val="1712B678"/>
    <w:rsid w:val="172E32FC"/>
    <w:rsid w:val="175220CB"/>
    <w:rsid w:val="176B941A"/>
    <w:rsid w:val="1770C7CC"/>
    <w:rsid w:val="17962AEC"/>
    <w:rsid w:val="179C2347"/>
    <w:rsid w:val="17AB0729"/>
    <w:rsid w:val="17B553C5"/>
    <w:rsid w:val="17E85AE2"/>
    <w:rsid w:val="17FE1C11"/>
    <w:rsid w:val="18248068"/>
    <w:rsid w:val="1845B9A9"/>
    <w:rsid w:val="188BA5E7"/>
    <w:rsid w:val="18B666F3"/>
    <w:rsid w:val="18CA1AAC"/>
    <w:rsid w:val="18D20DF2"/>
    <w:rsid w:val="1989E7BD"/>
    <w:rsid w:val="19D654DC"/>
    <w:rsid w:val="1A4ADF1E"/>
    <w:rsid w:val="1AA37D67"/>
    <w:rsid w:val="1AA77963"/>
    <w:rsid w:val="1AECAE60"/>
    <w:rsid w:val="1B13A37B"/>
    <w:rsid w:val="1B59F323"/>
    <w:rsid w:val="1B63BB1A"/>
    <w:rsid w:val="1B7394AE"/>
    <w:rsid w:val="1B8CA376"/>
    <w:rsid w:val="1B98F105"/>
    <w:rsid w:val="1BA6918B"/>
    <w:rsid w:val="1BA9CA9A"/>
    <w:rsid w:val="1BAF6328"/>
    <w:rsid w:val="1BF43F4B"/>
    <w:rsid w:val="1C09187F"/>
    <w:rsid w:val="1C1D16F4"/>
    <w:rsid w:val="1C7C5244"/>
    <w:rsid w:val="1C94B9D3"/>
    <w:rsid w:val="1C97034F"/>
    <w:rsid w:val="1D17768D"/>
    <w:rsid w:val="1D401C0B"/>
    <w:rsid w:val="1D58E986"/>
    <w:rsid w:val="1D70DF2B"/>
    <w:rsid w:val="1DFE114C"/>
    <w:rsid w:val="1E00EC2C"/>
    <w:rsid w:val="1E2019B0"/>
    <w:rsid w:val="1E24CF6B"/>
    <w:rsid w:val="1E2F5B05"/>
    <w:rsid w:val="1E8AB0DB"/>
    <w:rsid w:val="1E92F758"/>
    <w:rsid w:val="1EEB4F96"/>
    <w:rsid w:val="1F177A38"/>
    <w:rsid w:val="1F1F3C83"/>
    <w:rsid w:val="1F257AC1"/>
    <w:rsid w:val="1F384FFF"/>
    <w:rsid w:val="1F70C93E"/>
    <w:rsid w:val="1F7E70E3"/>
    <w:rsid w:val="1FA5E0EA"/>
    <w:rsid w:val="1FA7D463"/>
    <w:rsid w:val="1FBD399F"/>
    <w:rsid w:val="1FCA92B8"/>
    <w:rsid w:val="1FE7E3B7"/>
    <w:rsid w:val="1FF8B4C9"/>
    <w:rsid w:val="20501FBA"/>
    <w:rsid w:val="206FA994"/>
    <w:rsid w:val="20A7F554"/>
    <w:rsid w:val="20D25F86"/>
    <w:rsid w:val="2101DF04"/>
    <w:rsid w:val="210F5677"/>
    <w:rsid w:val="211419A7"/>
    <w:rsid w:val="21278CC0"/>
    <w:rsid w:val="2132D1D8"/>
    <w:rsid w:val="213CF4C1"/>
    <w:rsid w:val="21721A0D"/>
    <w:rsid w:val="218D3C38"/>
    <w:rsid w:val="218FA9D4"/>
    <w:rsid w:val="21A5E9BD"/>
    <w:rsid w:val="21E1FAF9"/>
    <w:rsid w:val="22121913"/>
    <w:rsid w:val="222E62A3"/>
    <w:rsid w:val="223B7087"/>
    <w:rsid w:val="226AB2D6"/>
    <w:rsid w:val="22AEA511"/>
    <w:rsid w:val="22D46928"/>
    <w:rsid w:val="23453028"/>
    <w:rsid w:val="23942181"/>
    <w:rsid w:val="23A026F0"/>
    <w:rsid w:val="23ACF4DA"/>
    <w:rsid w:val="23B9251F"/>
    <w:rsid w:val="23CBF7C5"/>
    <w:rsid w:val="23D0D6DF"/>
    <w:rsid w:val="23D3E677"/>
    <w:rsid w:val="23F8CE91"/>
    <w:rsid w:val="240B0894"/>
    <w:rsid w:val="2432D2BB"/>
    <w:rsid w:val="243CC641"/>
    <w:rsid w:val="24514652"/>
    <w:rsid w:val="245852B8"/>
    <w:rsid w:val="2459ADE5"/>
    <w:rsid w:val="24862B6D"/>
    <w:rsid w:val="2488C932"/>
    <w:rsid w:val="24E48333"/>
    <w:rsid w:val="252D8D23"/>
    <w:rsid w:val="252F4306"/>
    <w:rsid w:val="255DC6CD"/>
    <w:rsid w:val="256B006A"/>
    <w:rsid w:val="25700CE7"/>
    <w:rsid w:val="25852A23"/>
    <w:rsid w:val="25AC06D9"/>
    <w:rsid w:val="25BE1082"/>
    <w:rsid w:val="25CB5EA0"/>
    <w:rsid w:val="25CE4126"/>
    <w:rsid w:val="25D3B542"/>
    <w:rsid w:val="2642CBBF"/>
    <w:rsid w:val="267034DE"/>
    <w:rsid w:val="26940780"/>
    <w:rsid w:val="269A47FA"/>
    <w:rsid w:val="26E55D5F"/>
    <w:rsid w:val="26F5FF26"/>
    <w:rsid w:val="27393E6E"/>
    <w:rsid w:val="274FF627"/>
    <w:rsid w:val="278B2912"/>
    <w:rsid w:val="278D9208"/>
    <w:rsid w:val="27D9AD7C"/>
    <w:rsid w:val="27FB03F5"/>
    <w:rsid w:val="27FBD144"/>
    <w:rsid w:val="280301AA"/>
    <w:rsid w:val="280573AE"/>
    <w:rsid w:val="282C1984"/>
    <w:rsid w:val="283627D6"/>
    <w:rsid w:val="2897B8CD"/>
    <w:rsid w:val="28B0FC1F"/>
    <w:rsid w:val="28D07C78"/>
    <w:rsid w:val="28E08048"/>
    <w:rsid w:val="28EEBFA2"/>
    <w:rsid w:val="28F90B97"/>
    <w:rsid w:val="2916609E"/>
    <w:rsid w:val="29246960"/>
    <w:rsid w:val="292EBE34"/>
    <w:rsid w:val="29752B94"/>
    <w:rsid w:val="29B8EE90"/>
    <w:rsid w:val="29BA9797"/>
    <w:rsid w:val="29E5B763"/>
    <w:rsid w:val="2A56B243"/>
    <w:rsid w:val="2A7ECE89"/>
    <w:rsid w:val="2A88DD13"/>
    <w:rsid w:val="2A8C8B63"/>
    <w:rsid w:val="2A98721C"/>
    <w:rsid w:val="2A989D0E"/>
    <w:rsid w:val="2B09E9B7"/>
    <w:rsid w:val="2B295A1D"/>
    <w:rsid w:val="2B2BC44F"/>
    <w:rsid w:val="2B585281"/>
    <w:rsid w:val="2B64231C"/>
    <w:rsid w:val="2B767094"/>
    <w:rsid w:val="2BB8F14F"/>
    <w:rsid w:val="2BD4207A"/>
    <w:rsid w:val="2C06D87B"/>
    <w:rsid w:val="2C445365"/>
    <w:rsid w:val="2C6516D3"/>
    <w:rsid w:val="2CE12B75"/>
    <w:rsid w:val="2CFF3169"/>
    <w:rsid w:val="2D5C6379"/>
    <w:rsid w:val="2D713909"/>
    <w:rsid w:val="2D947686"/>
    <w:rsid w:val="2DA7A0FA"/>
    <w:rsid w:val="2DC5E7BF"/>
    <w:rsid w:val="2DC63794"/>
    <w:rsid w:val="2DF1AC8D"/>
    <w:rsid w:val="2E2F4E31"/>
    <w:rsid w:val="2E4F6D9A"/>
    <w:rsid w:val="2E7680C1"/>
    <w:rsid w:val="2EF99FB3"/>
    <w:rsid w:val="2F10D38E"/>
    <w:rsid w:val="2F203509"/>
    <w:rsid w:val="2F37995B"/>
    <w:rsid w:val="2F43D1B7"/>
    <w:rsid w:val="2F559394"/>
    <w:rsid w:val="2F5ACE6C"/>
    <w:rsid w:val="2F6AD537"/>
    <w:rsid w:val="2F7F3F67"/>
    <w:rsid w:val="2F86E2CF"/>
    <w:rsid w:val="2FB90A76"/>
    <w:rsid w:val="302E4323"/>
    <w:rsid w:val="3036C264"/>
    <w:rsid w:val="3043183D"/>
    <w:rsid w:val="305179D7"/>
    <w:rsid w:val="306A89CF"/>
    <w:rsid w:val="30A4B405"/>
    <w:rsid w:val="30F02E7C"/>
    <w:rsid w:val="30F832D3"/>
    <w:rsid w:val="311852C7"/>
    <w:rsid w:val="313CAC16"/>
    <w:rsid w:val="3149655A"/>
    <w:rsid w:val="3162B36D"/>
    <w:rsid w:val="31769AA0"/>
    <w:rsid w:val="3196AF4E"/>
    <w:rsid w:val="31FE408C"/>
    <w:rsid w:val="32243ED5"/>
    <w:rsid w:val="32321F93"/>
    <w:rsid w:val="3266A0DE"/>
    <w:rsid w:val="3294EBF8"/>
    <w:rsid w:val="32BF889C"/>
    <w:rsid w:val="32D59B1F"/>
    <w:rsid w:val="32F1B7CF"/>
    <w:rsid w:val="330DEC05"/>
    <w:rsid w:val="33468377"/>
    <w:rsid w:val="33863ED5"/>
    <w:rsid w:val="33A780BB"/>
    <w:rsid w:val="33AA10E2"/>
    <w:rsid w:val="33C6F68D"/>
    <w:rsid w:val="33CD6747"/>
    <w:rsid w:val="33ED8DD0"/>
    <w:rsid w:val="341ABA19"/>
    <w:rsid w:val="341D4488"/>
    <w:rsid w:val="343DD16D"/>
    <w:rsid w:val="34584E38"/>
    <w:rsid w:val="34610940"/>
    <w:rsid w:val="34A0EB1F"/>
    <w:rsid w:val="3526CEF5"/>
    <w:rsid w:val="35E1EE5C"/>
    <w:rsid w:val="35F08304"/>
    <w:rsid w:val="35F9538E"/>
    <w:rsid w:val="360AAF51"/>
    <w:rsid w:val="3642E525"/>
    <w:rsid w:val="364A4242"/>
    <w:rsid w:val="367606EC"/>
    <w:rsid w:val="369B3260"/>
    <w:rsid w:val="36CB833D"/>
    <w:rsid w:val="36F1C3D6"/>
    <w:rsid w:val="370C59E9"/>
    <w:rsid w:val="370D9C5A"/>
    <w:rsid w:val="372239EA"/>
    <w:rsid w:val="374278CD"/>
    <w:rsid w:val="3762F2D6"/>
    <w:rsid w:val="3780CC76"/>
    <w:rsid w:val="378173EA"/>
    <w:rsid w:val="3786E164"/>
    <w:rsid w:val="378B1470"/>
    <w:rsid w:val="379E9918"/>
    <w:rsid w:val="37B747FE"/>
    <w:rsid w:val="37EE2DAF"/>
    <w:rsid w:val="37FCD1A3"/>
    <w:rsid w:val="381E72FC"/>
    <w:rsid w:val="386EBC7C"/>
    <w:rsid w:val="398A7F3F"/>
    <w:rsid w:val="398FB259"/>
    <w:rsid w:val="39B1BC94"/>
    <w:rsid w:val="3A05B146"/>
    <w:rsid w:val="3A374449"/>
    <w:rsid w:val="3A3FE8B7"/>
    <w:rsid w:val="3A618C12"/>
    <w:rsid w:val="3A6DAFC5"/>
    <w:rsid w:val="3ACDAEED"/>
    <w:rsid w:val="3B074A15"/>
    <w:rsid w:val="3B129E06"/>
    <w:rsid w:val="3B392F2D"/>
    <w:rsid w:val="3B456AE5"/>
    <w:rsid w:val="3B66A6D7"/>
    <w:rsid w:val="3BA2856F"/>
    <w:rsid w:val="3BA6CC58"/>
    <w:rsid w:val="3BB12ECF"/>
    <w:rsid w:val="3BC390AC"/>
    <w:rsid w:val="3BE79204"/>
    <w:rsid w:val="3BF35E43"/>
    <w:rsid w:val="3C01C09E"/>
    <w:rsid w:val="3C417E35"/>
    <w:rsid w:val="3C6A0D0B"/>
    <w:rsid w:val="3C6C4C21"/>
    <w:rsid w:val="3CAAA643"/>
    <w:rsid w:val="3CAC36F0"/>
    <w:rsid w:val="3CAD30C2"/>
    <w:rsid w:val="3CC36C23"/>
    <w:rsid w:val="3CE163B2"/>
    <w:rsid w:val="3D172706"/>
    <w:rsid w:val="3D3827BA"/>
    <w:rsid w:val="3D3B3CF8"/>
    <w:rsid w:val="3D4143B8"/>
    <w:rsid w:val="3D534581"/>
    <w:rsid w:val="3E0BF58D"/>
    <w:rsid w:val="3E62AB8B"/>
    <w:rsid w:val="3E9EA51D"/>
    <w:rsid w:val="3EAFA75E"/>
    <w:rsid w:val="3EBD6618"/>
    <w:rsid w:val="3F545373"/>
    <w:rsid w:val="3F5533F5"/>
    <w:rsid w:val="3F661005"/>
    <w:rsid w:val="3F992B36"/>
    <w:rsid w:val="3F9B12E3"/>
    <w:rsid w:val="3FE2989B"/>
    <w:rsid w:val="400081B2"/>
    <w:rsid w:val="40A63EEE"/>
    <w:rsid w:val="40E1FFFA"/>
    <w:rsid w:val="413C3516"/>
    <w:rsid w:val="413DBF75"/>
    <w:rsid w:val="414AC7CA"/>
    <w:rsid w:val="415EE35D"/>
    <w:rsid w:val="41626FB5"/>
    <w:rsid w:val="41947A68"/>
    <w:rsid w:val="41B04E9C"/>
    <w:rsid w:val="41C3E9FB"/>
    <w:rsid w:val="41E1AE61"/>
    <w:rsid w:val="41E3096C"/>
    <w:rsid w:val="42051042"/>
    <w:rsid w:val="42181D71"/>
    <w:rsid w:val="42275234"/>
    <w:rsid w:val="426AB73F"/>
    <w:rsid w:val="4281BADD"/>
    <w:rsid w:val="428E5583"/>
    <w:rsid w:val="429A3E61"/>
    <w:rsid w:val="42D4C141"/>
    <w:rsid w:val="42EAD9F7"/>
    <w:rsid w:val="42ECB43D"/>
    <w:rsid w:val="435030CD"/>
    <w:rsid w:val="4350C356"/>
    <w:rsid w:val="43528787"/>
    <w:rsid w:val="4369E904"/>
    <w:rsid w:val="4370D593"/>
    <w:rsid w:val="441BF6C4"/>
    <w:rsid w:val="4431BF0C"/>
    <w:rsid w:val="445561E9"/>
    <w:rsid w:val="449799CD"/>
    <w:rsid w:val="44E28120"/>
    <w:rsid w:val="4518E0A6"/>
    <w:rsid w:val="452CDA73"/>
    <w:rsid w:val="4539998C"/>
    <w:rsid w:val="4549DAEF"/>
    <w:rsid w:val="454F4F42"/>
    <w:rsid w:val="4551D918"/>
    <w:rsid w:val="456818C0"/>
    <w:rsid w:val="45771825"/>
    <w:rsid w:val="45ACEA29"/>
    <w:rsid w:val="45EC4E43"/>
    <w:rsid w:val="460EB25E"/>
    <w:rsid w:val="4632E9E2"/>
    <w:rsid w:val="463B84F4"/>
    <w:rsid w:val="4653C05F"/>
    <w:rsid w:val="467EEA18"/>
    <w:rsid w:val="46A2957F"/>
    <w:rsid w:val="46C3BC1C"/>
    <w:rsid w:val="46DC9736"/>
    <w:rsid w:val="46E8A960"/>
    <w:rsid w:val="46FA1236"/>
    <w:rsid w:val="470B4616"/>
    <w:rsid w:val="472B717E"/>
    <w:rsid w:val="47AD7E6D"/>
    <w:rsid w:val="47BB301A"/>
    <w:rsid w:val="47E14A57"/>
    <w:rsid w:val="47F64716"/>
    <w:rsid w:val="481A7F99"/>
    <w:rsid w:val="48262C70"/>
    <w:rsid w:val="484F3991"/>
    <w:rsid w:val="4850420F"/>
    <w:rsid w:val="488A35B9"/>
    <w:rsid w:val="4896F487"/>
    <w:rsid w:val="4921EC7B"/>
    <w:rsid w:val="492E5AD2"/>
    <w:rsid w:val="494E6F07"/>
    <w:rsid w:val="49553C50"/>
    <w:rsid w:val="495C5ACA"/>
    <w:rsid w:val="4961B984"/>
    <w:rsid w:val="49E13DD3"/>
    <w:rsid w:val="49E52AE9"/>
    <w:rsid w:val="4A23C518"/>
    <w:rsid w:val="4A25F822"/>
    <w:rsid w:val="4A482C29"/>
    <w:rsid w:val="4A5B0B71"/>
    <w:rsid w:val="4AD6C8B1"/>
    <w:rsid w:val="4AF7D3AA"/>
    <w:rsid w:val="4B381165"/>
    <w:rsid w:val="4B6A8E37"/>
    <w:rsid w:val="4B79695E"/>
    <w:rsid w:val="4B8D859B"/>
    <w:rsid w:val="4B904398"/>
    <w:rsid w:val="4BF2F087"/>
    <w:rsid w:val="4C050EA1"/>
    <w:rsid w:val="4C26BD81"/>
    <w:rsid w:val="4C43BD6A"/>
    <w:rsid w:val="4C45366F"/>
    <w:rsid w:val="4C6C29C7"/>
    <w:rsid w:val="4C71385C"/>
    <w:rsid w:val="4C7BBAAF"/>
    <w:rsid w:val="4C8E683F"/>
    <w:rsid w:val="4C985DF7"/>
    <w:rsid w:val="4C9E551F"/>
    <w:rsid w:val="4CC8125F"/>
    <w:rsid w:val="4CE535B3"/>
    <w:rsid w:val="4D01EE2C"/>
    <w:rsid w:val="4D24A3A4"/>
    <w:rsid w:val="4D4E1E9E"/>
    <w:rsid w:val="4D511486"/>
    <w:rsid w:val="4D7C8049"/>
    <w:rsid w:val="4DC5E7BB"/>
    <w:rsid w:val="4DEA649D"/>
    <w:rsid w:val="4E1015DF"/>
    <w:rsid w:val="4E58B09D"/>
    <w:rsid w:val="4E9E67E2"/>
    <w:rsid w:val="4EA9126C"/>
    <w:rsid w:val="4EC104D8"/>
    <w:rsid w:val="4EE07256"/>
    <w:rsid w:val="4F5039A4"/>
    <w:rsid w:val="4F72BB35"/>
    <w:rsid w:val="4F786467"/>
    <w:rsid w:val="4F8ECA7F"/>
    <w:rsid w:val="4F9A85A5"/>
    <w:rsid w:val="4FB5D24D"/>
    <w:rsid w:val="4FB99DE8"/>
    <w:rsid w:val="4FCA75BA"/>
    <w:rsid w:val="5004A1A0"/>
    <w:rsid w:val="501EA2B4"/>
    <w:rsid w:val="506B7E6A"/>
    <w:rsid w:val="508BB03A"/>
    <w:rsid w:val="50D352EA"/>
    <w:rsid w:val="50FAC432"/>
    <w:rsid w:val="517F8266"/>
    <w:rsid w:val="51F8F536"/>
    <w:rsid w:val="522317A9"/>
    <w:rsid w:val="523E5CA5"/>
    <w:rsid w:val="5249CA63"/>
    <w:rsid w:val="52CB181B"/>
    <w:rsid w:val="5347296F"/>
    <w:rsid w:val="538E9F31"/>
    <w:rsid w:val="53BF6D88"/>
    <w:rsid w:val="53C7EEBD"/>
    <w:rsid w:val="53F16B88"/>
    <w:rsid w:val="53F83CAD"/>
    <w:rsid w:val="5434F6B9"/>
    <w:rsid w:val="54569EA3"/>
    <w:rsid w:val="549E6F84"/>
    <w:rsid w:val="54D646CF"/>
    <w:rsid w:val="551152E9"/>
    <w:rsid w:val="55353B57"/>
    <w:rsid w:val="556507E7"/>
    <w:rsid w:val="5585815A"/>
    <w:rsid w:val="55CF1FF6"/>
    <w:rsid w:val="55D02CC1"/>
    <w:rsid w:val="565C0819"/>
    <w:rsid w:val="5661E6B2"/>
    <w:rsid w:val="56983051"/>
    <w:rsid w:val="56E856F9"/>
    <w:rsid w:val="56EE48A6"/>
    <w:rsid w:val="56F1CC62"/>
    <w:rsid w:val="56F37AA4"/>
    <w:rsid w:val="56F4372D"/>
    <w:rsid w:val="57173A5F"/>
    <w:rsid w:val="575164BA"/>
    <w:rsid w:val="575A216E"/>
    <w:rsid w:val="57616A6C"/>
    <w:rsid w:val="5786AB72"/>
    <w:rsid w:val="579DC67C"/>
    <w:rsid w:val="57A7CC7F"/>
    <w:rsid w:val="57E6597F"/>
    <w:rsid w:val="57E723CA"/>
    <w:rsid w:val="5823FC2A"/>
    <w:rsid w:val="58380FE3"/>
    <w:rsid w:val="583E1F35"/>
    <w:rsid w:val="5858FB59"/>
    <w:rsid w:val="58629B80"/>
    <w:rsid w:val="586BB5C8"/>
    <w:rsid w:val="58AF2228"/>
    <w:rsid w:val="58BEFD67"/>
    <w:rsid w:val="58CD2D5F"/>
    <w:rsid w:val="58D5E04C"/>
    <w:rsid w:val="592F9841"/>
    <w:rsid w:val="5945D3D3"/>
    <w:rsid w:val="5951125E"/>
    <w:rsid w:val="597619C1"/>
    <w:rsid w:val="5979C37D"/>
    <w:rsid w:val="59AD8821"/>
    <w:rsid w:val="59BF0797"/>
    <w:rsid w:val="59C05C6D"/>
    <w:rsid w:val="59D4C31B"/>
    <w:rsid w:val="5A2C54C5"/>
    <w:rsid w:val="5A427A19"/>
    <w:rsid w:val="5A4E5EA7"/>
    <w:rsid w:val="5A684495"/>
    <w:rsid w:val="5A958846"/>
    <w:rsid w:val="5ABB3A09"/>
    <w:rsid w:val="5ACD5709"/>
    <w:rsid w:val="5AD3E4DB"/>
    <w:rsid w:val="5AD5E819"/>
    <w:rsid w:val="5B4A5F66"/>
    <w:rsid w:val="5B8F5696"/>
    <w:rsid w:val="5B96E970"/>
    <w:rsid w:val="5BA4755C"/>
    <w:rsid w:val="5BCAD175"/>
    <w:rsid w:val="5BD2B17E"/>
    <w:rsid w:val="5C22B18D"/>
    <w:rsid w:val="5C4CF4EC"/>
    <w:rsid w:val="5C515731"/>
    <w:rsid w:val="5C789472"/>
    <w:rsid w:val="5C8F2044"/>
    <w:rsid w:val="5CAE5E72"/>
    <w:rsid w:val="5D0C042F"/>
    <w:rsid w:val="5D0CACA7"/>
    <w:rsid w:val="5D281902"/>
    <w:rsid w:val="5D321C56"/>
    <w:rsid w:val="5D434AAE"/>
    <w:rsid w:val="5D604D0C"/>
    <w:rsid w:val="5DB7D5D4"/>
    <w:rsid w:val="5DEFA7C2"/>
    <w:rsid w:val="5E3AD7E1"/>
    <w:rsid w:val="5E6B9429"/>
    <w:rsid w:val="5E7011D8"/>
    <w:rsid w:val="5EA2A961"/>
    <w:rsid w:val="5EBECCDD"/>
    <w:rsid w:val="5ED86649"/>
    <w:rsid w:val="5EE8F8D4"/>
    <w:rsid w:val="5F8F79BD"/>
    <w:rsid w:val="5F8FF054"/>
    <w:rsid w:val="5F9277D3"/>
    <w:rsid w:val="5FAC1088"/>
    <w:rsid w:val="5FD4274D"/>
    <w:rsid w:val="5FD78644"/>
    <w:rsid w:val="5FE1DF5D"/>
    <w:rsid w:val="60112859"/>
    <w:rsid w:val="60114378"/>
    <w:rsid w:val="6056B6CC"/>
    <w:rsid w:val="60C41CBA"/>
    <w:rsid w:val="60DF4759"/>
    <w:rsid w:val="60E31F29"/>
    <w:rsid w:val="610E7330"/>
    <w:rsid w:val="618AFAD5"/>
    <w:rsid w:val="61D95B3F"/>
    <w:rsid w:val="62260D19"/>
    <w:rsid w:val="622A5F9A"/>
    <w:rsid w:val="62435CBF"/>
    <w:rsid w:val="628F5142"/>
    <w:rsid w:val="6295BD97"/>
    <w:rsid w:val="62DE80B1"/>
    <w:rsid w:val="62EF1916"/>
    <w:rsid w:val="62F8E98F"/>
    <w:rsid w:val="63D49803"/>
    <w:rsid w:val="63E0D5CF"/>
    <w:rsid w:val="641E3EFC"/>
    <w:rsid w:val="641EAD02"/>
    <w:rsid w:val="645313E8"/>
    <w:rsid w:val="64877356"/>
    <w:rsid w:val="64B45585"/>
    <w:rsid w:val="64CB2A47"/>
    <w:rsid w:val="64F23CB5"/>
    <w:rsid w:val="64F35A43"/>
    <w:rsid w:val="6522D4D8"/>
    <w:rsid w:val="66263EB5"/>
    <w:rsid w:val="66449F4F"/>
    <w:rsid w:val="66488266"/>
    <w:rsid w:val="664C1861"/>
    <w:rsid w:val="665B3382"/>
    <w:rsid w:val="6668D345"/>
    <w:rsid w:val="667BFE34"/>
    <w:rsid w:val="66B09E40"/>
    <w:rsid w:val="66E2CA20"/>
    <w:rsid w:val="66F337AC"/>
    <w:rsid w:val="66FA900C"/>
    <w:rsid w:val="6755DC97"/>
    <w:rsid w:val="67966D52"/>
    <w:rsid w:val="6797B98C"/>
    <w:rsid w:val="67B9C46B"/>
    <w:rsid w:val="67C69DC9"/>
    <w:rsid w:val="685EA6CE"/>
    <w:rsid w:val="6868A985"/>
    <w:rsid w:val="68A77A0D"/>
    <w:rsid w:val="68B06172"/>
    <w:rsid w:val="68C72594"/>
    <w:rsid w:val="68F02C4B"/>
    <w:rsid w:val="68F44198"/>
    <w:rsid w:val="68FEB73E"/>
    <w:rsid w:val="691677A2"/>
    <w:rsid w:val="69679B80"/>
    <w:rsid w:val="69879814"/>
    <w:rsid w:val="69F8956A"/>
    <w:rsid w:val="6A67067A"/>
    <w:rsid w:val="6A7DFE36"/>
    <w:rsid w:val="6A8C49EA"/>
    <w:rsid w:val="6A9AA05D"/>
    <w:rsid w:val="6AA8A89C"/>
    <w:rsid w:val="6AAACD96"/>
    <w:rsid w:val="6AB17F09"/>
    <w:rsid w:val="6AC402E8"/>
    <w:rsid w:val="6AD66826"/>
    <w:rsid w:val="6B692986"/>
    <w:rsid w:val="6B87467D"/>
    <w:rsid w:val="6BE722B5"/>
    <w:rsid w:val="6BF60D46"/>
    <w:rsid w:val="6BF88588"/>
    <w:rsid w:val="6C03C853"/>
    <w:rsid w:val="6C55D171"/>
    <w:rsid w:val="6C5E373A"/>
    <w:rsid w:val="6C738117"/>
    <w:rsid w:val="6CD97C87"/>
    <w:rsid w:val="6D5311BF"/>
    <w:rsid w:val="6D7FF82F"/>
    <w:rsid w:val="6DA0A0DA"/>
    <w:rsid w:val="6E03AA2E"/>
    <w:rsid w:val="6E27CFBC"/>
    <w:rsid w:val="6E6C19E0"/>
    <w:rsid w:val="6E83A80E"/>
    <w:rsid w:val="6EA6F19E"/>
    <w:rsid w:val="6EA9689F"/>
    <w:rsid w:val="6EFBBC0A"/>
    <w:rsid w:val="6F02AFD6"/>
    <w:rsid w:val="6F05F385"/>
    <w:rsid w:val="6F322461"/>
    <w:rsid w:val="6F3364FF"/>
    <w:rsid w:val="6F43DBEA"/>
    <w:rsid w:val="6F56F242"/>
    <w:rsid w:val="6F5BAE17"/>
    <w:rsid w:val="6F628EDC"/>
    <w:rsid w:val="6FD24A4C"/>
    <w:rsid w:val="6FD2EE1B"/>
    <w:rsid w:val="6FEA5AA1"/>
    <w:rsid w:val="70200956"/>
    <w:rsid w:val="70273307"/>
    <w:rsid w:val="702C7F8C"/>
    <w:rsid w:val="7062C9B5"/>
    <w:rsid w:val="70817B41"/>
    <w:rsid w:val="70B59CBF"/>
    <w:rsid w:val="70D47E86"/>
    <w:rsid w:val="70F201D0"/>
    <w:rsid w:val="7107CCE7"/>
    <w:rsid w:val="712E8AB1"/>
    <w:rsid w:val="713FF509"/>
    <w:rsid w:val="714276AF"/>
    <w:rsid w:val="71571B77"/>
    <w:rsid w:val="71799EDC"/>
    <w:rsid w:val="717BDAD8"/>
    <w:rsid w:val="718F7363"/>
    <w:rsid w:val="719CDC1B"/>
    <w:rsid w:val="71A0988E"/>
    <w:rsid w:val="71AAA0B6"/>
    <w:rsid w:val="71B79A34"/>
    <w:rsid w:val="71D1A349"/>
    <w:rsid w:val="71E5C86F"/>
    <w:rsid w:val="71F0626F"/>
    <w:rsid w:val="725871F6"/>
    <w:rsid w:val="725B99AD"/>
    <w:rsid w:val="725C153C"/>
    <w:rsid w:val="7276E7D1"/>
    <w:rsid w:val="72943808"/>
    <w:rsid w:val="735B0330"/>
    <w:rsid w:val="738BE0A0"/>
    <w:rsid w:val="739E9ADF"/>
    <w:rsid w:val="73A0913F"/>
    <w:rsid w:val="73C7C91F"/>
    <w:rsid w:val="73E8EB02"/>
    <w:rsid w:val="74044C01"/>
    <w:rsid w:val="74256539"/>
    <w:rsid w:val="7432DCAF"/>
    <w:rsid w:val="745CE3C4"/>
    <w:rsid w:val="745FFAA8"/>
    <w:rsid w:val="74B08A90"/>
    <w:rsid w:val="74D2CD60"/>
    <w:rsid w:val="7518B538"/>
    <w:rsid w:val="751BF2E0"/>
    <w:rsid w:val="7532E48C"/>
    <w:rsid w:val="7543A77B"/>
    <w:rsid w:val="75481615"/>
    <w:rsid w:val="75599578"/>
    <w:rsid w:val="759B77CC"/>
    <w:rsid w:val="75C477BA"/>
    <w:rsid w:val="76180457"/>
    <w:rsid w:val="765B1FE8"/>
    <w:rsid w:val="76796504"/>
    <w:rsid w:val="767A5B78"/>
    <w:rsid w:val="769A631D"/>
    <w:rsid w:val="76D27B75"/>
    <w:rsid w:val="76DE4327"/>
    <w:rsid w:val="773E36CE"/>
    <w:rsid w:val="77636078"/>
    <w:rsid w:val="77784AFB"/>
    <w:rsid w:val="77A1666E"/>
    <w:rsid w:val="77A795A3"/>
    <w:rsid w:val="77AD8803"/>
    <w:rsid w:val="77BF7BBB"/>
    <w:rsid w:val="77CCD589"/>
    <w:rsid w:val="77FE46F3"/>
    <w:rsid w:val="78160EA4"/>
    <w:rsid w:val="78C2D862"/>
    <w:rsid w:val="78CB9005"/>
    <w:rsid w:val="78E17904"/>
    <w:rsid w:val="793BC7CB"/>
    <w:rsid w:val="794A971D"/>
    <w:rsid w:val="7962356F"/>
    <w:rsid w:val="797F4E46"/>
    <w:rsid w:val="79959D37"/>
    <w:rsid w:val="799892B7"/>
    <w:rsid w:val="79A72EDF"/>
    <w:rsid w:val="79D7F109"/>
    <w:rsid w:val="79EA6B18"/>
    <w:rsid w:val="7A3C848E"/>
    <w:rsid w:val="7A8CEE23"/>
    <w:rsid w:val="7AB5D3AB"/>
    <w:rsid w:val="7ABB26C5"/>
    <w:rsid w:val="7ABF3ED2"/>
    <w:rsid w:val="7AE5215B"/>
    <w:rsid w:val="7AEDF137"/>
    <w:rsid w:val="7AF73643"/>
    <w:rsid w:val="7AFE9AEC"/>
    <w:rsid w:val="7B4EDA2F"/>
    <w:rsid w:val="7B55CAF2"/>
    <w:rsid w:val="7B819BDD"/>
    <w:rsid w:val="7BA7A1AD"/>
    <w:rsid w:val="7BB9A7B6"/>
    <w:rsid w:val="7BC1B30A"/>
    <w:rsid w:val="7BD64F2B"/>
    <w:rsid w:val="7C025D11"/>
    <w:rsid w:val="7C2C33E3"/>
    <w:rsid w:val="7C2C7C44"/>
    <w:rsid w:val="7C403616"/>
    <w:rsid w:val="7C5DD38F"/>
    <w:rsid w:val="7C7ACC1F"/>
    <w:rsid w:val="7CC2DBAF"/>
    <w:rsid w:val="7D16FFF0"/>
    <w:rsid w:val="7D694ED2"/>
    <w:rsid w:val="7D7C7310"/>
    <w:rsid w:val="7DC050F7"/>
    <w:rsid w:val="7DCB5A42"/>
    <w:rsid w:val="7DE5C07C"/>
    <w:rsid w:val="7E0BA217"/>
    <w:rsid w:val="7E4B153A"/>
    <w:rsid w:val="7E78039D"/>
    <w:rsid w:val="7E815F01"/>
    <w:rsid w:val="7E9EB5A5"/>
    <w:rsid w:val="7F28983C"/>
    <w:rsid w:val="7F5356D6"/>
    <w:rsid w:val="7F61A75F"/>
    <w:rsid w:val="7F9EC3C5"/>
    <w:rsid w:val="7FA4CE87"/>
    <w:rsid w:val="7FBAC74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E0DD"/>
  <w15:chartTrackingRefBased/>
  <w15:docId w15:val="{CE156642-C073-4AF6-8EB1-DF4D748C1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6EC5"/>
    <w:pPr>
      <w:spacing w:after="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9377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autoRedefine/>
    <w:uiPriority w:val="99"/>
    <w:qFormat/>
    <w:rsid w:val="00937785"/>
    <w:pPr>
      <w:keepNext/>
      <w:numPr>
        <w:numId w:val="2"/>
      </w:numPr>
      <w:tabs>
        <w:tab w:val="left" w:pos="360"/>
      </w:tabs>
      <w:spacing w:before="240" w:after="240"/>
      <w:outlineLvl w:val="2"/>
    </w:pPr>
    <w:rPr>
      <w:rFonts w:eastAsia="Times New Roman" w:cs="Times New Roman"/>
      <w:b/>
      <w:bCs/>
      <w:szCs w:val="24"/>
      <w:u w:val="single"/>
    </w:rPr>
  </w:style>
  <w:style w:type="paragraph" w:styleId="Pealkiri4">
    <w:name w:val="heading 4"/>
    <w:basedOn w:val="Normaallaad"/>
    <w:next w:val="Normaallaad"/>
    <w:link w:val="Pealkiri4Mrk"/>
    <w:uiPriority w:val="9"/>
    <w:semiHidden/>
    <w:unhideWhenUsed/>
    <w:qFormat/>
    <w:rsid w:val="00D23D3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E6785A"/>
    <w:pPr>
      <w:autoSpaceDE w:val="0"/>
      <w:autoSpaceDN w:val="0"/>
      <w:adjustRightInd w:val="0"/>
      <w:spacing w:after="0" w:line="240" w:lineRule="auto"/>
    </w:pPr>
    <w:rPr>
      <w:rFonts w:ascii="Times New Roman" w:hAnsi="Times New Roman" w:cs="Times New Roman"/>
      <w:color w:val="000000"/>
      <w:sz w:val="24"/>
      <w:szCs w:val="24"/>
    </w:rPr>
  </w:style>
  <w:style w:type="paragraph" w:styleId="Kehatekst">
    <w:name w:val="Body Text"/>
    <w:aliases w:val="Body"/>
    <w:basedOn w:val="Normaallaad"/>
    <w:link w:val="KehatekstMrk"/>
    <w:autoRedefine/>
    <w:uiPriority w:val="99"/>
    <w:rsid w:val="008C3ACD"/>
    <w:rPr>
      <w:rFonts w:eastAsia="Times New Roman" w:cs="Times New Roman"/>
      <w:szCs w:val="24"/>
      <w:lang w:val="x-none"/>
    </w:rPr>
  </w:style>
  <w:style w:type="character" w:customStyle="1" w:styleId="KehatekstMrk">
    <w:name w:val="Kehatekst Märk"/>
    <w:aliases w:val="Body Märk"/>
    <w:basedOn w:val="Liguvaikefont"/>
    <w:link w:val="Kehatekst"/>
    <w:uiPriority w:val="99"/>
    <w:rsid w:val="008C3ACD"/>
    <w:rPr>
      <w:rFonts w:ascii="Times New Roman" w:eastAsia="Times New Roman" w:hAnsi="Times New Roman" w:cs="Times New Roman"/>
      <w:sz w:val="24"/>
      <w:szCs w:val="24"/>
      <w:lang w:val="x-none"/>
    </w:rPr>
  </w:style>
  <w:style w:type="character" w:styleId="Hperlink">
    <w:name w:val="Hyperlink"/>
    <w:basedOn w:val="Liguvaikefont"/>
    <w:uiPriority w:val="99"/>
    <w:unhideWhenUsed/>
    <w:rsid w:val="00F9491C"/>
    <w:rPr>
      <w:color w:val="0563C1" w:themeColor="hyperlink"/>
      <w:u w:val="single"/>
    </w:rPr>
  </w:style>
  <w:style w:type="paragraph" w:styleId="Loendilik">
    <w:name w:val="List Paragraph"/>
    <w:basedOn w:val="Normaallaad"/>
    <w:uiPriority w:val="34"/>
    <w:qFormat/>
    <w:rsid w:val="003B578F"/>
    <w:pPr>
      <w:ind w:left="720"/>
      <w:contextualSpacing/>
    </w:pPr>
  </w:style>
  <w:style w:type="paragraph" w:styleId="Allmrkusetekst">
    <w:name w:val="footnote text"/>
    <w:basedOn w:val="Normaallaad"/>
    <w:link w:val="AllmrkusetekstMrk"/>
    <w:uiPriority w:val="99"/>
    <w:rsid w:val="003B578F"/>
    <w:pPr>
      <w:autoSpaceDE w:val="0"/>
      <w:autoSpaceDN w:val="0"/>
    </w:pPr>
    <w:rPr>
      <w:rFonts w:eastAsia="Times New Roman" w:cs="Times New Roman"/>
      <w:sz w:val="20"/>
      <w:szCs w:val="20"/>
    </w:rPr>
  </w:style>
  <w:style w:type="character" w:customStyle="1" w:styleId="AllmrkusetekstMrk">
    <w:name w:val="Allmärkuse tekst Märk"/>
    <w:basedOn w:val="Liguvaikefont"/>
    <w:link w:val="Allmrkusetekst"/>
    <w:uiPriority w:val="99"/>
    <w:rsid w:val="003B578F"/>
    <w:rPr>
      <w:rFonts w:ascii="Times New Roman" w:eastAsia="Times New Roman" w:hAnsi="Times New Roman" w:cs="Times New Roman"/>
      <w:sz w:val="20"/>
      <w:szCs w:val="20"/>
    </w:rPr>
  </w:style>
  <w:style w:type="character" w:styleId="Allmrkuseviide">
    <w:name w:val="footnote reference"/>
    <w:basedOn w:val="Liguvaikefont"/>
    <w:uiPriority w:val="99"/>
    <w:rsid w:val="003B578F"/>
    <w:rPr>
      <w:vertAlign w:val="superscript"/>
    </w:rPr>
  </w:style>
  <w:style w:type="paragraph" w:styleId="Normaallaadveeb">
    <w:name w:val="Normal (Web)"/>
    <w:basedOn w:val="Normaallaad"/>
    <w:rsid w:val="003B578F"/>
    <w:pPr>
      <w:spacing w:before="100" w:beforeAutospacing="1" w:after="100" w:afterAutospacing="1"/>
    </w:pPr>
    <w:rPr>
      <w:rFonts w:eastAsia="Batang" w:cs="Times New Roman"/>
      <w:color w:val="000000"/>
      <w:szCs w:val="24"/>
      <w:lang w:eastAsia="et-EE"/>
    </w:rPr>
  </w:style>
  <w:style w:type="character" w:customStyle="1" w:styleId="FootnoteCharacters">
    <w:name w:val="Footnote Characters"/>
    <w:uiPriority w:val="99"/>
    <w:rsid w:val="003B578F"/>
    <w:rPr>
      <w:vertAlign w:val="superscript"/>
    </w:rPr>
  </w:style>
  <w:style w:type="paragraph" w:customStyle="1" w:styleId="sisu">
    <w:name w:val="sisu"/>
    <w:basedOn w:val="Normaallaad"/>
    <w:rsid w:val="003B578F"/>
    <w:pPr>
      <w:suppressAutoHyphens/>
      <w:spacing w:after="240"/>
    </w:pPr>
    <w:rPr>
      <w:rFonts w:eastAsia="Times New Roman" w:cs="Times New Roman"/>
      <w:szCs w:val="24"/>
      <w:lang w:eastAsia="ar-SA"/>
    </w:rPr>
  </w:style>
  <w:style w:type="paragraph" w:customStyle="1" w:styleId="lputervitus">
    <w:name w:val="lõputervitus"/>
    <w:basedOn w:val="sisu"/>
    <w:next w:val="Normaallaad"/>
    <w:rsid w:val="003B578F"/>
    <w:pPr>
      <w:keepLines/>
      <w:spacing w:before="240" w:after="720"/>
    </w:pPr>
  </w:style>
  <w:style w:type="character" w:styleId="Tugev">
    <w:name w:val="Strong"/>
    <w:basedOn w:val="Liguvaikefont"/>
    <w:uiPriority w:val="22"/>
    <w:qFormat/>
    <w:rsid w:val="003B578F"/>
    <w:rPr>
      <w:rFonts w:cs="Times New Roman"/>
      <w:b/>
    </w:rPr>
  </w:style>
  <w:style w:type="paragraph" w:styleId="Pis">
    <w:name w:val="header"/>
    <w:basedOn w:val="Normaallaad"/>
    <w:link w:val="PisMrk"/>
    <w:uiPriority w:val="99"/>
    <w:unhideWhenUsed/>
    <w:rsid w:val="003B578F"/>
    <w:pPr>
      <w:tabs>
        <w:tab w:val="center" w:pos="4536"/>
        <w:tab w:val="right" w:pos="9072"/>
      </w:tabs>
    </w:pPr>
  </w:style>
  <w:style w:type="character" w:customStyle="1" w:styleId="PisMrk">
    <w:name w:val="Päis Märk"/>
    <w:basedOn w:val="Liguvaikefont"/>
    <w:link w:val="Pis"/>
    <w:uiPriority w:val="99"/>
    <w:rsid w:val="003B578F"/>
  </w:style>
  <w:style w:type="paragraph" w:styleId="Jalus">
    <w:name w:val="footer"/>
    <w:basedOn w:val="Normaallaad"/>
    <w:link w:val="JalusMrk"/>
    <w:uiPriority w:val="99"/>
    <w:unhideWhenUsed/>
    <w:rsid w:val="003B578F"/>
    <w:pPr>
      <w:tabs>
        <w:tab w:val="center" w:pos="4536"/>
        <w:tab w:val="right" w:pos="9072"/>
      </w:tabs>
    </w:pPr>
  </w:style>
  <w:style w:type="character" w:customStyle="1" w:styleId="JalusMrk">
    <w:name w:val="Jalus Märk"/>
    <w:basedOn w:val="Liguvaikefont"/>
    <w:link w:val="Jalus"/>
    <w:uiPriority w:val="99"/>
    <w:rsid w:val="003B578F"/>
  </w:style>
  <w:style w:type="paragraph" w:customStyle="1" w:styleId="ListDash">
    <w:name w:val="List Dash"/>
    <w:basedOn w:val="Normaallaad"/>
    <w:uiPriority w:val="99"/>
    <w:rsid w:val="003B578F"/>
    <w:pPr>
      <w:numPr>
        <w:numId w:val="1"/>
      </w:numPr>
      <w:tabs>
        <w:tab w:val="num" w:pos="283"/>
      </w:tabs>
      <w:spacing w:before="120" w:after="120"/>
      <w:ind w:left="283" w:hanging="283"/>
    </w:pPr>
    <w:rPr>
      <w:rFonts w:ascii="SimSun" w:eastAsia="SimSun" w:cs="SimSun"/>
      <w:szCs w:val="24"/>
      <w:lang w:eastAsia="en-GB"/>
    </w:rPr>
  </w:style>
  <w:style w:type="paragraph" w:customStyle="1" w:styleId="QuotedText">
    <w:name w:val="Quoted Text"/>
    <w:basedOn w:val="Normaallaad"/>
    <w:uiPriority w:val="99"/>
    <w:rsid w:val="003B578F"/>
    <w:pPr>
      <w:spacing w:before="120" w:after="120"/>
      <w:ind w:left="1417"/>
    </w:pPr>
    <w:rPr>
      <w:rFonts w:eastAsia="Times New Roman" w:cs="Times New Roman"/>
      <w:szCs w:val="24"/>
      <w:lang w:eastAsia="en-GB"/>
    </w:rPr>
  </w:style>
  <w:style w:type="paragraph" w:customStyle="1" w:styleId="western">
    <w:name w:val="western"/>
    <w:basedOn w:val="Normaallaad"/>
    <w:rsid w:val="003B578F"/>
    <w:pPr>
      <w:spacing w:before="100" w:beforeAutospacing="1" w:after="100" w:afterAutospacing="1"/>
    </w:pPr>
    <w:rPr>
      <w:rFonts w:eastAsia="Batang" w:cs="Times New Roman"/>
      <w:color w:val="000000"/>
      <w:szCs w:val="24"/>
      <w:lang w:eastAsia="et-EE"/>
    </w:rPr>
  </w:style>
  <w:style w:type="character" w:customStyle="1" w:styleId="JutumullitekstMrk">
    <w:name w:val="Jutumullitekst Märk"/>
    <w:basedOn w:val="Liguvaikefont"/>
    <w:link w:val="Jutumullitekst"/>
    <w:uiPriority w:val="99"/>
    <w:semiHidden/>
    <w:rsid w:val="003B578F"/>
    <w:rPr>
      <w:rFonts w:ascii="Tahoma" w:hAnsi="Tahoma" w:cs="Tahoma"/>
      <w:sz w:val="16"/>
      <w:szCs w:val="16"/>
    </w:rPr>
  </w:style>
  <w:style w:type="paragraph" w:styleId="Jutumullitekst">
    <w:name w:val="Balloon Text"/>
    <w:basedOn w:val="Normaallaad"/>
    <w:link w:val="JutumullitekstMrk"/>
    <w:uiPriority w:val="99"/>
    <w:semiHidden/>
    <w:unhideWhenUsed/>
    <w:rsid w:val="003B578F"/>
    <w:rPr>
      <w:rFonts w:ascii="Tahoma" w:hAnsi="Tahoma" w:cs="Tahoma"/>
      <w:sz w:val="16"/>
      <w:szCs w:val="16"/>
    </w:rPr>
  </w:style>
  <w:style w:type="paragraph" w:styleId="Kommentaaritekst">
    <w:name w:val="annotation text"/>
    <w:basedOn w:val="Normaallaad"/>
    <w:link w:val="KommentaaritekstMrk"/>
    <w:uiPriority w:val="99"/>
    <w:unhideWhenUsed/>
    <w:rsid w:val="003B578F"/>
    <w:rPr>
      <w:sz w:val="20"/>
      <w:szCs w:val="20"/>
    </w:rPr>
  </w:style>
  <w:style w:type="character" w:customStyle="1" w:styleId="KommentaaritekstMrk">
    <w:name w:val="Kommentaari tekst Märk"/>
    <w:basedOn w:val="Liguvaikefont"/>
    <w:link w:val="Kommentaaritekst"/>
    <w:uiPriority w:val="99"/>
    <w:rsid w:val="003B578F"/>
    <w:rPr>
      <w:sz w:val="20"/>
      <w:szCs w:val="20"/>
    </w:rPr>
  </w:style>
  <w:style w:type="paragraph" w:styleId="Kommentaariteema">
    <w:name w:val="annotation subject"/>
    <w:basedOn w:val="Kommentaaritekst"/>
    <w:next w:val="Kommentaaritekst"/>
    <w:link w:val="KommentaariteemaMrk"/>
    <w:uiPriority w:val="99"/>
    <w:semiHidden/>
    <w:unhideWhenUsed/>
    <w:rsid w:val="003B578F"/>
    <w:rPr>
      <w:b/>
      <w:bCs/>
    </w:rPr>
  </w:style>
  <w:style w:type="character" w:customStyle="1" w:styleId="KommentaariteemaMrk">
    <w:name w:val="Kommentaari teema Märk"/>
    <w:basedOn w:val="KommentaaritekstMrk"/>
    <w:link w:val="Kommentaariteema"/>
    <w:uiPriority w:val="99"/>
    <w:semiHidden/>
    <w:rsid w:val="003B578F"/>
    <w:rPr>
      <w:b/>
      <w:bCs/>
      <w:sz w:val="20"/>
      <w:szCs w:val="20"/>
    </w:rPr>
  </w:style>
  <w:style w:type="table" w:styleId="Kontuurtabel">
    <w:name w:val="Table Grid"/>
    <w:basedOn w:val="Normaaltabel"/>
    <w:uiPriority w:val="59"/>
    <w:rsid w:val="003B5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hutus">
    <w:name w:val="Emphasis"/>
    <w:basedOn w:val="Liguvaikefont"/>
    <w:uiPriority w:val="20"/>
    <w:qFormat/>
    <w:rsid w:val="003B578F"/>
    <w:rPr>
      <w:b/>
      <w:bCs/>
      <w:i w:val="0"/>
      <w:iCs w:val="0"/>
    </w:rPr>
  </w:style>
  <w:style w:type="character" w:customStyle="1" w:styleId="st">
    <w:name w:val="st"/>
    <w:basedOn w:val="Liguvaikefont"/>
    <w:rsid w:val="003B578F"/>
  </w:style>
  <w:style w:type="character" w:customStyle="1" w:styleId="Pealkiri3Mrk">
    <w:name w:val="Pealkiri 3 Märk"/>
    <w:basedOn w:val="Liguvaikefont"/>
    <w:link w:val="Pealkiri3"/>
    <w:uiPriority w:val="99"/>
    <w:rsid w:val="00937785"/>
    <w:rPr>
      <w:rFonts w:ascii="Times New Roman" w:eastAsia="Times New Roman" w:hAnsi="Times New Roman" w:cs="Times New Roman"/>
      <w:b/>
      <w:bCs/>
      <w:sz w:val="24"/>
      <w:szCs w:val="24"/>
      <w:u w:val="single"/>
    </w:rPr>
  </w:style>
  <w:style w:type="character" w:customStyle="1" w:styleId="Pealkiri1Mrk">
    <w:name w:val="Pealkiri 1 Märk"/>
    <w:basedOn w:val="Liguvaikefont"/>
    <w:link w:val="Pealkiri1"/>
    <w:uiPriority w:val="9"/>
    <w:rsid w:val="00937785"/>
    <w:rPr>
      <w:rFonts w:asciiTheme="majorHAnsi" w:eastAsiaTheme="majorEastAsia" w:hAnsiTheme="majorHAnsi" w:cstheme="majorBidi"/>
      <w:color w:val="2E74B5" w:themeColor="accent1" w:themeShade="BF"/>
      <w:sz w:val="32"/>
      <w:szCs w:val="32"/>
    </w:rPr>
  </w:style>
  <w:style w:type="character" w:styleId="Kommentaariviide">
    <w:name w:val="annotation reference"/>
    <w:basedOn w:val="Liguvaikefont"/>
    <w:uiPriority w:val="99"/>
    <w:semiHidden/>
    <w:unhideWhenUsed/>
    <w:rsid w:val="008173E2"/>
    <w:rPr>
      <w:sz w:val="16"/>
      <w:szCs w:val="16"/>
    </w:rPr>
  </w:style>
  <w:style w:type="character" w:customStyle="1" w:styleId="tyhik">
    <w:name w:val="tyhik"/>
    <w:basedOn w:val="Liguvaikefont"/>
    <w:rsid w:val="00E55191"/>
  </w:style>
  <w:style w:type="character" w:styleId="Klastatudhperlink">
    <w:name w:val="FollowedHyperlink"/>
    <w:basedOn w:val="Liguvaikefont"/>
    <w:uiPriority w:val="99"/>
    <w:semiHidden/>
    <w:unhideWhenUsed/>
    <w:rsid w:val="003D42D2"/>
    <w:rPr>
      <w:color w:val="954F72" w:themeColor="followedHyperlink"/>
      <w:u w:val="single"/>
    </w:rPr>
  </w:style>
  <w:style w:type="character" w:customStyle="1" w:styleId="Pealkiri4Mrk">
    <w:name w:val="Pealkiri 4 Märk"/>
    <w:basedOn w:val="Liguvaikefont"/>
    <w:link w:val="Pealkiri4"/>
    <w:uiPriority w:val="9"/>
    <w:semiHidden/>
    <w:rsid w:val="00D23D33"/>
    <w:rPr>
      <w:rFonts w:asciiTheme="majorHAnsi" w:eastAsiaTheme="majorEastAsia" w:hAnsiTheme="majorHAnsi" w:cstheme="majorBidi"/>
      <w:i/>
      <w:iCs/>
      <w:color w:val="2E74B5" w:themeColor="accent1" w:themeShade="BF"/>
    </w:rPr>
  </w:style>
  <w:style w:type="numbering" w:customStyle="1" w:styleId="ImportedStyle1">
    <w:name w:val="Imported Style 1"/>
    <w:rsid w:val="00D23D33"/>
    <w:pPr>
      <w:numPr>
        <w:numId w:val="5"/>
      </w:numPr>
    </w:pPr>
  </w:style>
  <w:style w:type="numbering" w:customStyle="1" w:styleId="ImportedStyle4">
    <w:name w:val="Imported Style 4"/>
    <w:rsid w:val="00D23D33"/>
    <w:pPr>
      <w:numPr>
        <w:numId w:val="6"/>
      </w:numPr>
    </w:pPr>
  </w:style>
  <w:style w:type="numbering" w:customStyle="1" w:styleId="ImportedStyle5">
    <w:name w:val="Imported Style 5"/>
    <w:rsid w:val="00D23D33"/>
    <w:pPr>
      <w:numPr>
        <w:numId w:val="8"/>
      </w:numPr>
    </w:pPr>
  </w:style>
  <w:style w:type="numbering" w:customStyle="1" w:styleId="ImportedStyle6">
    <w:name w:val="Imported Style 6"/>
    <w:rsid w:val="00D23D33"/>
    <w:pPr>
      <w:numPr>
        <w:numId w:val="10"/>
      </w:numPr>
    </w:pPr>
  </w:style>
  <w:style w:type="numbering" w:customStyle="1" w:styleId="ImportedStyle7">
    <w:name w:val="Imported Style 7"/>
    <w:rsid w:val="00D23D33"/>
    <w:pPr>
      <w:numPr>
        <w:numId w:val="12"/>
      </w:numPr>
    </w:pPr>
  </w:style>
  <w:style w:type="paragraph" w:styleId="Redaktsioon">
    <w:name w:val="Revision"/>
    <w:hidden/>
    <w:uiPriority w:val="99"/>
    <w:semiHidden/>
    <w:rsid w:val="00942CF3"/>
    <w:pPr>
      <w:spacing w:after="0" w:line="240" w:lineRule="auto"/>
    </w:pPr>
    <w:rPr>
      <w:rFonts w:ascii="Times New Roman" w:hAnsi="Times New Roman"/>
      <w:sz w:val="24"/>
    </w:rPr>
  </w:style>
  <w:style w:type="character" w:styleId="Lahendamatamainimine">
    <w:name w:val="Unresolved Mention"/>
    <w:basedOn w:val="Liguvaikefont"/>
    <w:uiPriority w:val="99"/>
    <w:semiHidden/>
    <w:unhideWhenUsed/>
    <w:rsid w:val="00190997"/>
    <w:rPr>
      <w:color w:val="605E5C"/>
      <w:shd w:val="clear" w:color="auto" w:fill="E1DFDD"/>
    </w:rPr>
  </w:style>
  <w:style w:type="paragraph" w:customStyle="1" w:styleId="Normaallaad1">
    <w:name w:val="Normaallaad1"/>
    <w:rsid w:val="00757E2D"/>
    <w:pPr>
      <w:suppressAutoHyphens/>
      <w:spacing w:after="0" w:line="240" w:lineRule="auto"/>
    </w:pPr>
    <w:rPr>
      <w:rFonts w:ascii="Times New Roman" w:eastAsia="Arial" w:hAnsi="Times New Roman" w:cs="Times New Roman"/>
      <w:color w:val="000000"/>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69245">
      <w:bodyDiv w:val="1"/>
      <w:marLeft w:val="0"/>
      <w:marRight w:val="0"/>
      <w:marTop w:val="0"/>
      <w:marBottom w:val="0"/>
      <w:divBdr>
        <w:top w:val="none" w:sz="0" w:space="0" w:color="auto"/>
        <w:left w:val="none" w:sz="0" w:space="0" w:color="auto"/>
        <w:bottom w:val="none" w:sz="0" w:space="0" w:color="auto"/>
        <w:right w:val="none" w:sz="0" w:space="0" w:color="auto"/>
      </w:divBdr>
      <w:divsChild>
        <w:div w:id="890459922">
          <w:marLeft w:val="0"/>
          <w:marRight w:val="0"/>
          <w:marTop w:val="0"/>
          <w:marBottom w:val="0"/>
          <w:divBdr>
            <w:top w:val="none" w:sz="0" w:space="0" w:color="auto"/>
            <w:left w:val="none" w:sz="0" w:space="0" w:color="auto"/>
            <w:bottom w:val="none" w:sz="0" w:space="0" w:color="auto"/>
            <w:right w:val="none" w:sz="0" w:space="0" w:color="auto"/>
          </w:divBdr>
          <w:divsChild>
            <w:div w:id="459152147">
              <w:marLeft w:val="0"/>
              <w:marRight w:val="0"/>
              <w:marTop w:val="0"/>
              <w:marBottom w:val="0"/>
              <w:divBdr>
                <w:top w:val="none" w:sz="0" w:space="0" w:color="auto"/>
                <w:left w:val="none" w:sz="0" w:space="0" w:color="auto"/>
                <w:bottom w:val="none" w:sz="0" w:space="0" w:color="auto"/>
                <w:right w:val="none" w:sz="0" w:space="0" w:color="auto"/>
              </w:divBdr>
              <w:divsChild>
                <w:div w:id="376857124">
                  <w:marLeft w:val="0"/>
                  <w:marRight w:val="0"/>
                  <w:marTop w:val="0"/>
                  <w:marBottom w:val="0"/>
                  <w:divBdr>
                    <w:top w:val="none" w:sz="0" w:space="0" w:color="auto"/>
                    <w:left w:val="none" w:sz="0" w:space="0" w:color="auto"/>
                    <w:bottom w:val="none" w:sz="0" w:space="0" w:color="auto"/>
                    <w:right w:val="none" w:sz="0" w:space="0" w:color="auto"/>
                  </w:divBdr>
                  <w:divsChild>
                    <w:div w:id="2467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01186">
      <w:bodyDiv w:val="1"/>
      <w:marLeft w:val="0"/>
      <w:marRight w:val="0"/>
      <w:marTop w:val="0"/>
      <w:marBottom w:val="0"/>
      <w:divBdr>
        <w:top w:val="none" w:sz="0" w:space="0" w:color="auto"/>
        <w:left w:val="none" w:sz="0" w:space="0" w:color="auto"/>
        <w:bottom w:val="none" w:sz="0" w:space="0" w:color="auto"/>
        <w:right w:val="none" w:sz="0" w:space="0" w:color="auto"/>
      </w:divBdr>
      <w:divsChild>
        <w:div w:id="1030648950">
          <w:marLeft w:val="0"/>
          <w:marRight w:val="0"/>
          <w:marTop w:val="0"/>
          <w:marBottom w:val="0"/>
          <w:divBdr>
            <w:top w:val="none" w:sz="0" w:space="0" w:color="auto"/>
            <w:left w:val="none" w:sz="0" w:space="0" w:color="auto"/>
            <w:bottom w:val="none" w:sz="0" w:space="0" w:color="auto"/>
            <w:right w:val="none" w:sz="0" w:space="0" w:color="auto"/>
          </w:divBdr>
          <w:divsChild>
            <w:div w:id="859582272">
              <w:marLeft w:val="0"/>
              <w:marRight w:val="0"/>
              <w:marTop w:val="0"/>
              <w:marBottom w:val="0"/>
              <w:divBdr>
                <w:top w:val="none" w:sz="0" w:space="0" w:color="auto"/>
                <w:left w:val="none" w:sz="0" w:space="0" w:color="auto"/>
                <w:bottom w:val="none" w:sz="0" w:space="0" w:color="auto"/>
                <w:right w:val="none" w:sz="0" w:space="0" w:color="auto"/>
              </w:divBdr>
              <w:divsChild>
                <w:div w:id="1126461863">
                  <w:marLeft w:val="0"/>
                  <w:marRight w:val="0"/>
                  <w:marTop w:val="0"/>
                  <w:marBottom w:val="0"/>
                  <w:divBdr>
                    <w:top w:val="none" w:sz="0" w:space="0" w:color="auto"/>
                    <w:left w:val="none" w:sz="0" w:space="0" w:color="auto"/>
                    <w:bottom w:val="none" w:sz="0" w:space="0" w:color="auto"/>
                    <w:right w:val="none" w:sz="0" w:space="0" w:color="auto"/>
                  </w:divBdr>
                  <w:divsChild>
                    <w:div w:id="131860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822422">
      <w:bodyDiv w:val="1"/>
      <w:marLeft w:val="0"/>
      <w:marRight w:val="0"/>
      <w:marTop w:val="0"/>
      <w:marBottom w:val="0"/>
      <w:divBdr>
        <w:top w:val="none" w:sz="0" w:space="0" w:color="auto"/>
        <w:left w:val="none" w:sz="0" w:space="0" w:color="auto"/>
        <w:bottom w:val="none" w:sz="0" w:space="0" w:color="auto"/>
        <w:right w:val="none" w:sz="0" w:space="0" w:color="auto"/>
      </w:divBdr>
    </w:div>
    <w:div w:id="304629363">
      <w:bodyDiv w:val="1"/>
      <w:marLeft w:val="0"/>
      <w:marRight w:val="0"/>
      <w:marTop w:val="0"/>
      <w:marBottom w:val="0"/>
      <w:divBdr>
        <w:top w:val="none" w:sz="0" w:space="0" w:color="auto"/>
        <w:left w:val="none" w:sz="0" w:space="0" w:color="auto"/>
        <w:bottom w:val="none" w:sz="0" w:space="0" w:color="auto"/>
        <w:right w:val="none" w:sz="0" w:space="0" w:color="auto"/>
      </w:divBdr>
    </w:div>
    <w:div w:id="454982174">
      <w:bodyDiv w:val="1"/>
      <w:marLeft w:val="0"/>
      <w:marRight w:val="0"/>
      <w:marTop w:val="0"/>
      <w:marBottom w:val="0"/>
      <w:divBdr>
        <w:top w:val="none" w:sz="0" w:space="0" w:color="auto"/>
        <w:left w:val="none" w:sz="0" w:space="0" w:color="auto"/>
        <w:bottom w:val="none" w:sz="0" w:space="0" w:color="auto"/>
        <w:right w:val="none" w:sz="0" w:space="0" w:color="auto"/>
      </w:divBdr>
      <w:divsChild>
        <w:div w:id="1281570207">
          <w:marLeft w:val="0"/>
          <w:marRight w:val="0"/>
          <w:marTop w:val="0"/>
          <w:marBottom w:val="0"/>
          <w:divBdr>
            <w:top w:val="none" w:sz="0" w:space="0" w:color="auto"/>
            <w:left w:val="none" w:sz="0" w:space="0" w:color="auto"/>
            <w:bottom w:val="none" w:sz="0" w:space="0" w:color="auto"/>
            <w:right w:val="none" w:sz="0" w:space="0" w:color="auto"/>
          </w:divBdr>
          <w:divsChild>
            <w:div w:id="1832333711">
              <w:marLeft w:val="0"/>
              <w:marRight w:val="0"/>
              <w:marTop w:val="0"/>
              <w:marBottom w:val="0"/>
              <w:divBdr>
                <w:top w:val="none" w:sz="0" w:space="0" w:color="auto"/>
                <w:left w:val="none" w:sz="0" w:space="0" w:color="auto"/>
                <w:bottom w:val="none" w:sz="0" w:space="0" w:color="auto"/>
                <w:right w:val="none" w:sz="0" w:space="0" w:color="auto"/>
              </w:divBdr>
              <w:divsChild>
                <w:div w:id="313607242">
                  <w:marLeft w:val="0"/>
                  <w:marRight w:val="0"/>
                  <w:marTop w:val="0"/>
                  <w:marBottom w:val="0"/>
                  <w:divBdr>
                    <w:top w:val="none" w:sz="0" w:space="0" w:color="auto"/>
                    <w:left w:val="none" w:sz="0" w:space="0" w:color="auto"/>
                    <w:bottom w:val="none" w:sz="0" w:space="0" w:color="auto"/>
                    <w:right w:val="none" w:sz="0" w:space="0" w:color="auto"/>
                  </w:divBdr>
                  <w:divsChild>
                    <w:div w:id="673386453">
                      <w:marLeft w:val="0"/>
                      <w:marRight w:val="0"/>
                      <w:marTop w:val="0"/>
                      <w:marBottom w:val="0"/>
                      <w:divBdr>
                        <w:top w:val="none" w:sz="0" w:space="0" w:color="auto"/>
                        <w:left w:val="none" w:sz="0" w:space="0" w:color="auto"/>
                        <w:bottom w:val="none" w:sz="0" w:space="0" w:color="auto"/>
                        <w:right w:val="none" w:sz="0" w:space="0" w:color="auto"/>
                      </w:divBdr>
                      <w:divsChild>
                        <w:div w:id="488979700">
                          <w:marLeft w:val="0"/>
                          <w:marRight w:val="0"/>
                          <w:marTop w:val="0"/>
                          <w:marBottom w:val="0"/>
                          <w:divBdr>
                            <w:top w:val="none" w:sz="0" w:space="0" w:color="auto"/>
                            <w:left w:val="none" w:sz="0" w:space="0" w:color="auto"/>
                            <w:bottom w:val="none" w:sz="0" w:space="0" w:color="auto"/>
                            <w:right w:val="none" w:sz="0" w:space="0" w:color="auto"/>
                          </w:divBdr>
                          <w:divsChild>
                            <w:div w:id="1122502183">
                              <w:marLeft w:val="0"/>
                              <w:marRight w:val="0"/>
                              <w:marTop w:val="0"/>
                              <w:marBottom w:val="0"/>
                              <w:divBdr>
                                <w:top w:val="none" w:sz="0" w:space="0" w:color="auto"/>
                                <w:left w:val="none" w:sz="0" w:space="0" w:color="auto"/>
                                <w:bottom w:val="none" w:sz="0" w:space="0" w:color="auto"/>
                                <w:right w:val="none" w:sz="0" w:space="0" w:color="auto"/>
                              </w:divBdr>
                            </w:div>
                          </w:divsChild>
                        </w:div>
                        <w:div w:id="626160550">
                          <w:marLeft w:val="0"/>
                          <w:marRight w:val="0"/>
                          <w:marTop w:val="0"/>
                          <w:marBottom w:val="0"/>
                          <w:divBdr>
                            <w:top w:val="none" w:sz="0" w:space="0" w:color="auto"/>
                            <w:left w:val="none" w:sz="0" w:space="0" w:color="auto"/>
                            <w:bottom w:val="none" w:sz="0" w:space="0" w:color="auto"/>
                            <w:right w:val="none" w:sz="0" w:space="0" w:color="auto"/>
                          </w:divBdr>
                        </w:div>
                        <w:div w:id="1988971156">
                          <w:marLeft w:val="0"/>
                          <w:marRight w:val="0"/>
                          <w:marTop w:val="0"/>
                          <w:marBottom w:val="0"/>
                          <w:divBdr>
                            <w:top w:val="none" w:sz="0" w:space="0" w:color="auto"/>
                            <w:left w:val="none" w:sz="0" w:space="0" w:color="auto"/>
                            <w:bottom w:val="none" w:sz="0" w:space="0" w:color="auto"/>
                            <w:right w:val="none" w:sz="0" w:space="0" w:color="auto"/>
                          </w:divBdr>
                        </w:div>
                      </w:divsChild>
                    </w:div>
                    <w:div w:id="17624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401060">
      <w:bodyDiv w:val="1"/>
      <w:marLeft w:val="0"/>
      <w:marRight w:val="0"/>
      <w:marTop w:val="0"/>
      <w:marBottom w:val="0"/>
      <w:divBdr>
        <w:top w:val="none" w:sz="0" w:space="0" w:color="auto"/>
        <w:left w:val="none" w:sz="0" w:space="0" w:color="auto"/>
        <w:bottom w:val="none" w:sz="0" w:space="0" w:color="auto"/>
        <w:right w:val="none" w:sz="0" w:space="0" w:color="auto"/>
      </w:divBdr>
    </w:div>
    <w:div w:id="632364761">
      <w:bodyDiv w:val="1"/>
      <w:marLeft w:val="0"/>
      <w:marRight w:val="0"/>
      <w:marTop w:val="0"/>
      <w:marBottom w:val="0"/>
      <w:divBdr>
        <w:top w:val="none" w:sz="0" w:space="0" w:color="auto"/>
        <w:left w:val="none" w:sz="0" w:space="0" w:color="auto"/>
        <w:bottom w:val="none" w:sz="0" w:space="0" w:color="auto"/>
        <w:right w:val="none" w:sz="0" w:space="0" w:color="auto"/>
      </w:divBdr>
    </w:div>
    <w:div w:id="793983981">
      <w:bodyDiv w:val="1"/>
      <w:marLeft w:val="0"/>
      <w:marRight w:val="0"/>
      <w:marTop w:val="0"/>
      <w:marBottom w:val="0"/>
      <w:divBdr>
        <w:top w:val="none" w:sz="0" w:space="0" w:color="auto"/>
        <w:left w:val="none" w:sz="0" w:space="0" w:color="auto"/>
        <w:bottom w:val="none" w:sz="0" w:space="0" w:color="auto"/>
        <w:right w:val="none" w:sz="0" w:space="0" w:color="auto"/>
      </w:divBdr>
    </w:div>
    <w:div w:id="848057964">
      <w:bodyDiv w:val="1"/>
      <w:marLeft w:val="0"/>
      <w:marRight w:val="0"/>
      <w:marTop w:val="0"/>
      <w:marBottom w:val="0"/>
      <w:divBdr>
        <w:top w:val="none" w:sz="0" w:space="0" w:color="auto"/>
        <w:left w:val="none" w:sz="0" w:space="0" w:color="auto"/>
        <w:bottom w:val="none" w:sz="0" w:space="0" w:color="auto"/>
        <w:right w:val="none" w:sz="0" w:space="0" w:color="auto"/>
      </w:divBdr>
      <w:divsChild>
        <w:div w:id="1755080519">
          <w:marLeft w:val="0"/>
          <w:marRight w:val="0"/>
          <w:marTop w:val="0"/>
          <w:marBottom w:val="0"/>
          <w:divBdr>
            <w:top w:val="none" w:sz="0" w:space="0" w:color="auto"/>
            <w:left w:val="none" w:sz="0" w:space="0" w:color="auto"/>
            <w:bottom w:val="none" w:sz="0" w:space="0" w:color="auto"/>
            <w:right w:val="none" w:sz="0" w:space="0" w:color="auto"/>
          </w:divBdr>
          <w:divsChild>
            <w:div w:id="286086816">
              <w:marLeft w:val="0"/>
              <w:marRight w:val="0"/>
              <w:marTop w:val="0"/>
              <w:marBottom w:val="0"/>
              <w:divBdr>
                <w:top w:val="none" w:sz="0" w:space="0" w:color="auto"/>
                <w:left w:val="none" w:sz="0" w:space="0" w:color="auto"/>
                <w:bottom w:val="none" w:sz="0" w:space="0" w:color="auto"/>
                <w:right w:val="none" w:sz="0" w:space="0" w:color="auto"/>
              </w:divBdr>
              <w:divsChild>
                <w:div w:id="951715711">
                  <w:marLeft w:val="0"/>
                  <w:marRight w:val="0"/>
                  <w:marTop w:val="0"/>
                  <w:marBottom w:val="0"/>
                  <w:divBdr>
                    <w:top w:val="none" w:sz="0" w:space="0" w:color="auto"/>
                    <w:left w:val="none" w:sz="0" w:space="0" w:color="auto"/>
                    <w:bottom w:val="none" w:sz="0" w:space="0" w:color="auto"/>
                    <w:right w:val="none" w:sz="0" w:space="0" w:color="auto"/>
                  </w:divBdr>
                  <w:divsChild>
                    <w:div w:id="19671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765">
      <w:bodyDiv w:val="1"/>
      <w:marLeft w:val="0"/>
      <w:marRight w:val="0"/>
      <w:marTop w:val="0"/>
      <w:marBottom w:val="0"/>
      <w:divBdr>
        <w:top w:val="none" w:sz="0" w:space="0" w:color="auto"/>
        <w:left w:val="none" w:sz="0" w:space="0" w:color="auto"/>
        <w:bottom w:val="none" w:sz="0" w:space="0" w:color="auto"/>
        <w:right w:val="none" w:sz="0" w:space="0" w:color="auto"/>
      </w:divBdr>
    </w:div>
    <w:div w:id="1319378257">
      <w:bodyDiv w:val="1"/>
      <w:marLeft w:val="0"/>
      <w:marRight w:val="0"/>
      <w:marTop w:val="0"/>
      <w:marBottom w:val="0"/>
      <w:divBdr>
        <w:top w:val="none" w:sz="0" w:space="0" w:color="auto"/>
        <w:left w:val="none" w:sz="0" w:space="0" w:color="auto"/>
        <w:bottom w:val="none" w:sz="0" w:space="0" w:color="auto"/>
        <w:right w:val="none" w:sz="0" w:space="0" w:color="auto"/>
      </w:divBdr>
    </w:div>
    <w:div w:id="1347557225">
      <w:bodyDiv w:val="1"/>
      <w:marLeft w:val="0"/>
      <w:marRight w:val="0"/>
      <w:marTop w:val="0"/>
      <w:marBottom w:val="0"/>
      <w:divBdr>
        <w:top w:val="none" w:sz="0" w:space="0" w:color="auto"/>
        <w:left w:val="none" w:sz="0" w:space="0" w:color="auto"/>
        <w:bottom w:val="none" w:sz="0" w:space="0" w:color="auto"/>
        <w:right w:val="none" w:sz="0" w:space="0" w:color="auto"/>
      </w:divBdr>
      <w:divsChild>
        <w:div w:id="153380993">
          <w:marLeft w:val="0"/>
          <w:marRight w:val="0"/>
          <w:marTop w:val="0"/>
          <w:marBottom w:val="0"/>
          <w:divBdr>
            <w:top w:val="none" w:sz="0" w:space="0" w:color="auto"/>
            <w:left w:val="none" w:sz="0" w:space="0" w:color="auto"/>
            <w:bottom w:val="none" w:sz="0" w:space="0" w:color="auto"/>
            <w:right w:val="none" w:sz="0" w:space="0" w:color="auto"/>
          </w:divBdr>
          <w:divsChild>
            <w:div w:id="186018834">
              <w:marLeft w:val="0"/>
              <w:marRight w:val="0"/>
              <w:marTop w:val="0"/>
              <w:marBottom w:val="0"/>
              <w:divBdr>
                <w:top w:val="none" w:sz="0" w:space="0" w:color="auto"/>
                <w:left w:val="none" w:sz="0" w:space="0" w:color="auto"/>
                <w:bottom w:val="none" w:sz="0" w:space="0" w:color="auto"/>
                <w:right w:val="none" w:sz="0" w:space="0" w:color="auto"/>
              </w:divBdr>
              <w:divsChild>
                <w:div w:id="1051883889">
                  <w:marLeft w:val="0"/>
                  <w:marRight w:val="0"/>
                  <w:marTop w:val="0"/>
                  <w:marBottom w:val="0"/>
                  <w:divBdr>
                    <w:top w:val="none" w:sz="0" w:space="0" w:color="auto"/>
                    <w:left w:val="none" w:sz="0" w:space="0" w:color="auto"/>
                    <w:bottom w:val="none" w:sz="0" w:space="0" w:color="auto"/>
                    <w:right w:val="none" w:sz="0" w:space="0" w:color="auto"/>
                  </w:divBdr>
                  <w:divsChild>
                    <w:div w:id="30697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973520">
      <w:bodyDiv w:val="1"/>
      <w:marLeft w:val="0"/>
      <w:marRight w:val="0"/>
      <w:marTop w:val="0"/>
      <w:marBottom w:val="0"/>
      <w:divBdr>
        <w:top w:val="none" w:sz="0" w:space="0" w:color="auto"/>
        <w:left w:val="none" w:sz="0" w:space="0" w:color="auto"/>
        <w:bottom w:val="none" w:sz="0" w:space="0" w:color="auto"/>
        <w:right w:val="none" w:sz="0" w:space="0" w:color="auto"/>
      </w:divBdr>
    </w:div>
    <w:div w:id="1576237188">
      <w:bodyDiv w:val="1"/>
      <w:marLeft w:val="0"/>
      <w:marRight w:val="0"/>
      <w:marTop w:val="0"/>
      <w:marBottom w:val="0"/>
      <w:divBdr>
        <w:top w:val="none" w:sz="0" w:space="0" w:color="auto"/>
        <w:left w:val="none" w:sz="0" w:space="0" w:color="auto"/>
        <w:bottom w:val="none" w:sz="0" w:space="0" w:color="auto"/>
        <w:right w:val="none" w:sz="0" w:space="0" w:color="auto"/>
      </w:divBdr>
    </w:div>
    <w:div w:id="1586263231">
      <w:bodyDiv w:val="1"/>
      <w:marLeft w:val="0"/>
      <w:marRight w:val="0"/>
      <w:marTop w:val="0"/>
      <w:marBottom w:val="0"/>
      <w:divBdr>
        <w:top w:val="none" w:sz="0" w:space="0" w:color="auto"/>
        <w:left w:val="none" w:sz="0" w:space="0" w:color="auto"/>
        <w:bottom w:val="none" w:sz="0" w:space="0" w:color="auto"/>
        <w:right w:val="none" w:sz="0" w:space="0" w:color="auto"/>
      </w:divBdr>
    </w:div>
    <w:div w:id="190371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ee/sites/default/files/documents/2022-06/viitamine_SKjaVTK.pdf" TargetMode="External"/><Relationship Id="rId2" Type="http://schemas.openxmlformats.org/officeDocument/2006/relationships/hyperlink" Target="https://eelnoud.valitsus.ee/main/mount/docList/9f86de81-dc93-47e6-bec6-67ba72f45bbb" TargetMode="External"/><Relationship Id="rId1" Type="http://schemas.openxmlformats.org/officeDocument/2006/relationships/hyperlink" Target="https://www.just.ee/sites/default/files/documents/2022-06/viitamine_SKjaVTK.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dyn=130062023058&amp;id=129122010067"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stat.ee/et/internetikasutuse-ja-digioskuste-uuring" TargetMode="External"/><Relationship Id="rId2" Type="http://schemas.openxmlformats.org/officeDocument/2006/relationships/customXml" Target="../customXml/item2.xml"/><Relationship Id="rId16" Type="http://schemas.openxmlformats.org/officeDocument/2006/relationships/hyperlink" Target="https://www.upu.int/en/Members-Centre/Policies-Regulation/Extra-Territorial-Offices-of-Exchange-(ETO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taavi.kurvits@agri.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515" TargetMode="External"/><Relationship Id="rId2" Type="http://schemas.openxmlformats.org/officeDocument/2006/relationships/hyperlink" Target="https://stat.ee/et/internetikasutuse-ja-digioskuste-uuring" TargetMode="External"/><Relationship Id="rId1" Type="http://schemas.openxmlformats.org/officeDocument/2006/relationships/hyperlink" Target="https://pohiseadus.ee/sisu/3515" TargetMode="External"/><Relationship Id="rId4" Type="http://schemas.openxmlformats.org/officeDocument/2006/relationships/hyperlink" Target="https://www.e-kaubanduseliit.ee/liidust/statistik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0482D-FD90-432D-8B65-4DA58858D147}">
  <ds:schemaRefs>
    <ds:schemaRef ds:uri="http://schemas.microsoft.com/sharepoint/v3/contenttype/forms"/>
  </ds:schemaRefs>
</ds:datastoreItem>
</file>

<file path=customXml/itemProps2.xml><?xml version="1.0" encoding="utf-8"?>
<ds:datastoreItem xmlns:ds="http://schemas.openxmlformats.org/officeDocument/2006/customXml" ds:itemID="{73A86F6B-0DC0-440F-88BD-5ED287304A8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DFD3CFEC-9C9D-4451-AE49-2EA650CE0B85}">
  <ds:schemaRefs>
    <ds:schemaRef ds:uri="http://schemas.openxmlformats.org/officeDocument/2006/bibliography"/>
  </ds:schemaRefs>
</ds:datastoreItem>
</file>

<file path=customXml/itemProps4.xml><?xml version="1.0" encoding="utf-8"?>
<ds:datastoreItem xmlns:ds="http://schemas.openxmlformats.org/officeDocument/2006/customXml" ds:itemID="{B1A9D7E6-FC50-49FA-BE0A-FBD88DFE3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19876</Words>
  <Characters>115287</Characters>
  <Application>Microsoft Office Word</Application>
  <DocSecurity>0</DocSecurity>
  <Lines>960</Lines>
  <Paragraphs>269</Paragraphs>
  <ScaleCrop>false</ScaleCrop>
  <Company/>
  <LinksUpToDate>false</LinksUpToDate>
  <CharactersWithSpaces>134894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Reilent</dc:creator>
  <cp:keywords/>
  <dc:description/>
  <cp:lastModifiedBy>Maarja-Liis Lall - JUSTDIGI</cp:lastModifiedBy>
  <cp:revision>63</cp:revision>
  <cp:lastPrinted>2022-06-09T21:08:00Z</cp:lastPrinted>
  <dcterms:created xsi:type="dcterms:W3CDTF">2025-10-07T21:54:00Z</dcterms:created>
  <dcterms:modified xsi:type="dcterms:W3CDTF">2025-10-23T12:32:00Z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2025-08-08T11:47:21Z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ff06c4c2-bfa3-4d46-b6f6-173ccaf5fa1e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2" name="docLang">
    <vt:lpwstr>et</vt:lpwstr>
  </property>
</Properties>
</file>